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4B23C301" w:rsidR="009A0FCD" w:rsidRPr="009A0FCD" w:rsidRDefault="00C60E92" w:rsidP="00FA0BB3">
            <w:pPr>
              <w:pStyle w:val="Titredudocument"/>
              <w:jc w:val="center"/>
              <w:rPr>
                <w:sz w:val="56"/>
                <w:szCs w:val="56"/>
              </w:rPr>
            </w:pPr>
            <w:r w:rsidRPr="004E0221">
              <w:rPr>
                <w:rFonts w:asciiTheme="minorHAnsi" w:hAnsiTheme="minorHAnsi"/>
                <w:b/>
                <w:bCs/>
                <w:color w:val="1F497D" w:themeColor="text2"/>
                <w:sz w:val="56"/>
                <w:szCs w:val="56"/>
              </w:rPr>
              <w:t>2018 – 2022</w:t>
            </w:r>
            <w:r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en-GB" w:eastAsia="en-GB"/>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1C5478" w14:paraId="42255125" w14:textId="77777777" w:rsidTr="000900B4">
                              <w:trPr>
                                <w:trHeight w:hRule="exact" w:val="8760"/>
                              </w:trPr>
                              <w:tc>
                                <w:tcPr>
                                  <w:tcW w:w="11230" w:type="dxa"/>
                                  <w:tcBorders>
                                    <w:top w:val="nil"/>
                                    <w:left w:val="nil"/>
                                    <w:bottom w:val="nil"/>
                                    <w:right w:val="nil"/>
                                  </w:tcBorders>
                                </w:tcPr>
                                <w:p w14:paraId="0CE1812D" w14:textId="541471B5" w:rsidR="001C5478" w:rsidRPr="00EC43B8" w:rsidRDefault="001C5478" w:rsidP="003471C2">
                                  <w:pPr>
                                    <w:pStyle w:val="Visuel"/>
                                    <w:spacing w:before="240"/>
                                  </w:pPr>
                                </w:p>
                              </w:tc>
                            </w:tr>
                          </w:tbl>
                          <w:p w14:paraId="2CA6E251" w14:textId="77777777" w:rsidR="001C5478" w:rsidRDefault="001C5478"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D29AD"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1C5478" w14:paraId="42255125" w14:textId="77777777" w:rsidTr="000900B4">
                        <w:trPr>
                          <w:trHeight w:hRule="exact" w:val="8760"/>
                        </w:trPr>
                        <w:tc>
                          <w:tcPr>
                            <w:tcW w:w="11230" w:type="dxa"/>
                            <w:tcBorders>
                              <w:top w:val="nil"/>
                              <w:left w:val="nil"/>
                              <w:bottom w:val="nil"/>
                              <w:right w:val="nil"/>
                            </w:tcBorders>
                          </w:tcPr>
                          <w:p w14:paraId="0CE1812D" w14:textId="541471B5" w:rsidR="001C5478" w:rsidRPr="00EC43B8" w:rsidRDefault="001C5478" w:rsidP="003471C2">
                            <w:pPr>
                              <w:pStyle w:val="Visuel"/>
                              <w:spacing w:before="240"/>
                            </w:pPr>
                          </w:p>
                        </w:tc>
                      </w:tr>
                    </w:tbl>
                    <w:p w14:paraId="2CA6E251" w14:textId="77777777" w:rsidR="001C5478" w:rsidRDefault="001C5478"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2E66F2C" w:rsidR="007B298E" w:rsidRPr="0094424D" w:rsidRDefault="007B298E" w:rsidP="00F826B3">
      <w:pPr>
        <w:jc w:val="right"/>
        <w:rPr>
          <w:rFonts w:cs="Arial"/>
        </w:rPr>
        <w:sectPr w:rsidR="007B298E" w:rsidRPr="0094424D" w:rsidSect="008F16E4">
          <w:headerReference w:type="even" r:id="rId11"/>
          <w:headerReference w:type="default" r:id="rId12"/>
          <w:footerReference w:type="even" r:id="rId13"/>
          <w:footerReference w:type="default" r:id="rId14"/>
          <w:headerReference w:type="first" r:id="rId15"/>
          <w:footerReference w:type="first" r:id="rId16"/>
          <w:pgSz w:w="11906" w:h="16838"/>
          <w:pgMar w:top="7198" w:right="720" w:bottom="720" w:left="378" w:header="567" w:footer="852" w:gutter="0"/>
          <w:cols w:space="708"/>
          <w:titlePg/>
          <w:docGrid w:linePitch="360"/>
        </w:sectPr>
      </w:pPr>
    </w:p>
    <w:p w14:paraId="5EB60E79" w14:textId="77777777" w:rsidR="00043275" w:rsidRPr="00712669" w:rsidRDefault="00043275" w:rsidP="00043275">
      <w:pPr>
        <w:rPr>
          <w:rFonts w:asciiTheme="minorHAnsi" w:hAnsiTheme="minorHAnsi" w:cstheme="minorHAnsi"/>
        </w:rPr>
      </w:pPr>
      <w:bookmarkStart w:id="8" w:name="_Ref233354740"/>
      <w:bookmarkStart w:id="9" w:name="_Ref233427307"/>
      <w:bookmarkStart w:id="10" w:name="_Ref233075730"/>
      <w:bookmarkStart w:id="11" w:name="_Ref233337295"/>
      <w:bookmarkEnd w:id="8"/>
      <w:bookmarkEnd w:id="9"/>
      <w:bookmarkEnd w:id="10"/>
      <w:bookmarkEnd w:id="11"/>
      <w:r w:rsidRPr="00712669">
        <w:rPr>
          <w:rFonts w:asciiTheme="minorHAnsi" w:eastAsia="SimSun" w:hAnsiTheme="minorHAnsi" w:cstheme="minorHAnsi"/>
        </w:rPr>
        <w:lastRenderedPageBreak/>
        <w:t>Revisions to the IALA Document are to be noted in the table prior to the issue of a revised document</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43275" w:rsidRPr="00712669" w14:paraId="44C88549" w14:textId="77777777" w:rsidTr="00E32484">
        <w:tc>
          <w:tcPr>
            <w:tcW w:w="1908"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360"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103994">
        <w:trPr>
          <w:trHeight w:val="699"/>
        </w:trPr>
        <w:tc>
          <w:tcPr>
            <w:tcW w:w="1908" w:type="dxa"/>
            <w:tcBorders>
              <w:top w:val="single" w:sz="4" w:space="0" w:color="auto"/>
              <w:left w:val="single" w:sz="4" w:space="0" w:color="auto"/>
              <w:bottom w:val="single" w:sz="4" w:space="0" w:color="auto"/>
              <w:right w:val="single" w:sz="4" w:space="0" w:color="auto"/>
            </w:tcBorders>
          </w:tcPr>
          <w:p w14:paraId="5BAE0FE5" w14:textId="355D4543" w:rsidR="00043275" w:rsidRPr="00712669" w:rsidRDefault="00103994" w:rsidP="00103994">
            <w:pPr>
              <w:rPr>
                <w:rFonts w:asciiTheme="minorHAnsi" w:hAnsiTheme="minorHAnsi" w:cstheme="minorHAnsi"/>
              </w:rPr>
            </w:pPr>
            <w:r>
              <w:rPr>
                <w:rFonts w:asciiTheme="minorHAnsi" w:hAnsiTheme="minorHAnsi" w:cstheme="minorHAnsi"/>
              </w:rPr>
              <w:t>29</w:t>
            </w:r>
            <w:r w:rsidR="00DC2E42">
              <w:rPr>
                <w:rFonts w:asciiTheme="minorHAnsi" w:hAnsiTheme="minorHAnsi" w:cstheme="minorHAnsi"/>
              </w:rPr>
              <w:t xml:space="preserve"> Sep 2017</w:t>
            </w:r>
          </w:p>
        </w:tc>
        <w:tc>
          <w:tcPr>
            <w:tcW w:w="3360" w:type="dxa"/>
            <w:tcBorders>
              <w:top w:val="single" w:sz="4" w:space="0" w:color="auto"/>
              <w:left w:val="single" w:sz="4" w:space="0" w:color="auto"/>
              <w:bottom w:val="single" w:sz="4" w:space="0" w:color="auto"/>
              <w:right w:val="single" w:sz="4" w:space="0" w:color="auto"/>
            </w:tcBorders>
          </w:tcPr>
          <w:p w14:paraId="3FA49DE2" w14:textId="527C9B29" w:rsidR="00043275" w:rsidRPr="00712669" w:rsidRDefault="00DC2E42" w:rsidP="00E32484">
            <w:pPr>
              <w:rPr>
                <w:rFonts w:asciiTheme="minorHAnsi" w:hAnsiTheme="minorHAnsi" w:cstheme="minorHAnsi"/>
              </w:rPr>
            </w:pPr>
            <w:r>
              <w:rPr>
                <w:rFonts w:asciiTheme="minorHAnsi" w:hAnsiTheme="minorHAnsi" w:cstheme="minorHAnsi"/>
              </w:rPr>
              <w:t>First Draft</w:t>
            </w: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2949AAD7" w14:textId="03E3399B" w:rsidR="00043275" w:rsidRPr="00712669" w:rsidRDefault="00103994" w:rsidP="00103994">
            <w:pPr>
              <w:rPr>
                <w:rFonts w:asciiTheme="minorHAnsi" w:hAnsiTheme="minorHAnsi" w:cstheme="minorHAnsi"/>
              </w:rPr>
            </w:pPr>
            <w:r w:rsidRPr="00103994">
              <w:rPr>
                <w:rFonts w:asciiTheme="minorHAnsi" w:hAnsiTheme="minorHAnsi" w:cstheme="minorHAnsi"/>
              </w:rPr>
              <w:t xml:space="preserve">Prepared at </w:t>
            </w:r>
            <w:r w:rsidR="00DC2E42" w:rsidRPr="00103994">
              <w:rPr>
                <w:rFonts w:asciiTheme="minorHAnsi" w:hAnsiTheme="minorHAnsi" w:cstheme="minorHAnsi"/>
              </w:rPr>
              <w:t>VTS44</w:t>
            </w:r>
            <w:r w:rsidR="00C637EC" w:rsidRPr="00103994">
              <w:rPr>
                <w:rFonts w:asciiTheme="minorHAnsi" w:hAnsiTheme="minorHAnsi" w:cstheme="minorHAnsi"/>
              </w:rPr>
              <w:t xml:space="preserve"> for submission to Council</w:t>
            </w:r>
          </w:p>
        </w:tc>
      </w:tr>
      <w:tr w:rsidR="00043275" w:rsidRPr="00712669" w14:paraId="274B76B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49D9F15A" w14:textId="3F79DBD5" w:rsidR="00043275" w:rsidRPr="002C7220" w:rsidRDefault="00FA0BB3" w:rsidP="00103994">
            <w:pPr>
              <w:rPr>
                <w:rFonts w:asciiTheme="minorHAnsi" w:hAnsiTheme="minorHAnsi" w:cstheme="minorHAnsi"/>
              </w:rPr>
            </w:pPr>
            <w:r>
              <w:rPr>
                <w:rFonts w:asciiTheme="minorHAnsi" w:hAnsiTheme="minorHAnsi" w:cstheme="minorHAnsi"/>
              </w:rPr>
              <w:t>4</w:t>
            </w:r>
            <w:r w:rsidR="00127BBA" w:rsidRPr="002C7220">
              <w:rPr>
                <w:rFonts w:asciiTheme="minorHAnsi" w:hAnsiTheme="minorHAnsi" w:cstheme="minorHAnsi"/>
              </w:rPr>
              <w:t xml:space="preserve"> Oct 2018</w:t>
            </w:r>
          </w:p>
        </w:tc>
        <w:tc>
          <w:tcPr>
            <w:tcW w:w="3360" w:type="dxa"/>
            <w:tcBorders>
              <w:top w:val="single" w:sz="4" w:space="0" w:color="auto"/>
              <w:left w:val="single" w:sz="4" w:space="0" w:color="auto"/>
              <w:bottom w:val="single" w:sz="4" w:space="0" w:color="auto"/>
              <w:right w:val="single" w:sz="4" w:space="0" w:color="auto"/>
            </w:tcBorders>
          </w:tcPr>
          <w:p w14:paraId="490CDC7E" w14:textId="7112BEA0" w:rsidR="00043275" w:rsidRPr="002C7220" w:rsidRDefault="00103994" w:rsidP="002113F9">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0D739C9A" w14:textId="0C1C6C85" w:rsidR="00043275" w:rsidRPr="00712669" w:rsidRDefault="002113F9" w:rsidP="002113F9">
            <w:pPr>
              <w:rPr>
                <w:rFonts w:asciiTheme="minorHAnsi" w:hAnsiTheme="minorHAnsi" w:cstheme="minorHAnsi"/>
              </w:rPr>
            </w:pPr>
            <w:r w:rsidRPr="002C7220">
              <w:rPr>
                <w:rFonts w:asciiTheme="minorHAnsi" w:hAnsiTheme="minorHAnsi" w:cstheme="minorHAnsi"/>
              </w:rPr>
              <w:t>Updated at VTS45</w:t>
            </w:r>
            <w:r>
              <w:rPr>
                <w:rFonts w:asciiTheme="minorHAnsi" w:hAnsiTheme="minorHAnsi" w:cstheme="minorHAnsi"/>
              </w:rPr>
              <w:t xml:space="preserve"> by input from WG</w:t>
            </w:r>
          </w:p>
        </w:tc>
      </w:tr>
      <w:tr w:rsidR="00043275" w:rsidRPr="00712669" w14:paraId="7783021A"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15164238" w14:textId="7C50215F" w:rsidR="00043275" w:rsidRPr="00712669" w:rsidRDefault="002113F9" w:rsidP="00E32484">
            <w:pPr>
              <w:rPr>
                <w:rFonts w:asciiTheme="minorHAnsi" w:hAnsiTheme="minorHAnsi" w:cstheme="minorHAnsi"/>
              </w:rPr>
            </w:pPr>
            <w:r>
              <w:rPr>
                <w:rFonts w:asciiTheme="minorHAnsi" w:hAnsiTheme="minorHAnsi" w:cstheme="minorHAnsi"/>
              </w:rPr>
              <w:t>18 Oct 2018</w:t>
            </w:r>
          </w:p>
        </w:tc>
        <w:tc>
          <w:tcPr>
            <w:tcW w:w="3360" w:type="dxa"/>
            <w:tcBorders>
              <w:top w:val="single" w:sz="4" w:space="0" w:color="auto"/>
              <w:left w:val="single" w:sz="4" w:space="0" w:color="auto"/>
              <w:bottom w:val="single" w:sz="4" w:space="0" w:color="auto"/>
              <w:right w:val="single" w:sz="4" w:space="0" w:color="auto"/>
            </w:tcBorders>
          </w:tcPr>
          <w:p w14:paraId="11F71BDD" w14:textId="0522369B" w:rsidR="00043275" w:rsidRPr="00712669" w:rsidRDefault="002113F9" w:rsidP="00E32484">
            <w:pPr>
              <w:rPr>
                <w:rFonts w:asciiTheme="minorHAnsi" w:hAnsiTheme="minorHAnsi" w:cstheme="minorHAnsi"/>
              </w:rPr>
            </w:pPr>
            <w:r>
              <w:rPr>
                <w:rFonts w:asciiTheme="minorHAnsi" w:hAnsiTheme="minorHAnsi" w:cstheme="minorHAnsi"/>
              </w:rPr>
              <w:t>Page 6 an</w:t>
            </w:r>
            <w:r w:rsidR="00386571">
              <w:rPr>
                <w:rFonts w:asciiTheme="minorHAnsi" w:hAnsiTheme="minorHAnsi" w:cstheme="minorHAnsi"/>
              </w:rPr>
              <w:t>d</w:t>
            </w:r>
            <w:r>
              <w:rPr>
                <w:rFonts w:asciiTheme="minorHAnsi" w:hAnsiTheme="minorHAnsi" w:cstheme="minorHAnsi"/>
              </w:rPr>
              <w:t xml:space="preserve"> 7 deleted</w:t>
            </w:r>
          </w:p>
        </w:tc>
        <w:tc>
          <w:tcPr>
            <w:tcW w:w="4161" w:type="dxa"/>
            <w:tcBorders>
              <w:top w:val="single" w:sz="4" w:space="0" w:color="auto"/>
              <w:left w:val="single" w:sz="4" w:space="0" w:color="auto"/>
              <w:bottom w:val="single" w:sz="4" w:space="0" w:color="auto"/>
              <w:right w:val="single" w:sz="4" w:space="0" w:color="auto"/>
            </w:tcBorders>
          </w:tcPr>
          <w:p w14:paraId="4FF4A5A1" w14:textId="460C48D2" w:rsidR="00043275" w:rsidRPr="00712669" w:rsidRDefault="00246D62" w:rsidP="002113F9">
            <w:pPr>
              <w:rPr>
                <w:rFonts w:asciiTheme="minorHAnsi" w:hAnsiTheme="minorHAnsi" w:cstheme="minorHAnsi"/>
              </w:rPr>
            </w:pPr>
            <w:r>
              <w:rPr>
                <w:rFonts w:asciiTheme="minorHAnsi" w:hAnsiTheme="minorHAnsi" w:cstheme="minorHAnsi"/>
              </w:rPr>
              <w:t>Overall status list (</w:t>
            </w:r>
            <w:r w:rsidR="002113F9">
              <w:rPr>
                <w:rFonts w:asciiTheme="minorHAnsi" w:hAnsiTheme="minorHAnsi" w:cstheme="minorHAnsi"/>
              </w:rPr>
              <w:t>Task Tracking Traffic Lights</w:t>
            </w:r>
            <w:r>
              <w:rPr>
                <w:rFonts w:asciiTheme="minorHAnsi" w:hAnsiTheme="minorHAnsi" w:cstheme="minorHAnsi"/>
              </w:rPr>
              <w:t xml:space="preserve">) deleted because </w:t>
            </w:r>
            <w:r w:rsidR="00386571">
              <w:rPr>
                <w:rFonts w:asciiTheme="minorHAnsi" w:hAnsiTheme="minorHAnsi" w:cstheme="minorHAnsi"/>
              </w:rPr>
              <w:t xml:space="preserve">duplicated </w:t>
            </w:r>
            <w:r>
              <w:rPr>
                <w:rFonts w:asciiTheme="minorHAnsi" w:hAnsiTheme="minorHAnsi" w:cstheme="minorHAnsi"/>
              </w:rPr>
              <w:t xml:space="preserve"> in VTS report</w:t>
            </w:r>
          </w:p>
        </w:tc>
      </w:tr>
      <w:tr w:rsidR="00043275" w:rsidRPr="00712669" w14:paraId="0EF4AE2E"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77F49FDF" w14:textId="6BDBD2E4" w:rsidR="00043275" w:rsidRPr="00712669" w:rsidRDefault="004750F1" w:rsidP="00290685">
            <w:pPr>
              <w:rPr>
                <w:rFonts w:asciiTheme="minorHAnsi" w:hAnsiTheme="minorHAnsi" w:cstheme="minorHAnsi"/>
              </w:rPr>
            </w:pPr>
            <w:r>
              <w:rPr>
                <w:rFonts w:asciiTheme="minorHAnsi" w:hAnsiTheme="minorHAnsi" w:cstheme="minorHAnsi"/>
              </w:rPr>
              <w:t>11</w:t>
            </w:r>
            <w:r w:rsidR="00290685">
              <w:rPr>
                <w:rFonts w:asciiTheme="minorHAnsi" w:hAnsiTheme="minorHAnsi" w:cstheme="minorHAnsi"/>
              </w:rPr>
              <w:t xml:space="preserve"> </w:t>
            </w:r>
            <w:r>
              <w:rPr>
                <w:rFonts w:asciiTheme="minorHAnsi" w:hAnsiTheme="minorHAnsi" w:cstheme="minorHAnsi"/>
              </w:rPr>
              <w:t>Mar</w:t>
            </w:r>
            <w:r w:rsidR="00290685">
              <w:rPr>
                <w:rFonts w:asciiTheme="minorHAnsi" w:hAnsiTheme="minorHAnsi" w:cstheme="minorHAnsi"/>
              </w:rPr>
              <w:t xml:space="preserve"> </w:t>
            </w:r>
            <w:r>
              <w:rPr>
                <w:rFonts w:asciiTheme="minorHAnsi" w:hAnsiTheme="minorHAnsi" w:cstheme="minorHAnsi"/>
              </w:rPr>
              <w:t>2019</w:t>
            </w:r>
          </w:p>
        </w:tc>
        <w:tc>
          <w:tcPr>
            <w:tcW w:w="3360" w:type="dxa"/>
            <w:tcBorders>
              <w:top w:val="single" w:sz="4" w:space="0" w:color="auto"/>
              <w:left w:val="single" w:sz="4" w:space="0" w:color="auto"/>
              <w:bottom w:val="single" w:sz="4" w:space="0" w:color="auto"/>
              <w:right w:val="single" w:sz="4" w:space="0" w:color="auto"/>
            </w:tcBorders>
          </w:tcPr>
          <w:p w14:paraId="7EA614BC" w14:textId="6C19D390" w:rsidR="00043275" w:rsidRPr="00712669" w:rsidRDefault="004750F1"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447671B3" w14:textId="3F0819B2" w:rsidR="00043275" w:rsidRPr="00712669" w:rsidRDefault="004750F1">
            <w:pPr>
              <w:rPr>
                <w:rFonts w:asciiTheme="minorHAnsi" w:hAnsiTheme="minorHAnsi" w:cstheme="minorHAnsi"/>
              </w:rPr>
            </w:pPr>
            <w:r>
              <w:rPr>
                <w:rFonts w:asciiTheme="minorHAnsi" w:hAnsiTheme="minorHAnsi" w:cstheme="minorHAnsi"/>
              </w:rPr>
              <w:t xml:space="preserve">Updated input from WG2 at VTS 46 and  status changes, task renaming  after VTS 46 by DE  </w:t>
            </w:r>
          </w:p>
        </w:tc>
      </w:tr>
      <w:tr w:rsidR="00043275" w:rsidRPr="00712669" w14:paraId="3DA52161"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5BCADF7E" w14:textId="2B485739" w:rsidR="00043275" w:rsidRPr="00712669" w:rsidRDefault="00290685" w:rsidP="00290685">
            <w:pPr>
              <w:rPr>
                <w:rFonts w:asciiTheme="minorHAnsi" w:hAnsiTheme="minorHAnsi" w:cstheme="minorHAnsi"/>
              </w:rPr>
            </w:pPr>
            <w:r>
              <w:rPr>
                <w:rFonts w:asciiTheme="minorHAnsi" w:hAnsiTheme="minorHAnsi" w:cstheme="minorHAnsi"/>
              </w:rPr>
              <w:t>10 Oct 2019</w:t>
            </w:r>
          </w:p>
        </w:tc>
        <w:tc>
          <w:tcPr>
            <w:tcW w:w="3360" w:type="dxa"/>
            <w:tcBorders>
              <w:top w:val="single" w:sz="4" w:space="0" w:color="auto"/>
              <w:left w:val="single" w:sz="4" w:space="0" w:color="auto"/>
              <w:bottom w:val="single" w:sz="4" w:space="0" w:color="auto"/>
              <w:right w:val="single" w:sz="4" w:space="0" w:color="auto"/>
            </w:tcBorders>
          </w:tcPr>
          <w:p w14:paraId="10ECDB3D" w14:textId="15E70808" w:rsidR="00043275" w:rsidRPr="00712669" w:rsidRDefault="00290685"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69A36D4D" w14:textId="1B7EE10A" w:rsidR="00043275" w:rsidRPr="00712669" w:rsidRDefault="00290685" w:rsidP="00E32484">
            <w:pPr>
              <w:rPr>
                <w:rFonts w:asciiTheme="minorHAnsi" w:hAnsiTheme="minorHAnsi" w:cstheme="minorHAnsi"/>
              </w:rPr>
            </w:pPr>
            <w:r>
              <w:rPr>
                <w:rFonts w:asciiTheme="minorHAnsi" w:hAnsiTheme="minorHAnsi" w:cstheme="minorHAnsi"/>
              </w:rPr>
              <w:t>Changes from WG at  VTS47 and from Task-Plan (Version 10.10.19)  by Dirk Eckhoff</w:t>
            </w:r>
          </w:p>
        </w:tc>
      </w:tr>
      <w:tr w:rsidR="001C5478" w:rsidRPr="00712669" w14:paraId="7A5907A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02FE4A21" w14:textId="0D4C21B0" w:rsidR="001C5478" w:rsidRPr="00712669" w:rsidRDefault="001C5478" w:rsidP="00E32484">
            <w:pPr>
              <w:rPr>
                <w:rFonts w:asciiTheme="minorHAnsi" w:hAnsiTheme="minorHAnsi" w:cstheme="minorHAnsi"/>
              </w:rPr>
            </w:pPr>
            <w:ins w:id="12" w:author="Eckhoff,Dirk" w:date="2020-10-16T15:47:00Z">
              <w:r>
                <w:rPr>
                  <w:rFonts w:asciiTheme="minorHAnsi" w:hAnsiTheme="minorHAnsi" w:cstheme="minorHAnsi"/>
                </w:rPr>
                <w:t>16</w:t>
              </w:r>
            </w:ins>
            <w:ins w:id="13" w:author="Eckhoff,Dirk" w:date="2020-10-16T15:48:00Z">
              <w:r>
                <w:rPr>
                  <w:rFonts w:asciiTheme="minorHAnsi" w:hAnsiTheme="minorHAnsi" w:cstheme="minorHAnsi"/>
                </w:rPr>
                <w:t xml:space="preserve"> Oct 2020</w:t>
              </w:r>
            </w:ins>
          </w:p>
        </w:tc>
        <w:tc>
          <w:tcPr>
            <w:tcW w:w="3360" w:type="dxa"/>
            <w:tcBorders>
              <w:top w:val="single" w:sz="4" w:space="0" w:color="auto"/>
              <w:left w:val="single" w:sz="4" w:space="0" w:color="auto"/>
              <w:bottom w:val="single" w:sz="4" w:space="0" w:color="auto"/>
              <w:right w:val="single" w:sz="4" w:space="0" w:color="auto"/>
            </w:tcBorders>
          </w:tcPr>
          <w:p w14:paraId="706E76D4" w14:textId="49F85312" w:rsidR="001C5478" w:rsidRPr="00712669" w:rsidRDefault="001C5478" w:rsidP="00E32484">
            <w:pPr>
              <w:rPr>
                <w:rFonts w:asciiTheme="minorHAnsi" w:hAnsiTheme="minorHAnsi" w:cstheme="minorHAnsi"/>
              </w:rPr>
            </w:pPr>
            <w:ins w:id="14" w:author="Eckhoff,Dirk" w:date="2020-10-16T15:48:00Z">
              <w:r w:rsidRPr="002C7220">
                <w:rPr>
                  <w:rFonts w:asciiTheme="minorHAnsi" w:hAnsiTheme="minorHAnsi" w:cstheme="minorHAnsi"/>
                </w:rPr>
                <w:t>Document Reviewed</w:t>
              </w:r>
            </w:ins>
          </w:p>
        </w:tc>
        <w:tc>
          <w:tcPr>
            <w:tcW w:w="4161" w:type="dxa"/>
            <w:tcBorders>
              <w:top w:val="single" w:sz="4" w:space="0" w:color="auto"/>
              <w:left w:val="single" w:sz="4" w:space="0" w:color="auto"/>
              <w:bottom w:val="single" w:sz="4" w:space="0" w:color="auto"/>
              <w:right w:val="single" w:sz="4" w:space="0" w:color="auto"/>
            </w:tcBorders>
          </w:tcPr>
          <w:p w14:paraId="58D18E9D" w14:textId="5E7BFD2A" w:rsidR="001C5478" w:rsidRPr="00712669" w:rsidRDefault="001C5478" w:rsidP="00B748CB">
            <w:pPr>
              <w:rPr>
                <w:rFonts w:asciiTheme="minorHAnsi" w:hAnsiTheme="minorHAnsi" w:cstheme="minorHAnsi"/>
              </w:rPr>
            </w:pPr>
            <w:ins w:id="15" w:author="Eckhoff,Dirk" w:date="2020-10-16T15:48:00Z">
              <w:r>
                <w:rPr>
                  <w:rFonts w:asciiTheme="minorHAnsi" w:hAnsiTheme="minorHAnsi" w:cstheme="minorHAnsi"/>
                </w:rPr>
                <w:t>Amen</w:t>
              </w:r>
            </w:ins>
            <w:ins w:id="16" w:author="Eckhoff,Dirk" w:date="2020-10-16T15:49:00Z">
              <w:r>
                <w:rPr>
                  <w:rFonts w:asciiTheme="minorHAnsi" w:hAnsiTheme="minorHAnsi" w:cstheme="minorHAnsi"/>
                </w:rPr>
                <w:t>d</w:t>
              </w:r>
            </w:ins>
            <w:ins w:id="17" w:author="Eckhoff,Dirk" w:date="2020-10-16T15:48:00Z">
              <w:r>
                <w:rPr>
                  <w:rFonts w:asciiTheme="minorHAnsi" w:hAnsiTheme="minorHAnsi" w:cstheme="minorHAnsi"/>
                </w:rPr>
                <w:t>ment</w:t>
              </w:r>
            </w:ins>
            <w:ins w:id="18" w:author="Eckhoff,Dirk" w:date="2020-10-16T15:49:00Z">
              <w:r>
                <w:rPr>
                  <w:rFonts w:asciiTheme="minorHAnsi" w:hAnsiTheme="minorHAnsi" w:cstheme="minorHAnsi"/>
                </w:rPr>
                <w:t xml:space="preserve"> after VTS49 </w:t>
              </w:r>
            </w:ins>
            <w:ins w:id="19" w:author="Eckhoff,Dirk" w:date="2020-10-16T15:48:00Z">
              <w:r w:rsidR="00B748CB">
                <w:rPr>
                  <w:rFonts w:asciiTheme="minorHAnsi" w:hAnsiTheme="minorHAnsi" w:cstheme="minorHAnsi"/>
                </w:rPr>
                <w:t xml:space="preserve"> on</w:t>
              </w:r>
            </w:ins>
            <w:ins w:id="20" w:author="Eckhoff,Dirk" w:date="2020-10-16T16:55:00Z">
              <w:r w:rsidR="00B748CB">
                <w:rPr>
                  <w:rFonts w:asciiTheme="minorHAnsi" w:hAnsiTheme="minorHAnsi" w:cstheme="minorHAnsi"/>
                </w:rPr>
                <w:t xml:space="preserve">, titles, </w:t>
              </w:r>
            </w:ins>
            <w:ins w:id="21" w:author="Eckhoff,Dirk" w:date="2020-10-16T15:50:00Z">
              <w:r>
                <w:rPr>
                  <w:rFonts w:asciiTheme="minorHAnsi" w:hAnsiTheme="minorHAnsi" w:cstheme="minorHAnsi"/>
                </w:rPr>
                <w:t xml:space="preserve"> </w:t>
              </w:r>
              <w:r w:rsidRPr="009E1619">
                <w:rPr>
                  <w:rFonts w:asciiTheme="minorHAnsi" w:hAnsiTheme="minorHAnsi" w:cstheme="minorHAnsi"/>
                </w:rPr>
                <w:t>numbers of sessions for completion</w:t>
              </w:r>
            </w:ins>
            <w:ins w:id="22" w:author="Eckhoff,Dirk" w:date="2020-10-16T15:51:00Z">
              <w:r w:rsidRPr="009E1619">
                <w:rPr>
                  <w:rFonts w:asciiTheme="minorHAnsi" w:hAnsiTheme="minorHAnsi" w:cstheme="minorHAnsi"/>
                </w:rPr>
                <w:t xml:space="preserve">, </w:t>
              </w:r>
            </w:ins>
            <w:ins w:id="23" w:author="Eckhoff,Dirk" w:date="2020-10-16T16:55:00Z">
              <w:r w:rsidR="00B748CB">
                <w:rPr>
                  <w:rFonts w:asciiTheme="minorHAnsi" w:hAnsiTheme="minorHAnsi" w:cstheme="minorHAnsi"/>
                </w:rPr>
                <w:t xml:space="preserve">revision notes </w:t>
              </w:r>
            </w:ins>
            <w:ins w:id="24" w:author="Eckhoff,Dirk" w:date="2020-10-16T15:52:00Z">
              <w:r w:rsidRPr="009E1619">
                <w:rPr>
                  <w:rFonts w:asciiTheme="minorHAnsi" w:hAnsiTheme="minorHAnsi" w:cstheme="minorHAnsi"/>
                </w:rPr>
                <w:t xml:space="preserve">and </w:t>
              </w:r>
            </w:ins>
            <w:ins w:id="25" w:author="Eckhoff,Dirk" w:date="2020-10-16T15:54:00Z">
              <w:r w:rsidR="009E1619" w:rsidRPr="009E1619">
                <w:rPr>
                  <w:rFonts w:asciiTheme="minorHAnsi" w:hAnsiTheme="minorHAnsi" w:cstheme="minorHAnsi"/>
                </w:rPr>
                <w:t>Task 1.3.1 and 3.3.2</w:t>
              </w:r>
            </w:ins>
            <w:ins w:id="26" w:author="Eckhoff,Dirk" w:date="2020-10-16T16:54:00Z">
              <w:r w:rsidR="00B748CB">
                <w:rPr>
                  <w:rFonts w:asciiTheme="minorHAnsi" w:hAnsiTheme="minorHAnsi" w:cstheme="minorHAnsi"/>
                </w:rPr>
                <w:t xml:space="preserve"> </w:t>
              </w:r>
            </w:ins>
            <w:ins w:id="27" w:author="Eckhoff,Dirk" w:date="2020-10-16T16:56:00Z">
              <w:r w:rsidR="00B748CB">
                <w:rPr>
                  <w:rFonts w:asciiTheme="minorHAnsi" w:hAnsiTheme="minorHAnsi" w:cstheme="minorHAnsi"/>
                </w:rPr>
                <w:t xml:space="preserve">updates </w:t>
              </w:r>
            </w:ins>
            <w:ins w:id="28" w:author="Eckhoff,Dirk" w:date="2020-10-16T16:54:00Z">
              <w:r w:rsidR="00B748CB">
                <w:rPr>
                  <w:rFonts w:asciiTheme="minorHAnsi" w:hAnsiTheme="minorHAnsi" w:cstheme="minorHAnsi"/>
                </w:rPr>
                <w:t>by Dirk Eckhoff</w:t>
              </w:r>
            </w:ins>
          </w:p>
        </w:tc>
      </w:tr>
    </w:tbl>
    <w:p w14:paraId="4487A414" w14:textId="77777777" w:rsidR="00043275" w:rsidRPr="00712669" w:rsidRDefault="00043275" w:rsidP="00043275">
      <w:pPr>
        <w:rPr>
          <w:rFonts w:asciiTheme="minorHAnsi" w:hAnsiTheme="minorHAnsi" w:cstheme="minorHAnsi"/>
        </w:rPr>
      </w:pPr>
    </w:p>
    <w:p w14:paraId="22AE6A69" w14:textId="77777777" w:rsidR="00043275" w:rsidRPr="00712669" w:rsidRDefault="00043275" w:rsidP="00DD096E">
      <w:pPr>
        <w:pStyle w:val="TOCHeading"/>
      </w:pPr>
      <w:bookmarkStart w:id="29" w:name="_Toc445413450"/>
      <w:bookmarkStart w:id="30" w:name="_Toc477813877"/>
      <w:r w:rsidRPr="00712669">
        <w:t>Purpose of this Document</w:t>
      </w:r>
      <w:bookmarkEnd w:id="29"/>
      <w:bookmarkEnd w:id="30"/>
    </w:p>
    <w:p w14:paraId="1834FB24" w14:textId="77777777" w:rsidR="00043275" w:rsidRPr="00712669" w:rsidRDefault="00043275" w:rsidP="00043275">
      <w:pPr>
        <w:rPr>
          <w:rFonts w:asciiTheme="minorHAnsi" w:hAnsiTheme="minorHAnsi" w:cstheme="minorHAnsi"/>
        </w:rPr>
      </w:pPr>
      <w:r w:rsidRPr="00712669">
        <w:rPr>
          <w:rFonts w:asciiTheme="minorHAnsi" w:hAnsiTheme="minorHAnsi" w:cstheme="minorHAnsi"/>
        </w:rPr>
        <w:t>The purpose of this document is to maintain a register of VTS Committee Work Programme Tasks for 201</w:t>
      </w:r>
      <w:r>
        <w:rPr>
          <w:rFonts w:asciiTheme="minorHAnsi" w:hAnsiTheme="minorHAnsi" w:cstheme="minorHAnsi"/>
        </w:rPr>
        <w:t xml:space="preserve">8 </w:t>
      </w:r>
      <w:r w:rsidRPr="00712669">
        <w:rPr>
          <w:rFonts w:asciiTheme="minorHAnsi" w:hAnsiTheme="minorHAnsi" w:cstheme="minorHAnsi"/>
        </w:rPr>
        <w:t>-</w:t>
      </w:r>
      <w:r>
        <w:rPr>
          <w:rFonts w:asciiTheme="minorHAnsi" w:hAnsiTheme="minorHAnsi" w:cstheme="minorHAnsi"/>
        </w:rPr>
        <w:t xml:space="preserve"> 2022</w:t>
      </w:r>
      <w:r w:rsidRPr="00712669">
        <w:rPr>
          <w:rFonts w:asciiTheme="minorHAnsi" w:hAnsiTheme="minorHAnsi" w:cstheme="minorHAnsi"/>
        </w:rPr>
        <w:t xml:space="preserve"> which describes:</w:t>
      </w:r>
    </w:p>
    <w:p w14:paraId="43934202" w14:textId="77777777" w:rsidR="00043275" w:rsidRPr="00712669" w:rsidRDefault="00043275" w:rsidP="006F03CA">
      <w:pPr>
        <w:pStyle w:val="ListParagraph"/>
        <w:widowControl w:val="0"/>
        <w:numPr>
          <w:ilvl w:val="0"/>
          <w:numId w:val="39"/>
        </w:numPr>
        <w:rPr>
          <w:rFonts w:asciiTheme="minorHAnsi" w:hAnsiTheme="minorHAnsi" w:cstheme="minorHAnsi"/>
        </w:rPr>
      </w:pPr>
      <w:r w:rsidRPr="00712669">
        <w:rPr>
          <w:rFonts w:asciiTheme="minorHAnsi" w:hAnsiTheme="minorHAnsi" w:cstheme="minorHAnsi"/>
        </w:rPr>
        <w:t xml:space="preserve">The current status of each Task </w:t>
      </w:r>
    </w:p>
    <w:p w14:paraId="03582DD5" w14:textId="77777777" w:rsidR="00043275" w:rsidRPr="00712669" w:rsidRDefault="00043275" w:rsidP="006F03CA">
      <w:pPr>
        <w:pStyle w:val="ListParagraph"/>
        <w:widowControl w:val="0"/>
        <w:numPr>
          <w:ilvl w:val="0"/>
          <w:numId w:val="39"/>
        </w:numPr>
        <w:rPr>
          <w:rFonts w:asciiTheme="minorHAnsi" w:hAnsiTheme="minorHAnsi" w:cstheme="minorHAnsi"/>
        </w:rPr>
      </w:pPr>
      <w:r w:rsidRPr="00712669">
        <w:rPr>
          <w:rFonts w:asciiTheme="minorHAnsi" w:hAnsiTheme="minorHAnsi" w:cstheme="minorHAnsi"/>
        </w:rPr>
        <w:t>How the Task is linked to IALA’s Strategic Alignment</w:t>
      </w:r>
    </w:p>
    <w:p w14:paraId="68E2F574" w14:textId="77777777" w:rsidR="00043275" w:rsidRPr="00712669" w:rsidRDefault="00043275" w:rsidP="006F03CA">
      <w:pPr>
        <w:pStyle w:val="ListParagraph"/>
        <w:widowControl w:val="0"/>
        <w:numPr>
          <w:ilvl w:val="0"/>
          <w:numId w:val="39"/>
        </w:numPr>
        <w:rPr>
          <w:rFonts w:asciiTheme="minorHAnsi" w:hAnsiTheme="minorHAnsi" w:cstheme="minorHAnsi"/>
        </w:rPr>
      </w:pPr>
      <w:r w:rsidRPr="00712669">
        <w:rPr>
          <w:rFonts w:asciiTheme="minorHAnsi" w:hAnsiTheme="minorHAnsi" w:cstheme="minorHAnsi"/>
        </w:rPr>
        <w:t xml:space="preserve">Key changes to the Task during its development </w:t>
      </w:r>
    </w:p>
    <w:p w14:paraId="65EF625E" w14:textId="1E91059A" w:rsidR="00B65859" w:rsidRDefault="00B65859">
      <w:pPr>
        <w:rPr>
          <w:rFonts w:ascii="Calibri" w:hAnsi="Calibri" w:cs="Arial"/>
          <w:highlight w:val="yellow"/>
        </w:rPr>
      </w:pPr>
      <w:r>
        <w:rPr>
          <w:highlight w:val="yellow"/>
        </w:rPr>
        <w:br w:type="page"/>
      </w:r>
    </w:p>
    <w:p w14:paraId="28F478B7" w14:textId="1591E9D2" w:rsidR="00F568A6" w:rsidRPr="00710085" w:rsidRDefault="00F568A6" w:rsidP="00710085">
      <w:bookmarkStart w:id="31" w:name="_Toc368665185"/>
      <w:bookmarkStart w:id="32" w:name="_Toc396600443"/>
      <w:bookmarkStart w:id="33" w:name="_Toc523219670"/>
      <w:r w:rsidRPr="00710085">
        <w:lastRenderedPageBreak/>
        <w:t>Table of Contents</w:t>
      </w:r>
      <w:bookmarkEnd w:id="31"/>
      <w:bookmarkEnd w:id="32"/>
      <w:bookmarkEnd w:id="33"/>
    </w:p>
    <w:sdt>
      <w:sdtPr>
        <w:rPr>
          <w:rFonts w:ascii="Arial" w:eastAsia="Times New Roman" w:hAnsi="Arial" w:cs="Times New Roman"/>
          <w:b w:val="0"/>
          <w:bCs w:val="0"/>
          <w:caps w:val="0"/>
          <w:color w:val="auto"/>
          <w:sz w:val="22"/>
          <w:lang w:val="en-GB" w:eastAsia="en-US"/>
        </w:rPr>
        <w:id w:val="-837848840"/>
        <w:docPartObj>
          <w:docPartGallery w:val="Table of Contents"/>
          <w:docPartUnique/>
        </w:docPartObj>
      </w:sdtPr>
      <w:sdtEndPr>
        <w:rPr>
          <w:noProof/>
        </w:rPr>
      </w:sdtEndPr>
      <w:sdtContent>
        <w:p w14:paraId="2AD69359" w14:textId="08420009" w:rsidR="0006079E" w:rsidRPr="0006079E" w:rsidRDefault="0006079E" w:rsidP="00DD096E">
          <w:pPr>
            <w:pStyle w:val="TOCHeading"/>
          </w:pPr>
          <w:r w:rsidRPr="0006079E">
            <w:t>Table of Contents</w:t>
          </w:r>
        </w:p>
        <w:p w14:paraId="02340C82" w14:textId="19AB4200" w:rsidR="00ED22F6" w:rsidRDefault="0006079E">
          <w:pPr>
            <w:pStyle w:val="TOC1"/>
            <w:rPr>
              <w:rFonts w:asciiTheme="minorHAnsi" w:hAnsiTheme="minorHAnsi" w:cstheme="minorBidi"/>
              <w:color w:val="auto"/>
              <w:lang w:val="en-GB" w:eastAsia="en-GB"/>
            </w:rPr>
          </w:pPr>
          <w:r w:rsidRPr="0006079E">
            <w:rPr>
              <w:b/>
              <w:bCs/>
            </w:rPr>
            <w:fldChar w:fldCharType="begin"/>
          </w:r>
          <w:r w:rsidRPr="0006079E">
            <w:rPr>
              <w:b/>
              <w:bCs/>
            </w:rPr>
            <w:instrText xml:space="preserve"> TOC \o "1-3" \h \z \u </w:instrText>
          </w:r>
          <w:r w:rsidRPr="0006079E">
            <w:rPr>
              <w:b/>
              <w:bCs/>
            </w:rPr>
            <w:fldChar w:fldCharType="separate"/>
          </w:r>
          <w:hyperlink w:anchor="_Toc32307775" w:history="1">
            <w:r w:rsidR="00ED22F6" w:rsidRPr="00FD2BCF">
              <w:rPr>
                <w:rStyle w:val="Hyperlink"/>
              </w:rPr>
              <w:t>TASK 1.1.1</w:t>
            </w:r>
            <w:r w:rsidR="00ED22F6">
              <w:rPr>
                <w:rFonts w:asciiTheme="minorHAnsi" w:hAnsiTheme="minorHAnsi" w:cstheme="minorBidi"/>
                <w:color w:val="auto"/>
                <w:lang w:val="en-GB" w:eastAsia="en-GB"/>
              </w:rPr>
              <w:tab/>
            </w:r>
            <w:r w:rsidR="00ED22F6" w:rsidRPr="00FD2BCF">
              <w:rPr>
                <w:rStyle w:val="Hyperlink"/>
              </w:rPr>
              <w:t>Revision of IMO Resolution A.857(20) Guidelines for VTS</w:t>
            </w:r>
            <w:r w:rsidR="00ED22F6">
              <w:rPr>
                <w:webHidden/>
              </w:rPr>
              <w:tab/>
            </w:r>
            <w:r w:rsidR="00ED22F6">
              <w:rPr>
                <w:webHidden/>
              </w:rPr>
              <w:fldChar w:fldCharType="begin"/>
            </w:r>
            <w:r w:rsidR="00ED22F6">
              <w:rPr>
                <w:webHidden/>
              </w:rPr>
              <w:instrText xml:space="preserve"> PAGEREF _Toc32307775 \h </w:instrText>
            </w:r>
            <w:r w:rsidR="00ED22F6">
              <w:rPr>
                <w:webHidden/>
              </w:rPr>
            </w:r>
            <w:r w:rsidR="00ED22F6">
              <w:rPr>
                <w:webHidden/>
              </w:rPr>
              <w:fldChar w:fldCharType="separate"/>
            </w:r>
            <w:r w:rsidR="00ED22F6">
              <w:rPr>
                <w:webHidden/>
              </w:rPr>
              <w:t>6</w:t>
            </w:r>
            <w:r w:rsidR="00ED22F6">
              <w:rPr>
                <w:webHidden/>
              </w:rPr>
              <w:fldChar w:fldCharType="end"/>
            </w:r>
          </w:hyperlink>
        </w:p>
        <w:p w14:paraId="21D097E4" w14:textId="396CD56E" w:rsidR="00ED22F6" w:rsidRDefault="000105DA">
          <w:pPr>
            <w:pStyle w:val="TOC1"/>
            <w:rPr>
              <w:rFonts w:asciiTheme="minorHAnsi" w:hAnsiTheme="minorHAnsi" w:cstheme="minorBidi"/>
              <w:color w:val="auto"/>
              <w:lang w:val="en-GB" w:eastAsia="en-GB"/>
            </w:rPr>
          </w:pPr>
          <w:hyperlink w:anchor="_Toc32307776" w:history="1">
            <w:r w:rsidR="00ED22F6" w:rsidRPr="00FD2BCF">
              <w:rPr>
                <w:rStyle w:val="Hyperlink"/>
              </w:rPr>
              <w:t>Task 1.1.2</w:t>
            </w:r>
            <w:r w:rsidR="00ED22F6">
              <w:rPr>
                <w:rFonts w:asciiTheme="minorHAnsi" w:hAnsiTheme="minorHAnsi" w:cstheme="minorBidi"/>
                <w:color w:val="auto"/>
                <w:lang w:val="en-GB" w:eastAsia="en-GB"/>
              </w:rPr>
              <w:tab/>
            </w:r>
            <w:r w:rsidR="00ED22F6" w:rsidRPr="00FD2BCF">
              <w:rPr>
                <w:rStyle w:val="Hyperlink"/>
              </w:rPr>
              <w:t>Review/Update Recommendation V-119 on the Implementation of Vessel Traffic Services (Output to be a Revised Recommendation and Associated Guideline on the Establishment of VTS)</w:t>
            </w:r>
            <w:r w:rsidR="00ED22F6">
              <w:rPr>
                <w:webHidden/>
              </w:rPr>
              <w:tab/>
            </w:r>
            <w:r w:rsidR="00ED22F6">
              <w:rPr>
                <w:webHidden/>
              </w:rPr>
              <w:fldChar w:fldCharType="begin"/>
            </w:r>
            <w:r w:rsidR="00ED22F6">
              <w:rPr>
                <w:webHidden/>
              </w:rPr>
              <w:instrText xml:space="preserve"> PAGEREF _Toc32307776 \h </w:instrText>
            </w:r>
            <w:r w:rsidR="00ED22F6">
              <w:rPr>
                <w:webHidden/>
              </w:rPr>
            </w:r>
            <w:r w:rsidR="00ED22F6">
              <w:rPr>
                <w:webHidden/>
              </w:rPr>
              <w:fldChar w:fldCharType="separate"/>
            </w:r>
            <w:r w:rsidR="00ED22F6">
              <w:rPr>
                <w:webHidden/>
              </w:rPr>
              <w:t>8</w:t>
            </w:r>
            <w:r w:rsidR="00ED22F6">
              <w:rPr>
                <w:webHidden/>
              </w:rPr>
              <w:fldChar w:fldCharType="end"/>
            </w:r>
          </w:hyperlink>
        </w:p>
        <w:p w14:paraId="5A5FD64D" w14:textId="26E76D03" w:rsidR="00ED22F6" w:rsidRDefault="000105DA">
          <w:pPr>
            <w:pStyle w:val="TOC1"/>
            <w:rPr>
              <w:rFonts w:asciiTheme="minorHAnsi" w:hAnsiTheme="minorHAnsi" w:cstheme="minorBidi"/>
              <w:color w:val="auto"/>
              <w:lang w:val="en-GB" w:eastAsia="en-GB"/>
            </w:rPr>
          </w:pPr>
          <w:hyperlink w:anchor="_Toc32307777" w:history="1">
            <w:r w:rsidR="00ED22F6" w:rsidRPr="00FD2BCF">
              <w:rPr>
                <w:rStyle w:val="Hyperlink"/>
                <w:rFonts w:eastAsia="MS Mincho"/>
              </w:rPr>
              <w:t>TASK 1.1.3</w:t>
            </w:r>
            <w:r w:rsidR="00ED22F6">
              <w:rPr>
                <w:rFonts w:asciiTheme="minorHAnsi" w:hAnsiTheme="minorHAnsi" w:cstheme="minorBidi"/>
                <w:color w:val="auto"/>
                <w:lang w:val="en-GB" w:eastAsia="en-GB"/>
              </w:rPr>
              <w:tab/>
            </w:r>
            <w:r w:rsidR="00ED22F6" w:rsidRPr="00FD2BCF">
              <w:rPr>
                <w:rStyle w:val="Hyperlink"/>
                <w:rFonts w:eastAsia="MS Mincho"/>
              </w:rPr>
              <w:t>Develop guidance on training needs for those involved in the planning and implementation of a VTS, to be included in the new Guideline on the Establishment of VTS (task 1.1.2)</w:t>
            </w:r>
            <w:r w:rsidR="00ED22F6">
              <w:rPr>
                <w:webHidden/>
              </w:rPr>
              <w:tab/>
            </w:r>
            <w:r w:rsidR="00ED22F6">
              <w:rPr>
                <w:webHidden/>
              </w:rPr>
              <w:fldChar w:fldCharType="begin"/>
            </w:r>
            <w:r w:rsidR="00ED22F6">
              <w:rPr>
                <w:webHidden/>
              </w:rPr>
              <w:instrText xml:space="preserve"> PAGEREF _Toc32307777 \h </w:instrText>
            </w:r>
            <w:r w:rsidR="00ED22F6">
              <w:rPr>
                <w:webHidden/>
              </w:rPr>
            </w:r>
            <w:r w:rsidR="00ED22F6">
              <w:rPr>
                <w:webHidden/>
              </w:rPr>
              <w:fldChar w:fldCharType="separate"/>
            </w:r>
            <w:r w:rsidR="00ED22F6">
              <w:rPr>
                <w:webHidden/>
              </w:rPr>
              <w:t>10</w:t>
            </w:r>
            <w:r w:rsidR="00ED22F6">
              <w:rPr>
                <w:webHidden/>
              </w:rPr>
              <w:fldChar w:fldCharType="end"/>
            </w:r>
          </w:hyperlink>
        </w:p>
        <w:p w14:paraId="29AD3BF7" w14:textId="3BC1CA83" w:rsidR="00ED22F6" w:rsidRDefault="000105DA">
          <w:pPr>
            <w:pStyle w:val="TOC1"/>
            <w:rPr>
              <w:rFonts w:asciiTheme="minorHAnsi" w:hAnsiTheme="minorHAnsi" w:cstheme="minorBidi"/>
              <w:color w:val="auto"/>
              <w:lang w:val="en-GB" w:eastAsia="en-GB"/>
            </w:rPr>
          </w:pPr>
          <w:hyperlink w:anchor="_Toc32307778" w:history="1">
            <w:r w:rsidR="00ED22F6" w:rsidRPr="00FD2BCF">
              <w:rPr>
                <w:rStyle w:val="Hyperlink"/>
              </w:rPr>
              <w:t>TASK 1.1.4</w:t>
            </w:r>
            <w:r w:rsidR="00ED22F6">
              <w:rPr>
                <w:rFonts w:asciiTheme="minorHAnsi" w:hAnsiTheme="minorHAnsi" w:cstheme="minorBidi"/>
                <w:color w:val="auto"/>
                <w:lang w:val="en-GB" w:eastAsia="en-GB"/>
              </w:rPr>
              <w:tab/>
            </w:r>
            <w:r w:rsidR="00ED22F6" w:rsidRPr="00FD2BCF">
              <w:rPr>
                <w:rStyle w:val="Hyperlink"/>
              </w:rPr>
              <w:t>Develop Guideline on the Provision of Local Port Services (LPS) other than VTS</w:t>
            </w:r>
            <w:r w:rsidR="00ED22F6">
              <w:rPr>
                <w:webHidden/>
              </w:rPr>
              <w:tab/>
            </w:r>
            <w:r w:rsidR="00ED22F6">
              <w:rPr>
                <w:webHidden/>
              </w:rPr>
              <w:fldChar w:fldCharType="begin"/>
            </w:r>
            <w:r w:rsidR="00ED22F6">
              <w:rPr>
                <w:webHidden/>
              </w:rPr>
              <w:instrText xml:space="preserve"> PAGEREF _Toc32307778 \h </w:instrText>
            </w:r>
            <w:r w:rsidR="00ED22F6">
              <w:rPr>
                <w:webHidden/>
              </w:rPr>
            </w:r>
            <w:r w:rsidR="00ED22F6">
              <w:rPr>
                <w:webHidden/>
              </w:rPr>
              <w:fldChar w:fldCharType="separate"/>
            </w:r>
            <w:r w:rsidR="00ED22F6">
              <w:rPr>
                <w:webHidden/>
              </w:rPr>
              <w:t>12</w:t>
            </w:r>
            <w:r w:rsidR="00ED22F6">
              <w:rPr>
                <w:webHidden/>
              </w:rPr>
              <w:fldChar w:fldCharType="end"/>
            </w:r>
          </w:hyperlink>
        </w:p>
        <w:p w14:paraId="75E22D19" w14:textId="058DB119" w:rsidR="00ED22F6" w:rsidRDefault="000105DA">
          <w:pPr>
            <w:pStyle w:val="TOC1"/>
            <w:rPr>
              <w:rFonts w:asciiTheme="minorHAnsi" w:hAnsiTheme="minorHAnsi" w:cstheme="minorBidi"/>
              <w:color w:val="auto"/>
              <w:lang w:val="en-GB" w:eastAsia="en-GB"/>
            </w:rPr>
          </w:pPr>
          <w:hyperlink w:anchor="_Toc32307779" w:history="1">
            <w:r w:rsidR="00ED22F6" w:rsidRPr="00FD2BCF">
              <w:rPr>
                <w:rStyle w:val="Hyperlink"/>
              </w:rPr>
              <w:t>TASK 1.2.1</w:t>
            </w:r>
            <w:r w:rsidR="00ED22F6">
              <w:rPr>
                <w:rFonts w:asciiTheme="minorHAnsi" w:hAnsiTheme="minorHAnsi" w:cstheme="minorBidi"/>
                <w:color w:val="auto"/>
                <w:lang w:val="en-GB" w:eastAsia="en-GB"/>
              </w:rPr>
              <w:tab/>
            </w:r>
            <w:r w:rsidR="00ED22F6" w:rsidRPr="00FD2BCF">
              <w:rPr>
                <w:rStyle w:val="Hyperlink"/>
              </w:rPr>
              <w:t>Review and Update V-127 on Operational Procedures for Vessel Traffic Services (Output to be a Revised Recommendation and Associated Guideline)</w:t>
            </w:r>
            <w:r w:rsidR="00ED22F6">
              <w:rPr>
                <w:webHidden/>
              </w:rPr>
              <w:tab/>
            </w:r>
            <w:r w:rsidR="00ED22F6">
              <w:rPr>
                <w:webHidden/>
              </w:rPr>
              <w:fldChar w:fldCharType="begin"/>
            </w:r>
            <w:r w:rsidR="00ED22F6">
              <w:rPr>
                <w:webHidden/>
              </w:rPr>
              <w:instrText xml:space="preserve"> PAGEREF _Toc32307779 \h </w:instrText>
            </w:r>
            <w:r w:rsidR="00ED22F6">
              <w:rPr>
                <w:webHidden/>
              </w:rPr>
            </w:r>
            <w:r w:rsidR="00ED22F6">
              <w:rPr>
                <w:webHidden/>
              </w:rPr>
              <w:fldChar w:fldCharType="separate"/>
            </w:r>
            <w:r w:rsidR="00ED22F6">
              <w:rPr>
                <w:webHidden/>
              </w:rPr>
              <w:t>14</w:t>
            </w:r>
            <w:r w:rsidR="00ED22F6">
              <w:rPr>
                <w:webHidden/>
              </w:rPr>
              <w:fldChar w:fldCharType="end"/>
            </w:r>
          </w:hyperlink>
        </w:p>
        <w:p w14:paraId="00E90508" w14:textId="7E880F24" w:rsidR="00ED22F6" w:rsidRDefault="000105DA">
          <w:pPr>
            <w:pStyle w:val="TOC1"/>
            <w:rPr>
              <w:rFonts w:asciiTheme="minorHAnsi" w:hAnsiTheme="minorHAnsi" w:cstheme="minorBidi"/>
              <w:color w:val="auto"/>
              <w:lang w:val="en-GB" w:eastAsia="en-GB"/>
            </w:rPr>
          </w:pPr>
          <w:hyperlink w:anchor="_Toc32307780" w:history="1">
            <w:r w:rsidR="00ED22F6" w:rsidRPr="00FD2BCF">
              <w:rPr>
                <w:rStyle w:val="Hyperlink"/>
              </w:rPr>
              <w:t>TASK 1.2.2</w:t>
            </w:r>
            <w:r w:rsidR="00ED22F6">
              <w:rPr>
                <w:rFonts w:asciiTheme="minorHAnsi" w:hAnsiTheme="minorHAnsi" w:cstheme="minorBidi"/>
                <w:color w:val="auto"/>
                <w:lang w:val="en-GB" w:eastAsia="en-GB"/>
              </w:rPr>
              <w:tab/>
            </w:r>
            <w:r w:rsidR="00ED22F6" w:rsidRPr="00FD2BCF">
              <w:rPr>
                <w:rStyle w:val="Hyperlink"/>
              </w:rPr>
              <w:t>Update Guideline 1110 on Decision Support Tools for VTS Personnel</w:t>
            </w:r>
            <w:r w:rsidR="00ED22F6">
              <w:rPr>
                <w:webHidden/>
              </w:rPr>
              <w:tab/>
            </w:r>
            <w:r w:rsidR="00ED22F6">
              <w:rPr>
                <w:webHidden/>
              </w:rPr>
              <w:fldChar w:fldCharType="begin"/>
            </w:r>
            <w:r w:rsidR="00ED22F6">
              <w:rPr>
                <w:webHidden/>
              </w:rPr>
              <w:instrText xml:space="preserve"> PAGEREF _Toc32307780 \h </w:instrText>
            </w:r>
            <w:r w:rsidR="00ED22F6">
              <w:rPr>
                <w:webHidden/>
              </w:rPr>
            </w:r>
            <w:r w:rsidR="00ED22F6">
              <w:rPr>
                <w:webHidden/>
              </w:rPr>
              <w:fldChar w:fldCharType="separate"/>
            </w:r>
            <w:r w:rsidR="00ED22F6">
              <w:rPr>
                <w:webHidden/>
              </w:rPr>
              <w:t>16</w:t>
            </w:r>
            <w:r w:rsidR="00ED22F6">
              <w:rPr>
                <w:webHidden/>
              </w:rPr>
              <w:fldChar w:fldCharType="end"/>
            </w:r>
          </w:hyperlink>
        </w:p>
        <w:p w14:paraId="0672BB95" w14:textId="24F2F446" w:rsidR="00ED22F6" w:rsidRDefault="000105DA">
          <w:pPr>
            <w:pStyle w:val="TOC1"/>
            <w:rPr>
              <w:rFonts w:asciiTheme="minorHAnsi" w:hAnsiTheme="minorHAnsi" w:cstheme="minorBidi"/>
              <w:color w:val="auto"/>
              <w:lang w:val="en-GB" w:eastAsia="en-GB"/>
            </w:rPr>
          </w:pPr>
          <w:hyperlink w:anchor="_Toc32307781" w:history="1">
            <w:r w:rsidR="00ED22F6" w:rsidRPr="00FD2BCF">
              <w:rPr>
                <w:rStyle w:val="Hyperlink"/>
              </w:rPr>
              <w:t>TASK 1.2.3</w:t>
            </w:r>
            <w:r w:rsidR="00ED22F6">
              <w:rPr>
                <w:rFonts w:asciiTheme="minorHAnsi" w:hAnsiTheme="minorHAnsi" w:cstheme="minorBidi"/>
                <w:color w:val="auto"/>
                <w:lang w:val="en-GB" w:eastAsia="en-GB"/>
              </w:rPr>
              <w:tab/>
            </w:r>
            <w:r w:rsidR="00ED22F6" w:rsidRPr="00FD2BCF">
              <w:rPr>
                <w:rStyle w:val="Hyperlink"/>
              </w:rPr>
              <w:t>Produce a Guideline for Promulgating the Requirements of a VTS to Mariners – A VTS Users Guide Template</w:t>
            </w:r>
            <w:r w:rsidR="00ED22F6">
              <w:rPr>
                <w:webHidden/>
              </w:rPr>
              <w:tab/>
            </w:r>
            <w:r w:rsidR="00ED22F6">
              <w:rPr>
                <w:webHidden/>
              </w:rPr>
              <w:fldChar w:fldCharType="begin"/>
            </w:r>
            <w:r w:rsidR="00ED22F6">
              <w:rPr>
                <w:webHidden/>
              </w:rPr>
              <w:instrText xml:space="preserve"> PAGEREF _Toc32307781 \h </w:instrText>
            </w:r>
            <w:r w:rsidR="00ED22F6">
              <w:rPr>
                <w:webHidden/>
              </w:rPr>
            </w:r>
            <w:r w:rsidR="00ED22F6">
              <w:rPr>
                <w:webHidden/>
              </w:rPr>
              <w:fldChar w:fldCharType="separate"/>
            </w:r>
            <w:r w:rsidR="00ED22F6">
              <w:rPr>
                <w:webHidden/>
              </w:rPr>
              <w:t>18</w:t>
            </w:r>
            <w:r w:rsidR="00ED22F6">
              <w:rPr>
                <w:webHidden/>
              </w:rPr>
              <w:fldChar w:fldCharType="end"/>
            </w:r>
          </w:hyperlink>
        </w:p>
        <w:p w14:paraId="7A92F507" w14:textId="09B4B9E8" w:rsidR="00ED22F6" w:rsidRDefault="000105DA">
          <w:pPr>
            <w:pStyle w:val="TOC1"/>
            <w:rPr>
              <w:rFonts w:asciiTheme="minorHAnsi" w:hAnsiTheme="minorHAnsi" w:cstheme="minorBidi"/>
              <w:color w:val="auto"/>
              <w:lang w:val="en-GB" w:eastAsia="en-GB"/>
            </w:rPr>
          </w:pPr>
          <w:hyperlink w:anchor="_Toc32307782" w:history="1">
            <w:r w:rsidR="00ED22F6" w:rsidRPr="00FD2BCF">
              <w:rPr>
                <w:rStyle w:val="Hyperlink"/>
              </w:rPr>
              <w:t>TASK 1.2.4</w:t>
            </w:r>
            <w:r w:rsidR="00ED22F6">
              <w:rPr>
                <w:rFonts w:asciiTheme="minorHAnsi" w:hAnsiTheme="minorHAnsi" w:cstheme="minorBidi"/>
                <w:color w:val="auto"/>
                <w:lang w:val="en-GB" w:eastAsia="en-GB"/>
              </w:rPr>
              <w:tab/>
            </w:r>
            <w:r w:rsidR="00ED22F6" w:rsidRPr="00FD2BCF">
              <w:rPr>
                <w:rStyle w:val="Hyperlink"/>
              </w:rPr>
              <w:t>Develop Guideline on Maritime Services in the context of e-Navigation relating to VTS</w:t>
            </w:r>
            <w:r w:rsidR="00ED22F6">
              <w:rPr>
                <w:webHidden/>
              </w:rPr>
              <w:tab/>
            </w:r>
            <w:r w:rsidR="00ED22F6">
              <w:rPr>
                <w:webHidden/>
              </w:rPr>
              <w:fldChar w:fldCharType="begin"/>
            </w:r>
            <w:r w:rsidR="00ED22F6">
              <w:rPr>
                <w:webHidden/>
              </w:rPr>
              <w:instrText xml:space="preserve"> PAGEREF _Toc32307782 \h </w:instrText>
            </w:r>
            <w:r w:rsidR="00ED22F6">
              <w:rPr>
                <w:webHidden/>
              </w:rPr>
            </w:r>
            <w:r w:rsidR="00ED22F6">
              <w:rPr>
                <w:webHidden/>
              </w:rPr>
              <w:fldChar w:fldCharType="separate"/>
            </w:r>
            <w:r w:rsidR="00ED22F6">
              <w:rPr>
                <w:webHidden/>
              </w:rPr>
              <w:t>20</w:t>
            </w:r>
            <w:r w:rsidR="00ED22F6">
              <w:rPr>
                <w:webHidden/>
              </w:rPr>
              <w:fldChar w:fldCharType="end"/>
            </w:r>
          </w:hyperlink>
        </w:p>
        <w:p w14:paraId="72CF1831" w14:textId="34B332EE" w:rsidR="00ED22F6" w:rsidRDefault="000105DA">
          <w:pPr>
            <w:pStyle w:val="TOC1"/>
            <w:rPr>
              <w:rFonts w:asciiTheme="minorHAnsi" w:hAnsiTheme="minorHAnsi" w:cstheme="minorBidi"/>
              <w:color w:val="auto"/>
              <w:lang w:val="en-GB" w:eastAsia="en-GB"/>
            </w:rPr>
          </w:pPr>
          <w:hyperlink w:anchor="_Toc32307783" w:history="1">
            <w:r w:rsidR="00ED22F6" w:rsidRPr="00FD2BCF">
              <w:rPr>
                <w:rStyle w:val="Hyperlink"/>
              </w:rPr>
              <w:t>TASK 1.2.5</w:t>
            </w:r>
            <w:r w:rsidR="00ED22F6">
              <w:rPr>
                <w:rFonts w:asciiTheme="minorHAnsi" w:hAnsiTheme="minorHAnsi" w:cstheme="minorBidi"/>
                <w:color w:val="auto"/>
                <w:lang w:val="en-GB" w:eastAsia="en-GB"/>
              </w:rPr>
              <w:tab/>
            </w:r>
            <w:r w:rsidR="00ED22F6" w:rsidRPr="00FD2BCF">
              <w:rPr>
                <w:rStyle w:val="Hyperlink"/>
              </w:rPr>
              <w:t>Develop a Guideline on the Implications of Maritime Autonomous Surface Ships from a VTS Perspective</w:t>
            </w:r>
            <w:r w:rsidR="00ED22F6">
              <w:rPr>
                <w:webHidden/>
              </w:rPr>
              <w:tab/>
            </w:r>
            <w:r w:rsidR="00ED22F6">
              <w:rPr>
                <w:webHidden/>
              </w:rPr>
              <w:fldChar w:fldCharType="begin"/>
            </w:r>
            <w:r w:rsidR="00ED22F6">
              <w:rPr>
                <w:webHidden/>
              </w:rPr>
              <w:instrText xml:space="preserve"> PAGEREF _Toc32307783 \h </w:instrText>
            </w:r>
            <w:r w:rsidR="00ED22F6">
              <w:rPr>
                <w:webHidden/>
              </w:rPr>
            </w:r>
            <w:r w:rsidR="00ED22F6">
              <w:rPr>
                <w:webHidden/>
              </w:rPr>
              <w:fldChar w:fldCharType="separate"/>
            </w:r>
            <w:r w:rsidR="00ED22F6">
              <w:rPr>
                <w:webHidden/>
              </w:rPr>
              <w:t>22</w:t>
            </w:r>
            <w:r w:rsidR="00ED22F6">
              <w:rPr>
                <w:webHidden/>
              </w:rPr>
              <w:fldChar w:fldCharType="end"/>
            </w:r>
          </w:hyperlink>
        </w:p>
        <w:p w14:paraId="0DDFFA21" w14:textId="08F60C78" w:rsidR="00ED22F6" w:rsidRDefault="000105DA">
          <w:pPr>
            <w:pStyle w:val="TOC1"/>
            <w:rPr>
              <w:rFonts w:asciiTheme="minorHAnsi" w:hAnsiTheme="minorHAnsi" w:cstheme="minorBidi"/>
              <w:color w:val="auto"/>
              <w:lang w:val="en-GB" w:eastAsia="en-GB"/>
            </w:rPr>
          </w:pPr>
          <w:hyperlink w:anchor="_Toc32307784" w:history="1">
            <w:r w:rsidR="00ED22F6" w:rsidRPr="00FD2BCF">
              <w:rPr>
                <w:rStyle w:val="Hyperlink"/>
              </w:rPr>
              <w:t>TASK 1.2.6</w:t>
            </w:r>
            <w:r w:rsidR="00ED22F6">
              <w:rPr>
                <w:rFonts w:asciiTheme="minorHAnsi" w:hAnsiTheme="minorHAnsi" w:cstheme="minorBidi"/>
                <w:color w:val="auto"/>
                <w:lang w:val="en-GB" w:eastAsia="en-GB"/>
              </w:rPr>
              <w:tab/>
            </w:r>
            <w:r w:rsidR="00ED22F6" w:rsidRPr="00FD2BCF">
              <w:rPr>
                <w:rStyle w:val="Hyperlink"/>
              </w:rPr>
              <w:t>Develop Guidance on how to Develop a Safety Culture in VTS</w:t>
            </w:r>
            <w:r w:rsidR="00ED22F6">
              <w:rPr>
                <w:webHidden/>
              </w:rPr>
              <w:tab/>
            </w:r>
            <w:r w:rsidR="00ED22F6">
              <w:rPr>
                <w:webHidden/>
              </w:rPr>
              <w:fldChar w:fldCharType="begin"/>
            </w:r>
            <w:r w:rsidR="00ED22F6">
              <w:rPr>
                <w:webHidden/>
              </w:rPr>
              <w:instrText xml:space="preserve"> PAGEREF _Toc32307784 \h </w:instrText>
            </w:r>
            <w:r w:rsidR="00ED22F6">
              <w:rPr>
                <w:webHidden/>
              </w:rPr>
            </w:r>
            <w:r w:rsidR="00ED22F6">
              <w:rPr>
                <w:webHidden/>
              </w:rPr>
              <w:fldChar w:fldCharType="separate"/>
            </w:r>
            <w:r w:rsidR="00ED22F6">
              <w:rPr>
                <w:webHidden/>
              </w:rPr>
              <w:t>24</w:t>
            </w:r>
            <w:r w:rsidR="00ED22F6">
              <w:rPr>
                <w:webHidden/>
              </w:rPr>
              <w:fldChar w:fldCharType="end"/>
            </w:r>
          </w:hyperlink>
        </w:p>
        <w:p w14:paraId="648B6DDF" w14:textId="66833C06" w:rsidR="00ED22F6" w:rsidRDefault="000105DA">
          <w:pPr>
            <w:pStyle w:val="TOC1"/>
            <w:rPr>
              <w:rFonts w:asciiTheme="minorHAnsi" w:hAnsiTheme="minorHAnsi" w:cstheme="minorBidi"/>
              <w:color w:val="auto"/>
              <w:lang w:val="en-GB" w:eastAsia="en-GB"/>
            </w:rPr>
          </w:pPr>
          <w:hyperlink w:anchor="_Toc32307785" w:history="1">
            <w:r w:rsidR="00ED22F6" w:rsidRPr="00FD2BCF">
              <w:rPr>
                <w:rStyle w:val="Hyperlink"/>
              </w:rPr>
              <w:t>TASK 1.2.7</w:t>
            </w:r>
            <w:r w:rsidR="00ED22F6">
              <w:rPr>
                <w:rFonts w:asciiTheme="minorHAnsi" w:hAnsiTheme="minorHAnsi" w:cstheme="minorBidi"/>
                <w:color w:val="auto"/>
                <w:lang w:val="en-GB" w:eastAsia="en-GB"/>
              </w:rPr>
              <w:tab/>
            </w:r>
            <w:r w:rsidR="00ED22F6" w:rsidRPr="00FD2BCF">
              <w:rPr>
                <w:rStyle w:val="Hyperlink"/>
              </w:rPr>
              <w:t>Develop Guidance on the Development and Implementation of VTS related MS’s other than MS 1, 2 and 3</w:t>
            </w:r>
            <w:r w:rsidR="00ED22F6">
              <w:rPr>
                <w:webHidden/>
              </w:rPr>
              <w:tab/>
            </w:r>
            <w:r w:rsidR="00ED22F6">
              <w:rPr>
                <w:webHidden/>
              </w:rPr>
              <w:fldChar w:fldCharType="begin"/>
            </w:r>
            <w:r w:rsidR="00ED22F6">
              <w:rPr>
                <w:webHidden/>
              </w:rPr>
              <w:instrText xml:space="preserve"> PAGEREF _Toc32307785 \h </w:instrText>
            </w:r>
            <w:r w:rsidR="00ED22F6">
              <w:rPr>
                <w:webHidden/>
              </w:rPr>
            </w:r>
            <w:r w:rsidR="00ED22F6">
              <w:rPr>
                <w:webHidden/>
              </w:rPr>
              <w:fldChar w:fldCharType="separate"/>
            </w:r>
            <w:r w:rsidR="00ED22F6">
              <w:rPr>
                <w:webHidden/>
              </w:rPr>
              <w:t>25</w:t>
            </w:r>
            <w:r w:rsidR="00ED22F6">
              <w:rPr>
                <w:webHidden/>
              </w:rPr>
              <w:fldChar w:fldCharType="end"/>
            </w:r>
          </w:hyperlink>
        </w:p>
        <w:p w14:paraId="5402F275" w14:textId="5602AEBC" w:rsidR="00ED22F6" w:rsidRDefault="000105DA">
          <w:pPr>
            <w:pStyle w:val="TOC1"/>
            <w:rPr>
              <w:rFonts w:asciiTheme="minorHAnsi" w:hAnsiTheme="minorHAnsi" w:cstheme="minorBidi"/>
              <w:color w:val="auto"/>
              <w:lang w:val="en-GB" w:eastAsia="en-GB"/>
            </w:rPr>
          </w:pPr>
          <w:hyperlink w:anchor="_Toc32307786" w:history="1">
            <w:r w:rsidR="00ED22F6" w:rsidRPr="00FD2BCF">
              <w:rPr>
                <w:rStyle w:val="Hyperlink"/>
              </w:rPr>
              <w:t>TASK 1.2.8</w:t>
            </w:r>
            <w:r w:rsidR="00ED22F6">
              <w:rPr>
                <w:rFonts w:asciiTheme="minorHAnsi" w:hAnsiTheme="minorHAnsi" w:cstheme="minorBidi"/>
                <w:color w:val="auto"/>
                <w:lang w:val="en-GB" w:eastAsia="en-GB"/>
              </w:rPr>
              <w:tab/>
            </w:r>
            <w:r w:rsidR="00ED22F6" w:rsidRPr="00FD2BCF">
              <w:rPr>
                <w:rStyle w:val="Hyperlink"/>
              </w:rPr>
              <w:t>Develop a IALA Reference List on IALA Documentation Relating to VTS</w:t>
            </w:r>
            <w:r w:rsidR="00ED22F6">
              <w:rPr>
                <w:webHidden/>
              </w:rPr>
              <w:tab/>
            </w:r>
            <w:r w:rsidR="00ED22F6">
              <w:rPr>
                <w:webHidden/>
              </w:rPr>
              <w:fldChar w:fldCharType="begin"/>
            </w:r>
            <w:r w:rsidR="00ED22F6">
              <w:rPr>
                <w:webHidden/>
              </w:rPr>
              <w:instrText xml:space="preserve"> PAGEREF _Toc32307786 \h </w:instrText>
            </w:r>
            <w:r w:rsidR="00ED22F6">
              <w:rPr>
                <w:webHidden/>
              </w:rPr>
            </w:r>
            <w:r w:rsidR="00ED22F6">
              <w:rPr>
                <w:webHidden/>
              </w:rPr>
              <w:fldChar w:fldCharType="separate"/>
            </w:r>
            <w:r w:rsidR="00ED22F6">
              <w:rPr>
                <w:webHidden/>
              </w:rPr>
              <w:t>26</w:t>
            </w:r>
            <w:r w:rsidR="00ED22F6">
              <w:rPr>
                <w:webHidden/>
              </w:rPr>
              <w:fldChar w:fldCharType="end"/>
            </w:r>
          </w:hyperlink>
        </w:p>
        <w:p w14:paraId="101C424E" w14:textId="7D036BD2" w:rsidR="00ED22F6" w:rsidRDefault="000105DA">
          <w:pPr>
            <w:pStyle w:val="TOC1"/>
            <w:rPr>
              <w:rFonts w:asciiTheme="minorHAnsi" w:hAnsiTheme="minorHAnsi" w:cstheme="minorBidi"/>
              <w:color w:val="auto"/>
              <w:lang w:val="en-GB" w:eastAsia="en-GB"/>
            </w:rPr>
          </w:pPr>
          <w:hyperlink w:anchor="_Toc32307787" w:history="1">
            <w:r w:rsidR="00ED22F6" w:rsidRPr="00FD2BCF">
              <w:rPr>
                <w:rStyle w:val="Hyperlink"/>
                <w:lang w:val="fr-FR"/>
              </w:rPr>
              <w:t>TASK 1.3.1</w:t>
            </w:r>
            <w:r w:rsidR="00ED22F6">
              <w:rPr>
                <w:rFonts w:asciiTheme="minorHAnsi" w:hAnsiTheme="minorHAnsi" w:cstheme="minorBidi"/>
                <w:color w:val="auto"/>
                <w:lang w:val="en-GB" w:eastAsia="en-GB"/>
              </w:rPr>
              <w:tab/>
            </w:r>
            <w:r w:rsidR="00ED22F6" w:rsidRPr="00FD2BCF">
              <w:rPr>
                <w:rStyle w:val="Hyperlink"/>
                <w:lang w:val="fr-FR"/>
              </w:rPr>
              <w:t>Develop Guideline on VTS Voice Communication,  Phrases / Phraseology</w:t>
            </w:r>
            <w:r w:rsidR="00ED22F6">
              <w:rPr>
                <w:webHidden/>
              </w:rPr>
              <w:tab/>
            </w:r>
            <w:r w:rsidR="00ED22F6">
              <w:rPr>
                <w:webHidden/>
              </w:rPr>
              <w:fldChar w:fldCharType="begin"/>
            </w:r>
            <w:r w:rsidR="00ED22F6">
              <w:rPr>
                <w:webHidden/>
              </w:rPr>
              <w:instrText xml:space="preserve"> PAGEREF _Toc32307787 \h </w:instrText>
            </w:r>
            <w:r w:rsidR="00ED22F6">
              <w:rPr>
                <w:webHidden/>
              </w:rPr>
            </w:r>
            <w:r w:rsidR="00ED22F6">
              <w:rPr>
                <w:webHidden/>
              </w:rPr>
              <w:fldChar w:fldCharType="separate"/>
            </w:r>
            <w:r w:rsidR="00ED22F6">
              <w:rPr>
                <w:webHidden/>
              </w:rPr>
              <w:t>29</w:t>
            </w:r>
            <w:r w:rsidR="00ED22F6">
              <w:rPr>
                <w:webHidden/>
              </w:rPr>
              <w:fldChar w:fldCharType="end"/>
            </w:r>
          </w:hyperlink>
        </w:p>
        <w:p w14:paraId="27286EF9" w14:textId="16E189FF" w:rsidR="00ED22F6" w:rsidRDefault="000105DA">
          <w:pPr>
            <w:pStyle w:val="TOC1"/>
            <w:rPr>
              <w:rFonts w:asciiTheme="minorHAnsi" w:hAnsiTheme="minorHAnsi" w:cstheme="minorBidi"/>
              <w:color w:val="auto"/>
              <w:lang w:val="en-GB" w:eastAsia="en-GB"/>
            </w:rPr>
          </w:pPr>
          <w:hyperlink w:anchor="_Toc32307788" w:history="1">
            <w:r w:rsidR="00ED22F6" w:rsidRPr="00FD2BCF">
              <w:rPr>
                <w:rStyle w:val="Hyperlink"/>
              </w:rPr>
              <w:t>TASK 1.3.2</w:t>
            </w:r>
            <w:r w:rsidR="00ED22F6">
              <w:rPr>
                <w:rFonts w:asciiTheme="minorHAnsi" w:hAnsiTheme="minorHAnsi" w:cstheme="minorBidi"/>
                <w:color w:val="auto"/>
                <w:lang w:val="en-GB" w:eastAsia="en-GB"/>
              </w:rPr>
              <w:tab/>
            </w:r>
            <w:r w:rsidR="00ED22F6" w:rsidRPr="00FD2BCF">
              <w:rPr>
                <w:rStyle w:val="Hyperlink"/>
              </w:rPr>
              <w:t>Develop Recommendation on Digital Information Transfer between Ship and Shore in VTS Operations (Operational Aspects)</w:t>
            </w:r>
            <w:r w:rsidR="00ED22F6">
              <w:rPr>
                <w:webHidden/>
              </w:rPr>
              <w:tab/>
            </w:r>
            <w:r w:rsidR="00ED22F6">
              <w:rPr>
                <w:webHidden/>
              </w:rPr>
              <w:fldChar w:fldCharType="begin"/>
            </w:r>
            <w:r w:rsidR="00ED22F6">
              <w:rPr>
                <w:webHidden/>
              </w:rPr>
              <w:instrText xml:space="preserve"> PAGEREF _Toc32307788 \h </w:instrText>
            </w:r>
            <w:r w:rsidR="00ED22F6">
              <w:rPr>
                <w:webHidden/>
              </w:rPr>
            </w:r>
            <w:r w:rsidR="00ED22F6">
              <w:rPr>
                <w:webHidden/>
              </w:rPr>
              <w:fldChar w:fldCharType="separate"/>
            </w:r>
            <w:r w:rsidR="00ED22F6">
              <w:rPr>
                <w:webHidden/>
              </w:rPr>
              <w:t>32</w:t>
            </w:r>
            <w:r w:rsidR="00ED22F6">
              <w:rPr>
                <w:webHidden/>
              </w:rPr>
              <w:fldChar w:fldCharType="end"/>
            </w:r>
          </w:hyperlink>
        </w:p>
        <w:p w14:paraId="5536089E" w14:textId="39E1FE12" w:rsidR="00ED22F6" w:rsidRDefault="000105DA">
          <w:pPr>
            <w:pStyle w:val="TOC1"/>
            <w:rPr>
              <w:rFonts w:asciiTheme="minorHAnsi" w:hAnsiTheme="minorHAnsi" w:cstheme="minorBidi"/>
              <w:color w:val="auto"/>
              <w:lang w:val="en-GB" w:eastAsia="en-GB"/>
            </w:rPr>
          </w:pPr>
          <w:hyperlink w:anchor="_Toc32307789" w:history="1">
            <w:r w:rsidR="00ED22F6" w:rsidRPr="00FD2BCF">
              <w:rPr>
                <w:rStyle w:val="Hyperlink"/>
              </w:rPr>
              <w:t>TASK 1.4.1</w:t>
            </w:r>
            <w:r w:rsidR="00ED22F6">
              <w:rPr>
                <w:rFonts w:asciiTheme="minorHAnsi" w:hAnsiTheme="minorHAnsi" w:cstheme="minorBidi"/>
                <w:color w:val="auto"/>
                <w:lang w:val="en-GB" w:eastAsia="en-GB"/>
              </w:rPr>
              <w:tab/>
            </w:r>
            <w:r w:rsidR="00ED22F6" w:rsidRPr="00FD2BCF">
              <w:rPr>
                <w:rStyle w:val="Hyperlink"/>
              </w:rPr>
              <w:t>Update and publish the VTS Manual and develop related procedures for its future management</w:t>
            </w:r>
            <w:r w:rsidR="00ED22F6">
              <w:rPr>
                <w:webHidden/>
              </w:rPr>
              <w:tab/>
            </w:r>
            <w:r w:rsidR="00ED22F6">
              <w:rPr>
                <w:webHidden/>
              </w:rPr>
              <w:fldChar w:fldCharType="begin"/>
            </w:r>
            <w:r w:rsidR="00ED22F6">
              <w:rPr>
                <w:webHidden/>
              </w:rPr>
              <w:instrText xml:space="preserve"> PAGEREF _Toc32307789 \h </w:instrText>
            </w:r>
            <w:r w:rsidR="00ED22F6">
              <w:rPr>
                <w:webHidden/>
              </w:rPr>
            </w:r>
            <w:r w:rsidR="00ED22F6">
              <w:rPr>
                <w:webHidden/>
              </w:rPr>
              <w:fldChar w:fldCharType="separate"/>
            </w:r>
            <w:r w:rsidR="00ED22F6">
              <w:rPr>
                <w:webHidden/>
              </w:rPr>
              <w:t>33</w:t>
            </w:r>
            <w:r w:rsidR="00ED22F6">
              <w:rPr>
                <w:webHidden/>
              </w:rPr>
              <w:fldChar w:fldCharType="end"/>
            </w:r>
          </w:hyperlink>
        </w:p>
        <w:p w14:paraId="14F57E27" w14:textId="6ADA9BC3" w:rsidR="00ED22F6" w:rsidRDefault="000105DA">
          <w:pPr>
            <w:pStyle w:val="TOC1"/>
            <w:rPr>
              <w:rFonts w:asciiTheme="minorHAnsi" w:hAnsiTheme="minorHAnsi" w:cstheme="minorBidi"/>
              <w:color w:val="auto"/>
              <w:lang w:val="en-GB" w:eastAsia="en-GB"/>
            </w:rPr>
          </w:pPr>
          <w:hyperlink w:anchor="_Toc32307790" w:history="1">
            <w:r w:rsidR="00ED22F6" w:rsidRPr="00FD2BCF">
              <w:rPr>
                <w:rStyle w:val="Hyperlink"/>
              </w:rPr>
              <w:t>TASK 1.4.2</w:t>
            </w:r>
            <w:r w:rsidR="00ED22F6">
              <w:rPr>
                <w:rFonts w:asciiTheme="minorHAnsi" w:hAnsiTheme="minorHAnsi" w:cstheme="minorBidi"/>
                <w:color w:val="auto"/>
                <w:lang w:val="en-GB" w:eastAsia="en-GB"/>
              </w:rPr>
              <w:tab/>
            </w:r>
            <w:r w:rsidR="00ED22F6" w:rsidRPr="00FD2BCF">
              <w:rPr>
                <w:rStyle w:val="Hyperlink"/>
              </w:rPr>
              <w:t>Develop procedures for the ongoing management and conduct of the Global VTS Questionnaire</w:t>
            </w:r>
            <w:r w:rsidR="00ED22F6">
              <w:rPr>
                <w:webHidden/>
              </w:rPr>
              <w:tab/>
            </w:r>
            <w:r w:rsidR="00ED22F6">
              <w:rPr>
                <w:webHidden/>
              </w:rPr>
              <w:fldChar w:fldCharType="begin"/>
            </w:r>
            <w:r w:rsidR="00ED22F6">
              <w:rPr>
                <w:webHidden/>
              </w:rPr>
              <w:instrText xml:space="preserve"> PAGEREF _Toc32307790 \h </w:instrText>
            </w:r>
            <w:r w:rsidR="00ED22F6">
              <w:rPr>
                <w:webHidden/>
              </w:rPr>
            </w:r>
            <w:r w:rsidR="00ED22F6">
              <w:rPr>
                <w:webHidden/>
              </w:rPr>
              <w:fldChar w:fldCharType="separate"/>
            </w:r>
            <w:r w:rsidR="00ED22F6">
              <w:rPr>
                <w:webHidden/>
              </w:rPr>
              <w:t>34</w:t>
            </w:r>
            <w:r w:rsidR="00ED22F6">
              <w:rPr>
                <w:webHidden/>
              </w:rPr>
              <w:fldChar w:fldCharType="end"/>
            </w:r>
          </w:hyperlink>
        </w:p>
        <w:p w14:paraId="28F54F19" w14:textId="6E7D121E" w:rsidR="00ED22F6" w:rsidRDefault="000105DA">
          <w:pPr>
            <w:pStyle w:val="TOC1"/>
            <w:rPr>
              <w:rFonts w:asciiTheme="minorHAnsi" w:hAnsiTheme="minorHAnsi" w:cstheme="minorBidi"/>
              <w:color w:val="auto"/>
              <w:lang w:val="en-GB" w:eastAsia="en-GB"/>
            </w:rPr>
          </w:pPr>
          <w:hyperlink w:anchor="_Toc32307791" w:history="1">
            <w:r w:rsidR="00ED22F6" w:rsidRPr="00FD2BCF">
              <w:rPr>
                <w:rStyle w:val="Hyperlink"/>
              </w:rPr>
              <w:t>TASK 1.4.3</w:t>
            </w:r>
            <w:r w:rsidR="00ED22F6">
              <w:rPr>
                <w:rFonts w:asciiTheme="minorHAnsi" w:hAnsiTheme="minorHAnsi" w:cstheme="minorBidi"/>
                <w:color w:val="auto"/>
                <w:lang w:val="en-GB" w:eastAsia="en-GB"/>
              </w:rPr>
              <w:tab/>
            </w:r>
            <w:r w:rsidR="00ED22F6" w:rsidRPr="00FD2BCF">
              <w:rPr>
                <w:rStyle w:val="Hyperlink"/>
              </w:rPr>
              <w:t>Prepare a “living document” on “Future VTS”, including emerging Technologies and Human Element</w:t>
            </w:r>
            <w:r w:rsidR="00ED22F6">
              <w:rPr>
                <w:webHidden/>
              </w:rPr>
              <w:tab/>
            </w:r>
            <w:r w:rsidR="00ED22F6">
              <w:rPr>
                <w:webHidden/>
              </w:rPr>
              <w:fldChar w:fldCharType="begin"/>
            </w:r>
            <w:r w:rsidR="00ED22F6">
              <w:rPr>
                <w:webHidden/>
              </w:rPr>
              <w:instrText xml:space="preserve"> PAGEREF _Toc32307791 \h </w:instrText>
            </w:r>
            <w:r w:rsidR="00ED22F6">
              <w:rPr>
                <w:webHidden/>
              </w:rPr>
            </w:r>
            <w:r w:rsidR="00ED22F6">
              <w:rPr>
                <w:webHidden/>
              </w:rPr>
              <w:fldChar w:fldCharType="separate"/>
            </w:r>
            <w:r w:rsidR="00ED22F6">
              <w:rPr>
                <w:webHidden/>
              </w:rPr>
              <w:t>37</w:t>
            </w:r>
            <w:r w:rsidR="00ED22F6">
              <w:rPr>
                <w:webHidden/>
              </w:rPr>
              <w:fldChar w:fldCharType="end"/>
            </w:r>
          </w:hyperlink>
        </w:p>
        <w:p w14:paraId="65E83D02" w14:textId="107AA20E" w:rsidR="00ED22F6" w:rsidRDefault="000105DA">
          <w:pPr>
            <w:pStyle w:val="TOC1"/>
            <w:rPr>
              <w:rFonts w:asciiTheme="minorHAnsi" w:hAnsiTheme="minorHAnsi" w:cstheme="minorBidi"/>
              <w:color w:val="auto"/>
              <w:lang w:val="en-GB" w:eastAsia="en-GB"/>
            </w:rPr>
          </w:pPr>
          <w:hyperlink w:anchor="_Toc32307792" w:history="1">
            <w:r w:rsidR="00ED22F6" w:rsidRPr="00FD2BCF">
              <w:rPr>
                <w:rStyle w:val="Hyperlink"/>
              </w:rPr>
              <w:t>TASK 2.1.1</w:t>
            </w:r>
            <w:r w:rsidR="00ED22F6">
              <w:rPr>
                <w:rFonts w:asciiTheme="minorHAnsi" w:hAnsiTheme="minorHAnsi" w:cstheme="minorBidi"/>
                <w:color w:val="auto"/>
                <w:lang w:val="en-GB" w:eastAsia="en-GB"/>
              </w:rPr>
              <w:tab/>
            </w:r>
            <w:r w:rsidR="00ED22F6" w:rsidRPr="00FD2BCF">
              <w:rPr>
                <w:rStyle w:val="Hyperlink"/>
              </w:rPr>
              <w:t>Develop Guideline on the Portrayal of VTS Information and Data (both operational and technical aspects) (with WG1)</w:t>
            </w:r>
            <w:r w:rsidR="00ED22F6">
              <w:rPr>
                <w:webHidden/>
              </w:rPr>
              <w:tab/>
            </w:r>
            <w:r w:rsidR="00ED22F6">
              <w:rPr>
                <w:webHidden/>
              </w:rPr>
              <w:fldChar w:fldCharType="begin"/>
            </w:r>
            <w:r w:rsidR="00ED22F6">
              <w:rPr>
                <w:webHidden/>
              </w:rPr>
              <w:instrText xml:space="preserve"> PAGEREF _Toc32307792 \h </w:instrText>
            </w:r>
            <w:r w:rsidR="00ED22F6">
              <w:rPr>
                <w:webHidden/>
              </w:rPr>
            </w:r>
            <w:r w:rsidR="00ED22F6">
              <w:rPr>
                <w:webHidden/>
              </w:rPr>
              <w:fldChar w:fldCharType="separate"/>
            </w:r>
            <w:r w:rsidR="00ED22F6">
              <w:rPr>
                <w:webHidden/>
              </w:rPr>
              <w:t>39</w:t>
            </w:r>
            <w:r w:rsidR="00ED22F6">
              <w:rPr>
                <w:webHidden/>
              </w:rPr>
              <w:fldChar w:fldCharType="end"/>
            </w:r>
          </w:hyperlink>
        </w:p>
        <w:p w14:paraId="19796825" w14:textId="17A24C0D" w:rsidR="00ED22F6" w:rsidRDefault="000105DA">
          <w:pPr>
            <w:pStyle w:val="TOC1"/>
            <w:rPr>
              <w:rFonts w:asciiTheme="minorHAnsi" w:hAnsiTheme="minorHAnsi" w:cstheme="minorBidi"/>
              <w:color w:val="auto"/>
              <w:lang w:val="en-GB" w:eastAsia="en-GB"/>
            </w:rPr>
          </w:pPr>
          <w:hyperlink w:anchor="_Toc32307793" w:history="1">
            <w:r w:rsidR="00ED22F6" w:rsidRPr="00FD2BCF">
              <w:rPr>
                <w:rStyle w:val="Hyperlink"/>
              </w:rPr>
              <w:t>TASK 2.1.2</w:t>
            </w:r>
            <w:r w:rsidR="00ED22F6">
              <w:rPr>
                <w:rFonts w:asciiTheme="minorHAnsi" w:hAnsiTheme="minorHAnsi" w:cstheme="minorBidi"/>
                <w:color w:val="auto"/>
                <w:lang w:val="en-GB" w:eastAsia="en-GB"/>
              </w:rPr>
              <w:tab/>
            </w:r>
            <w:r w:rsidR="00ED22F6" w:rsidRPr="00FD2BCF">
              <w:rPr>
                <w:rStyle w:val="Hyperlink"/>
              </w:rPr>
              <w:t>Develop Recommendation on Cyber-Security (lead ARM, all Committees via Workshop)</w:t>
            </w:r>
            <w:r w:rsidR="00ED22F6">
              <w:rPr>
                <w:webHidden/>
              </w:rPr>
              <w:tab/>
            </w:r>
            <w:r w:rsidR="00ED22F6">
              <w:rPr>
                <w:webHidden/>
              </w:rPr>
              <w:fldChar w:fldCharType="begin"/>
            </w:r>
            <w:r w:rsidR="00ED22F6">
              <w:rPr>
                <w:webHidden/>
              </w:rPr>
              <w:instrText xml:space="preserve"> PAGEREF _Toc32307793 \h </w:instrText>
            </w:r>
            <w:r w:rsidR="00ED22F6">
              <w:rPr>
                <w:webHidden/>
              </w:rPr>
            </w:r>
            <w:r w:rsidR="00ED22F6">
              <w:rPr>
                <w:webHidden/>
              </w:rPr>
              <w:fldChar w:fldCharType="separate"/>
            </w:r>
            <w:r w:rsidR="00ED22F6">
              <w:rPr>
                <w:webHidden/>
              </w:rPr>
              <w:t>41</w:t>
            </w:r>
            <w:r w:rsidR="00ED22F6">
              <w:rPr>
                <w:webHidden/>
              </w:rPr>
              <w:fldChar w:fldCharType="end"/>
            </w:r>
          </w:hyperlink>
        </w:p>
        <w:p w14:paraId="619D14ED" w14:textId="3A839F43" w:rsidR="00ED22F6" w:rsidRDefault="000105DA">
          <w:pPr>
            <w:pStyle w:val="TOC1"/>
            <w:rPr>
              <w:rFonts w:asciiTheme="minorHAnsi" w:hAnsiTheme="minorHAnsi" w:cstheme="minorBidi"/>
              <w:color w:val="auto"/>
              <w:lang w:val="en-GB" w:eastAsia="en-GB"/>
            </w:rPr>
          </w:pPr>
          <w:hyperlink w:anchor="_Toc32307794" w:history="1">
            <w:r w:rsidR="00ED22F6" w:rsidRPr="00FD2BCF">
              <w:rPr>
                <w:rStyle w:val="Hyperlink"/>
              </w:rPr>
              <w:t>TASK 2.2.1</w:t>
            </w:r>
            <w:r w:rsidR="00ED22F6">
              <w:rPr>
                <w:rFonts w:asciiTheme="minorHAnsi" w:hAnsiTheme="minorHAnsi" w:cstheme="minorBidi"/>
                <w:color w:val="auto"/>
                <w:lang w:val="en-GB" w:eastAsia="en-GB"/>
              </w:rPr>
              <w:tab/>
            </w:r>
            <w:r w:rsidR="00ED22F6" w:rsidRPr="00FD2BCF">
              <w:rPr>
                <w:rStyle w:val="Hyperlink"/>
              </w:rPr>
              <w:t>Review Recommendation V-128 on Operational and Technical Performance of VTS Systems</w:t>
            </w:r>
            <w:r w:rsidR="00ED22F6">
              <w:rPr>
                <w:webHidden/>
              </w:rPr>
              <w:tab/>
            </w:r>
            <w:r w:rsidR="00ED22F6">
              <w:rPr>
                <w:webHidden/>
              </w:rPr>
              <w:fldChar w:fldCharType="begin"/>
            </w:r>
            <w:r w:rsidR="00ED22F6">
              <w:rPr>
                <w:webHidden/>
              </w:rPr>
              <w:instrText xml:space="preserve"> PAGEREF _Toc32307794 \h </w:instrText>
            </w:r>
            <w:r w:rsidR="00ED22F6">
              <w:rPr>
                <w:webHidden/>
              </w:rPr>
            </w:r>
            <w:r w:rsidR="00ED22F6">
              <w:rPr>
                <w:webHidden/>
              </w:rPr>
              <w:fldChar w:fldCharType="separate"/>
            </w:r>
            <w:r w:rsidR="00ED22F6">
              <w:rPr>
                <w:webHidden/>
              </w:rPr>
              <w:t>43</w:t>
            </w:r>
            <w:r w:rsidR="00ED22F6">
              <w:rPr>
                <w:webHidden/>
              </w:rPr>
              <w:fldChar w:fldCharType="end"/>
            </w:r>
          </w:hyperlink>
        </w:p>
        <w:p w14:paraId="6238BEDB" w14:textId="5E056E27" w:rsidR="00ED22F6" w:rsidRDefault="000105DA">
          <w:pPr>
            <w:pStyle w:val="TOC1"/>
            <w:rPr>
              <w:rFonts w:asciiTheme="minorHAnsi" w:hAnsiTheme="minorHAnsi" w:cstheme="minorBidi"/>
              <w:color w:val="auto"/>
              <w:lang w:val="en-GB" w:eastAsia="en-GB"/>
            </w:rPr>
          </w:pPr>
          <w:hyperlink w:anchor="_Toc32307795" w:history="1">
            <w:r w:rsidR="00ED22F6" w:rsidRPr="00FD2BCF">
              <w:rPr>
                <w:rStyle w:val="Hyperlink"/>
              </w:rPr>
              <w:t>TASK 2.2.2</w:t>
            </w:r>
            <w:r w:rsidR="00ED22F6">
              <w:rPr>
                <w:rFonts w:asciiTheme="minorHAnsi" w:hAnsiTheme="minorHAnsi" w:cstheme="minorBidi"/>
                <w:color w:val="auto"/>
                <w:lang w:val="en-GB" w:eastAsia="en-GB"/>
              </w:rPr>
              <w:tab/>
            </w:r>
            <w:r w:rsidR="00ED22F6" w:rsidRPr="00FD2BCF">
              <w:rPr>
                <w:rStyle w:val="Hyperlink"/>
              </w:rPr>
              <w:t>Review and Update Guideline 1111 on Preparation of Operational and Technical Performance Requirements for VTS Systems</w:t>
            </w:r>
            <w:r w:rsidR="00ED22F6">
              <w:rPr>
                <w:webHidden/>
              </w:rPr>
              <w:tab/>
            </w:r>
            <w:r w:rsidR="00ED22F6">
              <w:rPr>
                <w:webHidden/>
              </w:rPr>
              <w:fldChar w:fldCharType="begin"/>
            </w:r>
            <w:r w:rsidR="00ED22F6">
              <w:rPr>
                <w:webHidden/>
              </w:rPr>
              <w:instrText xml:space="preserve"> PAGEREF _Toc32307795 \h </w:instrText>
            </w:r>
            <w:r w:rsidR="00ED22F6">
              <w:rPr>
                <w:webHidden/>
              </w:rPr>
            </w:r>
            <w:r w:rsidR="00ED22F6">
              <w:rPr>
                <w:webHidden/>
              </w:rPr>
              <w:fldChar w:fldCharType="separate"/>
            </w:r>
            <w:r w:rsidR="00ED22F6">
              <w:rPr>
                <w:webHidden/>
              </w:rPr>
              <w:t>45</w:t>
            </w:r>
            <w:r w:rsidR="00ED22F6">
              <w:rPr>
                <w:webHidden/>
              </w:rPr>
              <w:fldChar w:fldCharType="end"/>
            </w:r>
          </w:hyperlink>
        </w:p>
        <w:p w14:paraId="35FED3F1" w14:textId="080625AE" w:rsidR="00ED22F6" w:rsidRDefault="000105DA">
          <w:pPr>
            <w:pStyle w:val="TOC1"/>
            <w:rPr>
              <w:rFonts w:asciiTheme="minorHAnsi" w:hAnsiTheme="minorHAnsi" w:cstheme="minorBidi"/>
              <w:color w:val="auto"/>
              <w:lang w:val="en-GB" w:eastAsia="en-GB"/>
            </w:rPr>
          </w:pPr>
          <w:hyperlink w:anchor="_Toc32307796" w:history="1">
            <w:r w:rsidR="00ED22F6" w:rsidRPr="00FD2BCF">
              <w:rPr>
                <w:rStyle w:val="Hyperlink"/>
              </w:rPr>
              <w:t>TASK 2.2.3</w:t>
            </w:r>
            <w:r w:rsidR="00ED22F6">
              <w:rPr>
                <w:rFonts w:asciiTheme="minorHAnsi" w:hAnsiTheme="minorHAnsi" w:cstheme="minorBidi"/>
                <w:color w:val="auto"/>
                <w:lang w:val="en-GB" w:eastAsia="en-GB"/>
              </w:rPr>
              <w:tab/>
            </w:r>
            <w:r w:rsidR="00ED22F6" w:rsidRPr="00FD2BCF">
              <w:rPr>
                <w:rStyle w:val="Hyperlink"/>
              </w:rPr>
              <w:t>Develop Guidance  for Acceptance of VTS systems</w:t>
            </w:r>
            <w:r w:rsidR="00ED22F6">
              <w:rPr>
                <w:webHidden/>
              </w:rPr>
              <w:tab/>
            </w:r>
            <w:r w:rsidR="00ED22F6">
              <w:rPr>
                <w:webHidden/>
              </w:rPr>
              <w:fldChar w:fldCharType="begin"/>
            </w:r>
            <w:r w:rsidR="00ED22F6">
              <w:rPr>
                <w:webHidden/>
              </w:rPr>
              <w:instrText xml:space="preserve"> PAGEREF _Toc32307796 \h </w:instrText>
            </w:r>
            <w:r w:rsidR="00ED22F6">
              <w:rPr>
                <w:webHidden/>
              </w:rPr>
            </w:r>
            <w:r w:rsidR="00ED22F6">
              <w:rPr>
                <w:webHidden/>
              </w:rPr>
              <w:fldChar w:fldCharType="separate"/>
            </w:r>
            <w:r w:rsidR="00ED22F6">
              <w:rPr>
                <w:webHidden/>
              </w:rPr>
              <w:t>47</w:t>
            </w:r>
            <w:r w:rsidR="00ED22F6">
              <w:rPr>
                <w:webHidden/>
              </w:rPr>
              <w:fldChar w:fldCharType="end"/>
            </w:r>
          </w:hyperlink>
        </w:p>
        <w:p w14:paraId="0C158C1C" w14:textId="5C348295" w:rsidR="00ED22F6" w:rsidRDefault="000105DA">
          <w:pPr>
            <w:pStyle w:val="TOC1"/>
            <w:rPr>
              <w:rFonts w:asciiTheme="minorHAnsi" w:hAnsiTheme="minorHAnsi" w:cstheme="minorBidi"/>
              <w:color w:val="auto"/>
              <w:lang w:val="en-GB" w:eastAsia="en-GB"/>
            </w:rPr>
          </w:pPr>
          <w:hyperlink w:anchor="_Toc32307797" w:history="1">
            <w:r w:rsidR="00ED22F6" w:rsidRPr="00FD2BCF">
              <w:rPr>
                <w:rStyle w:val="Hyperlink"/>
              </w:rPr>
              <w:t>TASK 2.3.1</w:t>
            </w:r>
            <w:r w:rsidR="00ED22F6">
              <w:rPr>
                <w:rFonts w:asciiTheme="minorHAnsi" w:hAnsiTheme="minorHAnsi" w:cstheme="minorBidi"/>
                <w:color w:val="auto"/>
                <w:lang w:val="en-GB" w:eastAsia="en-GB"/>
              </w:rPr>
              <w:tab/>
            </w:r>
            <w:r w:rsidR="00ED22F6" w:rsidRPr="00FD2BCF">
              <w:rPr>
                <w:rStyle w:val="Hyperlink"/>
              </w:rPr>
              <w:t>Develop a Product Specification under the S-100 framework for VTS</w:t>
            </w:r>
            <w:r w:rsidR="00ED22F6">
              <w:rPr>
                <w:webHidden/>
              </w:rPr>
              <w:tab/>
            </w:r>
            <w:r w:rsidR="00ED22F6">
              <w:rPr>
                <w:webHidden/>
              </w:rPr>
              <w:fldChar w:fldCharType="begin"/>
            </w:r>
            <w:r w:rsidR="00ED22F6">
              <w:rPr>
                <w:webHidden/>
              </w:rPr>
              <w:instrText xml:space="preserve"> PAGEREF _Toc32307797 \h </w:instrText>
            </w:r>
            <w:r w:rsidR="00ED22F6">
              <w:rPr>
                <w:webHidden/>
              </w:rPr>
            </w:r>
            <w:r w:rsidR="00ED22F6">
              <w:rPr>
                <w:webHidden/>
              </w:rPr>
              <w:fldChar w:fldCharType="separate"/>
            </w:r>
            <w:r w:rsidR="00ED22F6">
              <w:rPr>
                <w:webHidden/>
              </w:rPr>
              <w:t>49</w:t>
            </w:r>
            <w:r w:rsidR="00ED22F6">
              <w:rPr>
                <w:webHidden/>
              </w:rPr>
              <w:fldChar w:fldCharType="end"/>
            </w:r>
          </w:hyperlink>
        </w:p>
        <w:p w14:paraId="31ACD38F" w14:textId="5C043CF7" w:rsidR="00ED22F6" w:rsidRDefault="000105DA">
          <w:pPr>
            <w:pStyle w:val="TOC1"/>
            <w:rPr>
              <w:rFonts w:asciiTheme="minorHAnsi" w:hAnsiTheme="minorHAnsi" w:cstheme="minorBidi"/>
              <w:color w:val="auto"/>
              <w:lang w:val="en-GB" w:eastAsia="en-GB"/>
            </w:rPr>
          </w:pPr>
          <w:hyperlink w:anchor="_Toc32307798" w:history="1">
            <w:r w:rsidR="00ED22F6" w:rsidRPr="00FD2BCF">
              <w:rPr>
                <w:rStyle w:val="Hyperlink"/>
              </w:rPr>
              <w:t>TASK 2.3.2</w:t>
            </w:r>
            <w:r w:rsidR="00ED22F6">
              <w:rPr>
                <w:rFonts w:asciiTheme="minorHAnsi" w:hAnsiTheme="minorHAnsi" w:cstheme="minorBidi"/>
                <w:color w:val="auto"/>
                <w:lang w:val="en-GB" w:eastAsia="en-GB"/>
              </w:rPr>
              <w:tab/>
            </w:r>
            <w:r w:rsidR="00ED22F6" w:rsidRPr="00FD2BCF">
              <w:rPr>
                <w:rStyle w:val="Hyperlink"/>
              </w:rPr>
              <w:t>Review and Update Recommendation V-145 on the Inter-VTS Exchange Format (IVEF) Service (Output to be a revised Recommendation and associated Guideline)</w:t>
            </w:r>
            <w:r w:rsidR="00ED22F6">
              <w:rPr>
                <w:webHidden/>
              </w:rPr>
              <w:tab/>
            </w:r>
            <w:r w:rsidR="00ED22F6">
              <w:rPr>
                <w:webHidden/>
              </w:rPr>
              <w:fldChar w:fldCharType="begin"/>
            </w:r>
            <w:r w:rsidR="00ED22F6">
              <w:rPr>
                <w:webHidden/>
              </w:rPr>
              <w:instrText xml:space="preserve"> PAGEREF _Toc32307798 \h </w:instrText>
            </w:r>
            <w:r w:rsidR="00ED22F6">
              <w:rPr>
                <w:webHidden/>
              </w:rPr>
            </w:r>
            <w:r w:rsidR="00ED22F6">
              <w:rPr>
                <w:webHidden/>
              </w:rPr>
              <w:fldChar w:fldCharType="separate"/>
            </w:r>
            <w:r w:rsidR="00ED22F6">
              <w:rPr>
                <w:webHidden/>
              </w:rPr>
              <w:t>50</w:t>
            </w:r>
            <w:r w:rsidR="00ED22F6">
              <w:rPr>
                <w:webHidden/>
              </w:rPr>
              <w:fldChar w:fldCharType="end"/>
            </w:r>
          </w:hyperlink>
        </w:p>
        <w:p w14:paraId="4E3CD011" w14:textId="6438A303" w:rsidR="00ED22F6" w:rsidRDefault="000105DA">
          <w:pPr>
            <w:pStyle w:val="TOC1"/>
            <w:rPr>
              <w:rFonts w:asciiTheme="minorHAnsi" w:hAnsiTheme="minorHAnsi" w:cstheme="minorBidi"/>
              <w:color w:val="auto"/>
              <w:lang w:val="en-GB" w:eastAsia="en-GB"/>
            </w:rPr>
          </w:pPr>
          <w:hyperlink w:anchor="_Toc32307799" w:history="1">
            <w:r w:rsidR="00ED22F6" w:rsidRPr="00FD2BCF">
              <w:rPr>
                <w:rStyle w:val="Hyperlink"/>
              </w:rPr>
              <w:t>TASK 3.1.1</w:t>
            </w:r>
            <w:r w:rsidR="00ED22F6">
              <w:rPr>
                <w:rFonts w:asciiTheme="minorHAnsi" w:hAnsiTheme="minorHAnsi" w:cstheme="minorBidi"/>
                <w:color w:val="auto"/>
                <w:lang w:val="en-GB" w:eastAsia="en-GB"/>
              </w:rPr>
              <w:tab/>
            </w:r>
            <w:r w:rsidR="00ED22F6" w:rsidRPr="00FD2BCF">
              <w:rPr>
                <w:rStyle w:val="Hyperlink"/>
              </w:rPr>
              <w:t>Develop Guidance on Human Factors and Ergonomics in VTS</w:t>
            </w:r>
            <w:r w:rsidR="00ED22F6">
              <w:rPr>
                <w:webHidden/>
              </w:rPr>
              <w:tab/>
            </w:r>
            <w:r w:rsidR="00ED22F6">
              <w:rPr>
                <w:webHidden/>
              </w:rPr>
              <w:fldChar w:fldCharType="begin"/>
            </w:r>
            <w:r w:rsidR="00ED22F6">
              <w:rPr>
                <w:webHidden/>
              </w:rPr>
              <w:instrText xml:space="preserve"> PAGEREF _Toc32307799 \h </w:instrText>
            </w:r>
            <w:r w:rsidR="00ED22F6">
              <w:rPr>
                <w:webHidden/>
              </w:rPr>
            </w:r>
            <w:r w:rsidR="00ED22F6">
              <w:rPr>
                <w:webHidden/>
              </w:rPr>
              <w:fldChar w:fldCharType="separate"/>
            </w:r>
            <w:r w:rsidR="00ED22F6">
              <w:rPr>
                <w:webHidden/>
              </w:rPr>
              <w:t>52</w:t>
            </w:r>
            <w:r w:rsidR="00ED22F6">
              <w:rPr>
                <w:webHidden/>
              </w:rPr>
              <w:fldChar w:fldCharType="end"/>
            </w:r>
          </w:hyperlink>
        </w:p>
        <w:p w14:paraId="0E070215" w14:textId="0EC3871F" w:rsidR="00ED22F6" w:rsidRDefault="000105DA">
          <w:pPr>
            <w:pStyle w:val="TOC1"/>
            <w:rPr>
              <w:rFonts w:asciiTheme="minorHAnsi" w:hAnsiTheme="minorHAnsi" w:cstheme="minorBidi"/>
              <w:color w:val="auto"/>
              <w:lang w:val="en-GB" w:eastAsia="en-GB"/>
            </w:rPr>
          </w:pPr>
          <w:hyperlink w:anchor="_Toc32307800" w:history="1">
            <w:r w:rsidR="00ED22F6" w:rsidRPr="00FD2BCF">
              <w:rPr>
                <w:rStyle w:val="Hyperlink"/>
              </w:rPr>
              <w:t>TASK 3.2.1</w:t>
            </w:r>
            <w:r w:rsidR="00ED22F6">
              <w:rPr>
                <w:rFonts w:asciiTheme="minorHAnsi" w:hAnsiTheme="minorHAnsi" w:cstheme="minorBidi"/>
                <w:color w:val="auto"/>
                <w:lang w:val="en-GB" w:eastAsia="en-GB"/>
              </w:rPr>
              <w:tab/>
            </w:r>
            <w:r w:rsidR="00ED22F6" w:rsidRPr="00FD2BCF">
              <w:rPr>
                <w:rStyle w:val="Hyperlink"/>
              </w:rPr>
              <w:t>Develop Guidance on the Management of a VTS</w:t>
            </w:r>
            <w:r w:rsidR="00ED22F6">
              <w:rPr>
                <w:webHidden/>
              </w:rPr>
              <w:tab/>
            </w:r>
            <w:r w:rsidR="00ED22F6">
              <w:rPr>
                <w:webHidden/>
              </w:rPr>
              <w:fldChar w:fldCharType="begin"/>
            </w:r>
            <w:r w:rsidR="00ED22F6">
              <w:rPr>
                <w:webHidden/>
              </w:rPr>
              <w:instrText xml:space="preserve"> PAGEREF _Toc32307800 \h </w:instrText>
            </w:r>
            <w:r w:rsidR="00ED22F6">
              <w:rPr>
                <w:webHidden/>
              </w:rPr>
            </w:r>
            <w:r w:rsidR="00ED22F6">
              <w:rPr>
                <w:webHidden/>
              </w:rPr>
              <w:fldChar w:fldCharType="separate"/>
            </w:r>
            <w:r w:rsidR="00ED22F6">
              <w:rPr>
                <w:webHidden/>
              </w:rPr>
              <w:t>54</w:t>
            </w:r>
            <w:r w:rsidR="00ED22F6">
              <w:rPr>
                <w:webHidden/>
              </w:rPr>
              <w:fldChar w:fldCharType="end"/>
            </w:r>
          </w:hyperlink>
        </w:p>
        <w:p w14:paraId="3DE7944E" w14:textId="4F00F053" w:rsidR="00ED22F6" w:rsidRDefault="000105DA">
          <w:pPr>
            <w:pStyle w:val="TOC1"/>
            <w:rPr>
              <w:rFonts w:asciiTheme="minorHAnsi" w:hAnsiTheme="minorHAnsi" w:cstheme="minorBidi"/>
              <w:color w:val="auto"/>
              <w:lang w:val="en-GB" w:eastAsia="en-GB"/>
            </w:rPr>
          </w:pPr>
          <w:hyperlink w:anchor="_Toc32307801" w:history="1">
            <w:r w:rsidR="00ED22F6" w:rsidRPr="00FD2BCF">
              <w:rPr>
                <w:rStyle w:val="Hyperlink"/>
              </w:rPr>
              <w:t>TASK 3.2.2</w:t>
            </w:r>
            <w:r w:rsidR="00ED22F6">
              <w:rPr>
                <w:rFonts w:asciiTheme="minorHAnsi" w:hAnsiTheme="minorHAnsi" w:cstheme="minorBidi"/>
                <w:color w:val="auto"/>
                <w:lang w:val="en-GB" w:eastAsia="en-GB"/>
              </w:rPr>
              <w:tab/>
            </w:r>
            <w:r w:rsidR="00ED22F6" w:rsidRPr="00FD2BCF">
              <w:rPr>
                <w:rStyle w:val="Hyperlink"/>
              </w:rPr>
              <w:t>Review, Update and Reformat Guideline 1045 on Staffing level at VTS centres.</w:t>
            </w:r>
            <w:r w:rsidR="00ED22F6">
              <w:rPr>
                <w:webHidden/>
              </w:rPr>
              <w:tab/>
            </w:r>
            <w:r w:rsidR="00ED22F6">
              <w:rPr>
                <w:webHidden/>
              </w:rPr>
              <w:fldChar w:fldCharType="begin"/>
            </w:r>
            <w:r w:rsidR="00ED22F6">
              <w:rPr>
                <w:webHidden/>
              </w:rPr>
              <w:instrText xml:space="preserve"> PAGEREF _Toc32307801 \h </w:instrText>
            </w:r>
            <w:r w:rsidR="00ED22F6">
              <w:rPr>
                <w:webHidden/>
              </w:rPr>
            </w:r>
            <w:r w:rsidR="00ED22F6">
              <w:rPr>
                <w:webHidden/>
              </w:rPr>
              <w:fldChar w:fldCharType="separate"/>
            </w:r>
            <w:r w:rsidR="00ED22F6">
              <w:rPr>
                <w:webHidden/>
              </w:rPr>
              <w:t>56</w:t>
            </w:r>
            <w:r w:rsidR="00ED22F6">
              <w:rPr>
                <w:webHidden/>
              </w:rPr>
              <w:fldChar w:fldCharType="end"/>
            </w:r>
          </w:hyperlink>
        </w:p>
        <w:p w14:paraId="78314268" w14:textId="3E7A5294" w:rsidR="00ED22F6" w:rsidRDefault="000105DA">
          <w:pPr>
            <w:pStyle w:val="TOC1"/>
            <w:rPr>
              <w:rFonts w:asciiTheme="minorHAnsi" w:hAnsiTheme="minorHAnsi" w:cstheme="minorBidi"/>
              <w:color w:val="auto"/>
              <w:lang w:val="en-GB" w:eastAsia="en-GB"/>
            </w:rPr>
          </w:pPr>
          <w:hyperlink w:anchor="_Toc32307802" w:history="1">
            <w:r w:rsidR="00ED22F6" w:rsidRPr="00FD2BCF">
              <w:rPr>
                <w:rStyle w:val="Hyperlink"/>
              </w:rPr>
              <w:t>TASK 3.3.1</w:t>
            </w:r>
            <w:r w:rsidR="00ED22F6">
              <w:rPr>
                <w:rFonts w:asciiTheme="minorHAnsi" w:hAnsiTheme="minorHAnsi" w:cstheme="minorBidi"/>
                <w:color w:val="auto"/>
                <w:lang w:val="en-GB" w:eastAsia="en-GB"/>
              </w:rPr>
              <w:tab/>
            </w:r>
            <w:r w:rsidR="00ED22F6" w:rsidRPr="00FD2BCF">
              <w:rPr>
                <w:rStyle w:val="Hyperlink"/>
              </w:rPr>
              <w:t>Review and  update Recommendation V-103 on the Standards for Training and Certification of VTS Personnel and associated Model Courses.</w:t>
            </w:r>
            <w:r w:rsidR="00ED22F6">
              <w:rPr>
                <w:webHidden/>
              </w:rPr>
              <w:tab/>
            </w:r>
            <w:r w:rsidR="00ED22F6">
              <w:rPr>
                <w:webHidden/>
              </w:rPr>
              <w:fldChar w:fldCharType="begin"/>
            </w:r>
            <w:r w:rsidR="00ED22F6">
              <w:rPr>
                <w:webHidden/>
              </w:rPr>
              <w:instrText xml:space="preserve"> PAGEREF _Toc32307802 \h </w:instrText>
            </w:r>
            <w:r w:rsidR="00ED22F6">
              <w:rPr>
                <w:webHidden/>
              </w:rPr>
            </w:r>
            <w:r w:rsidR="00ED22F6">
              <w:rPr>
                <w:webHidden/>
              </w:rPr>
              <w:fldChar w:fldCharType="separate"/>
            </w:r>
            <w:r w:rsidR="00ED22F6">
              <w:rPr>
                <w:webHidden/>
              </w:rPr>
              <w:t>58</w:t>
            </w:r>
            <w:r w:rsidR="00ED22F6">
              <w:rPr>
                <w:webHidden/>
              </w:rPr>
              <w:fldChar w:fldCharType="end"/>
            </w:r>
          </w:hyperlink>
        </w:p>
        <w:p w14:paraId="14CD9A54" w14:textId="1CB2E354" w:rsidR="00ED22F6" w:rsidRDefault="000105DA">
          <w:pPr>
            <w:pStyle w:val="TOC1"/>
            <w:rPr>
              <w:rFonts w:asciiTheme="minorHAnsi" w:hAnsiTheme="minorHAnsi" w:cstheme="minorBidi"/>
              <w:color w:val="auto"/>
              <w:lang w:val="en-GB" w:eastAsia="en-GB"/>
            </w:rPr>
          </w:pPr>
          <w:hyperlink w:anchor="_Toc32307803" w:history="1">
            <w:r w:rsidR="00ED22F6" w:rsidRPr="00FD2BCF">
              <w:rPr>
                <w:rStyle w:val="Hyperlink"/>
              </w:rPr>
              <w:t>TASK 3.3.2</w:t>
            </w:r>
            <w:r w:rsidR="00ED22F6">
              <w:rPr>
                <w:rFonts w:asciiTheme="minorHAnsi" w:hAnsiTheme="minorHAnsi" w:cstheme="minorBidi"/>
                <w:color w:val="auto"/>
                <w:lang w:val="en-GB" w:eastAsia="en-GB"/>
              </w:rPr>
              <w:tab/>
            </w:r>
            <w:r w:rsidR="00ED22F6" w:rsidRPr="00FD2BCF">
              <w:rPr>
                <w:rStyle w:val="Hyperlink"/>
              </w:rPr>
              <w:t>Review and Update Guideline 1017 on Assessment of Training Requirements for existing VTS Personnel, Candidate VTS Operators, Revalidation of VTS Operator Certificates</w:t>
            </w:r>
            <w:r w:rsidR="00ED22F6">
              <w:rPr>
                <w:webHidden/>
              </w:rPr>
              <w:tab/>
            </w:r>
            <w:r w:rsidR="00ED22F6">
              <w:rPr>
                <w:webHidden/>
              </w:rPr>
              <w:fldChar w:fldCharType="begin"/>
            </w:r>
            <w:r w:rsidR="00ED22F6">
              <w:rPr>
                <w:webHidden/>
              </w:rPr>
              <w:instrText xml:space="preserve"> PAGEREF _Toc32307803 \h </w:instrText>
            </w:r>
            <w:r w:rsidR="00ED22F6">
              <w:rPr>
                <w:webHidden/>
              </w:rPr>
            </w:r>
            <w:r w:rsidR="00ED22F6">
              <w:rPr>
                <w:webHidden/>
              </w:rPr>
              <w:fldChar w:fldCharType="separate"/>
            </w:r>
            <w:r w:rsidR="00ED22F6">
              <w:rPr>
                <w:webHidden/>
              </w:rPr>
              <w:t>60</w:t>
            </w:r>
            <w:r w:rsidR="00ED22F6">
              <w:rPr>
                <w:webHidden/>
              </w:rPr>
              <w:fldChar w:fldCharType="end"/>
            </w:r>
          </w:hyperlink>
        </w:p>
        <w:p w14:paraId="2EA63673" w14:textId="4A932CFA" w:rsidR="00ED22F6" w:rsidRDefault="000105DA">
          <w:pPr>
            <w:pStyle w:val="TOC1"/>
            <w:rPr>
              <w:rFonts w:asciiTheme="minorHAnsi" w:hAnsiTheme="minorHAnsi" w:cstheme="minorBidi"/>
              <w:color w:val="auto"/>
              <w:lang w:val="en-GB" w:eastAsia="en-GB"/>
            </w:rPr>
          </w:pPr>
          <w:hyperlink w:anchor="_Toc32307804" w:history="1">
            <w:r w:rsidR="00ED22F6" w:rsidRPr="00FD2BCF">
              <w:rPr>
                <w:rStyle w:val="Hyperlink"/>
              </w:rPr>
              <w:t>TASK 3.3.3</w:t>
            </w:r>
            <w:r w:rsidR="00ED22F6">
              <w:rPr>
                <w:rFonts w:asciiTheme="minorHAnsi" w:hAnsiTheme="minorHAnsi" w:cstheme="minorBidi"/>
                <w:color w:val="auto"/>
                <w:lang w:val="en-GB" w:eastAsia="en-GB"/>
              </w:rPr>
              <w:tab/>
            </w:r>
            <w:r w:rsidR="00ED22F6" w:rsidRPr="00FD2BCF">
              <w:rPr>
                <w:rStyle w:val="Hyperlink"/>
              </w:rPr>
              <w:t>Produce a VTS Training Manual to complement the V-103 and its model courses</w:t>
            </w:r>
            <w:r w:rsidR="00ED22F6">
              <w:rPr>
                <w:webHidden/>
              </w:rPr>
              <w:tab/>
            </w:r>
            <w:r w:rsidR="00ED22F6">
              <w:rPr>
                <w:webHidden/>
              </w:rPr>
              <w:fldChar w:fldCharType="begin"/>
            </w:r>
            <w:r w:rsidR="00ED22F6">
              <w:rPr>
                <w:webHidden/>
              </w:rPr>
              <w:instrText xml:space="preserve"> PAGEREF _Toc32307804 \h </w:instrText>
            </w:r>
            <w:r w:rsidR="00ED22F6">
              <w:rPr>
                <w:webHidden/>
              </w:rPr>
            </w:r>
            <w:r w:rsidR="00ED22F6">
              <w:rPr>
                <w:webHidden/>
              </w:rPr>
              <w:fldChar w:fldCharType="separate"/>
            </w:r>
            <w:r w:rsidR="00ED22F6">
              <w:rPr>
                <w:webHidden/>
              </w:rPr>
              <w:t>62</w:t>
            </w:r>
            <w:r w:rsidR="00ED22F6">
              <w:rPr>
                <w:webHidden/>
              </w:rPr>
              <w:fldChar w:fldCharType="end"/>
            </w:r>
          </w:hyperlink>
        </w:p>
        <w:p w14:paraId="39839A84" w14:textId="2DD74D25" w:rsidR="00ED22F6" w:rsidRDefault="000105DA">
          <w:pPr>
            <w:pStyle w:val="TOC1"/>
            <w:rPr>
              <w:rFonts w:asciiTheme="minorHAnsi" w:hAnsiTheme="minorHAnsi" w:cstheme="minorBidi"/>
              <w:color w:val="auto"/>
              <w:lang w:val="en-GB" w:eastAsia="en-GB"/>
            </w:rPr>
          </w:pPr>
          <w:hyperlink w:anchor="_Toc32307805" w:history="1">
            <w:r w:rsidR="00ED22F6" w:rsidRPr="00FD2BCF">
              <w:rPr>
                <w:rStyle w:val="Hyperlink"/>
              </w:rPr>
              <w:t>TASK 3.4.1</w:t>
            </w:r>
            <w:r w:rsidR="00ED22F6">
              <w:rPr>
                <w:rFonts w:asciiTheme="minorHAnsi" w:hAnsiTheme="minorHAnsi" w:cstheme="minorBidi"/>
                <w:color w:val="auto"/>
                <w:lang w:val="en-GB" w:eastAsia="en-GB"/>
              </w:rPr>
              <w:tab/>
            </w:r>
            <w:r w:rsidR="00ED22F6" w:rsidRPr="00FD2BCF">
              <w:rPr>
                <w:rStyle w:val="Hyperlink"/>
              </w:rPr>
              <w:t>Review and Update IALA Guideline 1014 on the Accreditation and Approval Process for VTS Training</w:t>
            </w:r>
            <w:r w:rsidR="00ED22F6">
              <w:rPr>
                <w:webHidden/>
              </w:rPr>
              <w:tab/>
            </w:r>
            <w:r w:rsidR="00ED22F6">
              <w:rPr>
                <w:webHidden/>
              </w:rPr>
              <w:fldChar w:fldCharType="begin"/>
            </w:r>
            <w:r w:rsidR="00ED22F6">
              <w:rPr>
                <w:webHidden/>
              </w:rPr>
              <w:instrText xml:space="preserve"> PAGEREF _Toc32307805 \h </w:instrText>
            </w:r>
            <w:r w:rsidR="00ED22F6">
              <w:rPr>
                <w:webHidden/>
              </w:rPr>
            </w:r>
            <w:r w:rsidR="00ED22F6">
              <w:rPr>
                <w:webHidden/>
              </w:rPr>
              <w:fldChar w:fldCharType="separate"/>
            </w:r>
            <w:r w:rsidR="00ED22F6">
              <w:rPr>
                <w:webHidden/>
              </w:rPr>
              <w:t>64</w:t>
            </w:r>
            <w:r w:rsidR="00ED22F6">
              <w:rPr>
                <w:webHidden/>
              </w:rPr>
              <w:fldChar w:fldCharType="end"/>
            </w:r>
          </w:hyperlink>
        </w:p>
        <w:p w14:paraId="08CB9166" w14:textId="6CE16FD7" w:rsidR="00ED22F6" w:rsidRDefault="000105DA">
          <w:pPr>
            <w:pStyle w:val="TOC1"/>
            <w:rPr>
              <w:rFonts w:asciiTheme="minorHAnsi" w:hAnsiTheme="minorHAnsi" w:cstheme="minorBidi"/>
              <w:color w:val="auto"/>
              <w:lang w:val="en-GB" w:eastAsia="en-GB"/>
            </w:rPr>
          </w:pPr>
          <w:hyperlink w:anchor="_Toc32307806" w:history="1">
            <w:r w:rsidR="00ED22F6" w:rsidRPr="00FD2BCF">
              <w:rPr>
                <w:rStyle w:val="Hyperlink"/>
              </w:rPr>
              <w:t>TASK 3.5.1</w:t>
            </w:r>
            <w:r w:rsidR="00ED22F6">
              <w:rPr>
                <w:rFonts w:asciiTheme="minorHAnsi" w:hAnsiTheme="minorHAnsi" w:cstheme="minorBidi"/>
                <w:color w:val="auto"/>
                <w:lang w:val="en-GB" w:eastAsia="en-GB"/>
              </w:rPr>
              <w:tab/>
            </w:r>
            <w:r w:rsidR="00ED22F6" w:rsidRPr="00FD2BCF">
              <w:rPr>
                <w:rStyle w:val="Hyperlink"/>
              </w:rPr>
              <w:t>Develop guidance on VTS Training for Deck Officers</w:t>
            </w:r>
            <w:r w:rsidR="00ED22F6">
              <w:rPr>
                <w:webHidden/>
              </w:rPr>
              <w:tab/>
            </w:r>
            <w:r w:rsidR="00ED22F6">
              <w:rPr>
                <w:webHidden/>
              </w:rPr>
              <w:fldChar w:fldCharType="begin"/>
            </w:r>
            <w:r w:rsidR="00ED22F6">
              <w:rPr>
                <w:webHidden/>
              </w:rPr>
              <w:instrText xml:space="preserve"> PAGEREF _Toc32307806 \h </w:instrText>
            </w:r>
            <w:r w:rsidR="00ED22F6">
              <w:rPr>
                <w:webHidden/>
              </w:rPr>
            </w:r>
            <w:r w:rsidR="00ED22F6">
              <w:rPr>
                <w:webHidden/>
              </w:rPr>
              <w:fldChar w:fldCharType="separate"/>
            </w:r>
            <w:r w:rsidR="00ED22F6">
              <w:rPr>
                <w:webHidden/>
              </w:rPr>
              <w:t>66</w:t>
            </w:r>
            <w:r w:rsidR="00ED22F6">
              <w:rPr>
                <w:webHidden/>
              </w:rPr>
              <w:fldChar w:fldCharType="end"/>
            </w:r>
          </w:hyperlink>
        </w:p>
        <w:p w14:paraId="04DF9334" w14:textId="0495A88F"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71C0B6D8" w14:textId="25480140" w:rsidR="00E32484" w:rsidRDefault="00E32484">
      <w:pPr>
        <w:rPr>
          <w:rStyle w:val="Heading1Char"/>
          <w:rFonts w:eastAsiaTheme="minorEastAsia"/>
        </w:rPr>
      </w:pPr>
      <w:r>
        <w:rPr>
          <w:rStyle w:val="Heading1Char"/>
          <w:rFonts w:eastAsiaTheme="minorEastAsia"/>
        </w:rPr>
        <w:br w:type="page"/>
      </w:r>
    </w:p>
    <w:p w14:paraId="5664AE9E" w14:textId="77777777" w:rsidR="00710085" w:rsidRPr="00710085" w:rsidRDefault="00710085" w:rsidP="00710085">
      <w:pPr>
        <w:rPr>
          <w:rFonts w:eastAsiaTheme="minorEastAsia"/>
        </w:rPr>
      </w:pPr>
    </w:p>
    <w:p w14:paraId="0BD1A947" w14:textId="22FBBB61" w:rsidR="00710085" w:rsidRPr="00710085" w:rsidRDefault="00710085" w:rsidP="007B1B75">
      <w:pPr>
        <w:rPr>
          <w:rFonts w:eastAsiaTheme="minorEastAsia"/>
        </w:rPr>
      </w:pPr>
      <w:bookmarkStart w:id="34" w:name="_Toc521492540"/>
      <w:bookmarkStart w:id="35" w:name="_Toc523219671"/>
      <w:bookmarkStart w:id="36" w:name="_Toc521492538"/>
      <w:r w:rsidRPr="00710085">
        <w:rPr>
          <w:rFonts w:eastAsiaTheme="minorEastAsia"/>
        </w:rPr>
        <w:br w:type="page"/>
      </w:r>
    </w:p>
    <w:p w14:paraId="07130FDB" w14:textId="4F1C6801" w:rsidR="00A7601A" w:rsidRPr="00FF3A3F" w:rsidRDefault="00A7601A" w:rsidP="00FF3A3F">
      <w:pPr>
        <w:pStyle w:val="Heading1"/>
        <w:rPr>
          <w:rFonts w:eastAsiaTheme="minorEastAsia"/>
        </w:rPr>
      </w:pPr>
      <w:bookmarkStart w:id="37" w:name="_Toc32307775"/>
      <w:r w:rsidRPr="00FF3A3F">
        <w:rPr>
          <w:rFonts w:eastAsiaTheme="minorEastAsia"/>
        </w:rPr>
        <w:lastRenderedPageBreak/>
        <w:t>TASK</w:t>
      </w:r>
      <w:r w:rsidR="00FF3A3F">
        <w:rPr>
          <w:rFonts w:eastAsiaTheme="minorEastAsia"/>
        </w:rPr>
        <w:t xml:space="preserve"> 1.1.1</w:t>
      </w:r>
      <w:r w:rsidR="00FF3A3F">
        <w:rPr>
          <w:rFonts w:eastAsiaTheme="minorEastAsia"/>
        </w:rPr>
        <w:tab/>
      </w:r>
      <w:r w:rsidR="005E0AA8" w:rsidRPr="00FF3A3F">
        <w:t>R</w:t>
      </w:r>
      <w:r w:rsidR="00C27B74" w:rsidRPr="00FF3A3F">
        <w:t>evision</w:t>
      </w:r>
      <w:r w:rsidR="00C27B74" w:rsidRPr="00FF3A3F">
        <w:rPr>
          <w:rFonts w:eastAsiaTheme="minorEastAsia"/>
        </w:rPr>
        <w:t xml:space="preserve"> of </w:t>
      </w:r>
      <w:r w:rsidR="005E0AA8" w:rsidRPr="00FF3A3F">
        <w:t>IMO</w:t>
      </w:r>
      <w:r w:rsidR="005E0AA8" w:rsidRPr="00FF3A3F">
        <w:rPr>
          <w:rFonts w:eastAsiaTheme="minorEastAsia"/>
        </w:rPr>
        <w:t xml:space="preserve"> </w:t>
      </w:r>
      <w:r w:rsidR="005E0AA8" w:rsidRPr="00FF3A3F">
        <w:t>R</w:t>
      </w:r>
      <w:r w:rsidR="00C27B74" w:rsidRPr="00FF3A3F">
        <w:t>esolution</w:t>
      </w:r>
      <w:r w:rsidR="005E0AA8" w:rsidRPr="00FF3A3F">
        <w:rPr>
          <w:rFonts w:eastAsiaTheme="minorEastAsia"/>
        </w:rPr>
        <w:t xml:space="preserve"> A.857(20) G</w:t>
      </w:r>
      <w:r w:rsidR="00C27B74" w:rsidRPr="00FF3A3F">
        <w:rPr>
          <w:rFonts w:eastAsiaTheme="minorEastAsia"/>
        </w:rPr>
        <w:t>uidelines for</w:t>
      </w:r>
      <w:r w:rsidR="005E0AA8" w:rsidRPr="00FF3A3F">
        <w:rPr>
          <w:rFonts w:eastAsiaTheme="minorEastAsia"/>
        </w:rPr>
        <w:t xml:space="preserve"> VTS</w:t>
      </w:r>
      <w:bookmarkEnd w:id="34"/>
      <w:bookmarkEnd w:id="35"/>
      <w:bookmarkEnd w:id="37"/>
    </w:p>
    <w:p w14:paraId="015409B9" w14:textId="77777777" w:rsidR="00A7601A" w:rsidRPr="00C27B74" w:rsidRDefault="00A7601A" w:rsidP="00C27B7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5C5D1721" w14:textId="77777777" w:rsidTr="001F0AF9">
        <w:trPr>
          <w:cantSplit/>
          <w:trHeight w:val="428"/>
        </w:trPr>
        <w:tc>
          <w:tcPr>
            <w:tcW w:w="2376" w:type="dxa"/>
            <w:shd w:val="clear" w:color="auto" w:fill="auto"/>
          </w:tcPr>
          <w:p w14:paraId="1005A46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43818F23" w14:textId="77777777" w:rsidR="00A7601A" w:rsidRPr="006D01CC" w:rsidRDefault="00A7601A" w:rsidP="001F0AF9">
            <w:pPr>
              <w:rPr>
                <w:sz w:val="20"/>
                <w:szCs w:val="20"/>
              </w:rPr>
            </w:pPr>
            <w:r w:rsidRPr="006D01CC">
              <w:rPr>
                <w:sz w:val="20"/>
                <w:szCs w:val="20"/>
              </w:rPr>
              <w:t>Vessel Traffic Services</w:t>
            </w:r>
          </w:p>
        </w:tc>
      </w:tr>
      <w:tr w:rsidR="00A7601A" w:rsidRPr="00CB4CEA" w14:paraId="097A97D6" w14:textId="77777777" w:rsidTr="001F0AF9">
        <w:trPr>
          <w:cantSplit/>
          <w:trHeight w:val="491"/>
        </w:trPr>
        <w:tc>
          <w:tcPr>
            <w:tcW w:w="2376" w:type="dxa"/>
            <w:shd w:val="clear" w:color="auto" w:fill="auto"/>
          </w:tcPr>
          <w:p w14:paraId="7A4D343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7ED9ED89" w14:textId="77777777" w:rsidR="00A7601A" w:rsidRPr="006D01CC" w:rsidRDefault="00A7601A" w:rsidP="001F0AF9">
            <w:pPr>
              <w:rPr>
                <w:sz w:val="20"/>
                <w:szCs w:val="20"/>
              </w:rPr>
            </w:pPr>
            <w:r w:rsidRPr="006D01CC">
              <w:rPr>
                <w:sz w:val="20"/>
                <w:szCs w:val="20"/>
              </w:rPr>
              <w:t>VTS Operations</w:t>
            </w:r>
          </w:p>
        </w:tc>
      </w:tr>
      <w:tr w:rsidR="00A7601A" w:rsidRPr="00CB4CEA" w14:paraId="027B962C" w14:textId="77777777" w:rsidTr="001F0AF9">
        <w:trPr>
          <w:cantSplit/>
          <w:trHeight w:val="712"/>
        </w:trPr>
        <w:tc>
          <w:tcPr>
            <w:tcW w:w="2376" w:type="dxa"/>
            <w:shd w:val="clear" w:color="auto" w:fill="auto"/>
          </w:tcPr>
          <w:p w14:paraId="3F1F91F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9302E9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Revision of IMO</w:t>
            </w:r>
            <w:r w:rsidRPr="00147869">
              <w:rPr>
                <w:rFonts w:cs="Arial"/>
                <w:snapToGrid w:val="0"/>
                <w:kern w:val="28"/>
                <w:sz w:val="20"/>
                <w:szCs w:val="20"/>
                <w:lang w:eastAsia="de-DE"/>
              </w:rPr>
              <w:t xml:space="preserve"> Resolution A.857(20) Guidelines for VTS </w:t>
            </w:r>
          </w:p>
          <w:p w14:paraId="0322F36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ns w:id="38" w:author="Eckhoff,Dirk" w:date="2020-10-16T15:57:00Z"/>
                <w:bCs/>
                <w:i/>
                <w:iCs/>
                <w:snapToGrid w:val="0"/>
                <w:sz w:val="16"/>
                <w:szCs w:val="16"/>
              </w:rPr>
            </w:pPr>
            <w:r w:rsidRPr="00931B47">
              <w:rPr>
                <w:bCs/>
                <w:i/>
                <w:iCs/>
                <w:snapToGrid w:val="0"/>
                <w:sz w:val="16"/>
                <w:szCs w:val="16"/>
              </w:rPr>
              <w:t>(Propose a name for the task)</w:t>
            </w:r>
          </w:p>
          <w:p w14:paraId="6EE06339" w14:textId="77777777" w:rsidR="009E1619" w:rsidRDefault="009E1619"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ns w:id="39" w:author="Eckhoff,Dirk" w:date="2020-10-16T15:57:00Z"/>
                <w:bCs/>
                <w:i/>
                <w:iCs/>
                <w:snapToGrid w:val="0"/>
                <w:sz w:val="16"/>
                <w:szCs w:val="16"/>
              </w:rPr>
            </w:pPr>
          </w:p>
          <w:p w14:paraId="314B7360" w14:textId="2FBA2102" w:rsidR="009E1619" w:rsidRDefault="009E1619"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ns w:id="40" w:author="Eckhoff,Dirk" w:date="2020-10-16T15:57:00Z"/>
                <w:bCs/>
                <w:i/>
                <w:iCs/>
                <w:snapToGrid w:val="0"/>
                <w:sz w:val="16"/>
                <w:szCs w:val="16"/>
              </w:rPr>
            </w:pPr>
            <w:ins w:id="41" w:author="Eckhoff,Dirk" w:date="2020-10-16T15:58:00Z">
              <w:r>
                <w:rPr>
                  <w:rFonts w:asciiTheme="minorHAnsi" w:hAnsiTheme="minorHAnsi" w:cstheme="minorHAnsi"/>
                  <w:sz w:val="20"/>
                  <w:szCs w:val="20"/>
                </w:rPr>
                <w:t xml:space="preserve">1.1.1.1 </w:t>
              </w:r>
              <w:r w:rsidRPr="00393F71">
                <w:rPr>
                  <w:rFonts w:asciiTheme="minorHAnsi" w:hAnsiTheme="minorHAnsi" w:cstheme="minorHAnsi"/>
                  <w:sz w:val="20"/>
                  <w:szCs w:val="20"/>
                </w:rPr>
                <w:t>Update Guideline 1089 to be in line with Revised IMO Resolution on Vessel Traffic Services post adoption.</w:t>
              </w:r>
            </w:ins>
          </w:p>
          <w:p w14:paraId="36960969" w14:textId="77777777" w:rsidR="009E1619" w:rsidRDefault="009E1619"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ns w:id="42" w:author="Eckhoff,Dirk" w:date="2020-10-16T15:57:00Z"/>
                <w:bCs/>
                <w:i/>
                <w:iCs/>
                <w:snapToGrid w:val="0"/>
                <w:sz w:val="16"/>
                <w:szCs w:val="16"/>
              </w:rPr>
            </w:pPr>
          </w:p>
          <w:p w14:paraId="0878199F" w14:textId="5BD9A119" w:rsidR="009E1619" w:rsidRPr="00696A73" w:rsidRDefault="009E1619"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Cs w:val="20"/>
                <w:lang w:eastAsia="de-DE"/>
              </w:rPr>
            </w:pPr>
            <w:ins w:id="43" w:author="Eckhoff,Dirk" w:date="2020-10-16T15:59:00Z">
              <w:r>
                <w:rPr>
                  <w:rFonts w:asciiTheme="minorHAnsi" w:hAnsiTheme="minorHAnsi" w:cstheme="minorHAnsi"/>
                  <w:sz w:val="20"/>
                  <w:szCs w:val="20"/>
                </w:rPr>
                <w:t xml:space="preserve">1.1.1.2 </w:t>
              </w:r>
            </w:ins>
            <w:ins w:id="44" w:author="Eckhoff,Dirk" w:date="2020-10-16T15:58:00Z">
              <w:r>
                <w:rPr>
                  <w:rFonts w:asciiTheme="minorHAnsi" w:hAnsiTheme="minorHAnsi" w:cstheme="minorHAnsi"/>
                  <w:sz w:val="20"/>
                  <w:szCs w:val="20"/>
                </w:rPr>
                <w:t>Update</w:t>
              </w:r>
              <w:r w:rsidRPr="000A1419">
                <w:rPr>
                  <w:rFonts w:asciiTheme="minorHAnsi" w:hAnsiTheme="minorHAnsi" w:cstheme="minorHAnsi"/>
                  <w:sz w:val="20"/>
                  <w:szCs w:val="20"/>
                </w:rPr>
                <w:t xml:space="preserve"> documents that require changes to incorporate the new terminology</w:t>
              </w:r>
              <w:r>
                <w:rPr>
                  <w:rFonts w:asciiTheme="minorHAnsi" w:hAnsiTheme="minorHAnsi" w:cstheme="minorHAnsi"/>
                  <w:sz w:val="20"/>
                  <w:szCs w:val="20"/>
                </w:rPr>
                <w:t xml:space="preserve"> post adoption of the r</w:t>
              </w:r>
              <w:r w:rsidRPr="00570B3A">
                <w:rPr>
                  <w:rFonts w:asciiTheme="minorHAnsi" w:hAnsiTheme="minorHAnsi" w:cstheme="minorHAnsi"/>
                  <w:sz w:val="20"/>
                  <w:szCs w:val="20"/>
                </w:rPr>
                <w:t>evised IMO Resolution on Vessel Traffic Services</w:t>
              </w:r>
              <w:r>
                <w:rPr>
                  <w:rFonts w:asciiTheme="minorHAnsi" w:hAnsiTheme="minorHAnsi" w:cstheme="minorHAnsi"/>
                  <w:sz w:val="20"/>
                  <w:szCs w:val="20"/>
                </w:rPr>
                <w:t>.</w:t>
              </w:r>
            </w:ins>
          </w:p>
        </w:tc>
      </w:tr>
      <w:tr w:rsidR="00A7601A" w:rsidRPr="00CB4CEA" w14:paraId="2BC9BAE9" w14:textId="77777777" w:rsidTr="001F0AF9">
        <w:trPr>
          <w:cantSplit/>
          <w:trHeight w:val="466"/>
        </w:trPr>
        <w:tc>
          <w:tcPr>
            <w:tcW w:w="2376" w:type="dxa"/>
          </w:tcPr>
          <w:p w14:paraId="5A3CCC4E"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6976C0A0" w14:textId="3B052733"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147869">
              <w:rPr>
                <w:bCs/>
                <w:iCs/>
                <w:snapToGrid w:val="0"/>
                <w:sz w:val="20"/>
                <w:szCs w:val="20"/>
              </w:rPr>
              <w:t xml:space="preserve">To </w:t>
            </w:r>
            <w:r>
              <w:rPr>
                <w:bCs/>
                <w:iCs/>
                <w:snapToGrid w:val="0"/>
                <w:sz w:val="20"/>
                <w:szCs w:val="20"/>
              </w:rPr>
              <w:t xml:space="preserve">lead the preparation </w:t>
            </w:r>
            <w:r w:rsidR="00F73C62">
              <w:rPr>
                <w:bCs/>
                <w:iCs/>
                <w:snapToGrid w:val="0"/>
                <w:sz w:val="20"/>
                <w:szCs w:val="20"/>
              </w:rPr>
              <w:t xml:space="preserve">of </w:t>
            </w:r>
            <w:r>
              <w:rPr>
                <w:bCs/>
                <w:iCs/>
                <w:snapToGrid w:val="0"/>
                <w:sz w:val="20"/>
                <w:szCs w:val="20"/>
              </w:rPr>
              <w:t>the draft revision of IMO Resolution A.857(20) through broad participation and engagement of all stakeholders for consideration by IMO MSC.</w:t>
            </w:r>
          </w:p>
          <w:p w14:paraId="4FBD980F" w14:textId="57ACD075" w:rsidR="00206762" w:rsidRDefault="002E495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Joint task</w:t>
            </w:r>
            <w:r w:rsidR="00206762">
              <w:rPr>
                <w:bCs/>
                <w:iCs/>
                <w:snapToGrid w:val="0"/>
                <w:sz w:val="20"/>
                <w:szCs w:val="20"/>
              </w:rPr>
              <w:t xml:space="preserve"> with WG 2 and WG 3.</w:t>
            </w:r>
          </w:p>
          <w:p w14:paraId="0BC8A760"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 xml:space="preserve"> (Describe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182BCD26" w14:textId="77777777" w:rsidTr="001F0AF9">
        <w:trPr>
          <w:cantSplit/>
          <w:trHeight w:val="402"/>
        </w:trPr>
        <w:tc>
          <w:tcPr>
            <w:tcW w:w="2376" w:type="dxa"/>
          </w:tcPr>
          <w:p w14:paraId="7514367C"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237B3BF1" w14:textId="77777777" w:rsidR="00A7601A" w:rsidRPr="00037AEC"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A revised resolution that</w:t>
            </w:r>
            <w:r>
              <w:rPr>
                <w:bCs/>
                <w:iCs/>
                <w:snapToGrid w:val="0"/>
                <w:sz w:val="20"/>
                <w:szCs w:val="20"/>
              </w:rPr>
              <w:t xml:space="preserve"> p</w:t>
            </w:r>
            <w:r w:rsidRPr="00037AEC">
              <w:rPr>
                <w:bCs/>
                <w:iCs/>
                <w:snapToGrid w:val="0"/>
                <w:sz w:val="20"/>
                <w:szCs w:val="20"/>
              </w:rPr>
              <w:t>rovid</w:t>
            </w:r>
            <w:r>
              <w:rPr>
                <w:bCs/>
                <w:iCs/>
                <w:snapToGrid w:val="0"/>
                <w:sz w:val="20"/>
                <w:szCs w:val="20"/>
              </w:rPr>
              <w:t>es</w:t>
            </w:r>
            <w:r w:rsidRPr="00037AEC">
              <w:rPr>
                <w:bCs/>
                <w:iCs/>
                <w:snapToGrid w:val="0"/>
                <w:sz w:val="20"/>
                <w:szCs w:val="20"/>
              </w:rPr>
              <w:t xml:space="preserve"> a clear and concise framework to implement and deliver VTS globally in a realistic, consistent and harmonized manner. </w:t>
            </w:r>
          </w:p>
          <w:p w14:paraId="49B760FF" w14:textId="77777777" w:rsidR="00A7601A" w:rsidRPr="00B045CD"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The revised/new resolution should be prepared in a form that:</w:t>
            </w:r>
          </w:p>
          <w:p w14:paraId="1B10E550" w14:textId="77777777" w:rsidR="00A7601A" w:rsidRPr="00037AEC" w:rsidRDefault="00A7601A" w:rsidP="001F0AF9">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an appropriate high-level framework</w:t>
            </w:r>
            <w:r>
              <w:rPr>
                <w:bCs/>
                <w:iCs/>
                <w:snapToGrid w:val="0"/>
                <w:sz w:val="20"/>
                <w:szCs w:val="20"/>
              </w:rPr>
              <w:t xml:space="preserve"> that is both clear and concise</w:t>
            </w:r>
          </w:p>
          <w:p w14:paraId="7239FD42" w14:textId="77777777" w:rsidR="00A7601A" w:rsidRPr="00037AEC" w:rsidRDefault="00A7601A" w:rsidP="001F0AF9">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 link between SOLAS, the resolution, IMO documentation and requirements relevant to VTS and IALA Stand</w:t>
            </w:r>
            <w:r>
              <w:rPr>
                <w:bCs/>
                <w:iCs/>
                <w:snapToGrid w:val="0"/>
                <w:sz w:val="20"/>
                <w:szCs w:val="20"/>
              </w:rPr>
              <w:t>ards (as amended or as adopted)</w:t>
            </w:r>
          </w:p>
          <w:p w14:paraId="35B5CCF4" w14:textId="77777777" w:rsidR="00A7601A" w:rsidRPr="00037AEC" w:rsidRDefault="00A7601A" w:rsidP="001F0AF9">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Recognises:</w:t>
            </w:r>
          </w:p>
          <w:p w14:paraId="1A848FC6" w14:textId="77777777" w:rsidR="00A7601A" w:rsidRPr="00037AEC" w:rsidRDefault="00A7601A" w:rsidP="001F0AF9">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“key areas” identified in the IMO submission; and</w:t>
            </w:r>
          </w:p>
          <w:p w14:paraId="6A8C5E51" w14:textId="77777777" w:rsidR="00A7601A" w:rsidRPr="00037AEC" w:rsidRDefault="00A7601A" w:rsidP="001F0AF9">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outcomes from the Intersessional Meeting of Working Group 1 (Operations) in April 2018.</w:t>
            </w:r>
          </w:p>
          <w:p w14:paraId="260B3CE4"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47869" w:rsidDel="00037AEC">
              <w:rPr>
                <w:bCs/>
                <w:iCs/>
                <w:snapToGrid w:val="0"/>
                <w:sz w:val="20"/>
                <w:szCs w:val="20"/>
              </w:rPr>
              <w:t xml:space="preserve"> </w:t>
            </w: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5FA04EA8" w14:textId="77777777" w:rsidTr="001F0AF9">
        <w:trPr>
          <w:cantSplit/>
          <w:trHeight w:val="402"/>
        </w:trPr>
        <w:tc>
          <w:tcPr>
            <w:tcW w:w="2376" w:type="dxa"/>
          </w:tcPr>
          <w:p w14:paraId="6369E7DF"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70F1314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IMO </w:t>
            </w:r>
            <w:r w:rsidRPr="00724C3B">
              <w:rPr>
                <w:bCs/>
                <w:iCs/>
                <w:snapToGrid w:val="0"/>
                <w:sz w:val="20"/>
                <w:szCs w:val="20"/>
              </w:rPr>
              <w:t xml:space="preserve">Maritime Safety Committee </w:t>
            </w:r>
            <w:r>
              <w:rPr>
                <w:bCs/>
                <w:iCs/>
                <w:snapToGrid w:val="0"/>
                <w:sz w:val="20"/>
                <w:szCs w:val="20"/>
              </w:rPr>
              <w:t xml:space="preserve">approved a submission (MSC/99/20/3) by 8 Contracting Governments and 4 Non-Government Organisation (including IALA) for a </w:t>
            </w:r>
            <w:r w:rsidRPr="00724C3B">
              <w:rPr>
                <w:bCs/>
                <w:iCs/>
                <w:snapToGrid w:val="0"/>
                <w:sz w:val="20"/>
                <w:szCs w:val="20"/>
              </w:rPr>
              <w:t>revision of Resolution A.857(20) on Guidelines for Vessel Traffic Services at its 99</w:t>
            </w:r>
            <w:r w:rsidRPr="00724C3B">
              <w:rPr>
                <w:bCs/>
                <w:iCs/>
                <w:snapToGrid w:val="0"/>
                <w:sz w:val="20"/>
                <w:szCs w:val="20"/>
                <w:vertAlign w:val="superscript"/>
              </w:rPr>
              <w:t>th</w:t>
            </w:r>
            <w:r>
              <w:rPr>
                <w:bCs/>
                <w:iCs/>
                <w:snapToGrid w:val="0"/>
                <w:sz w:val="20"/>
                <w:szCs w:val="20"/>
              </w:rPr>
              <w:t xml:space="preserve"> </w:t>
            </w:r>
            <w:r w:rsidRPr="00724C3B">
              <w:rPr>
                <w:bCs/>
                <w:iCs/>
                <w:snapToGrid w:val="0"/>
                <w:sz w:val="20"/>
                <w:szCs w:val="20"/>
              </w:rPr>
              <w:t>meeting in May</w:t>
            </w:r>
            <w:r>
              <w:rPr>
                <w:bCs/>
                <w:iCs/>
                <w:snapToGrid w:val="0"/>
                <w:sz w:val="20"/>
                <w:szCs w:val="20"/>
              </w:rPr>
              <w:t xml:space="preserve"> 2018</w:t>
            </w:r>
            <w:r w:rsidRPr="00724C3B">
              <w:rPr>
                <w:bCs/>
                <w:iCs/>
                <w:snapToGrid w:val="0"/>
                <w:sz w:val="20"/>
                <w:szCs w:val="20"/>
              </w:rPr>
              <w:t>.</w:t>
            </w:r>
          </w:p>
          <w:p w14:paraId="6FFC2D68" w14:textId="77777777" w:rsidR="00A7601A" w:rsidRPr="009451C4"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The IMO Sub-Committee on Navigation, Communications and Search and Rescue (NCSR) will consider the revision during the 2019-2020 biennium.</w:t>
            </w:r>
          </w:p>
          <w:p w14:paraId="3866ED09"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6C9CFDC0" w14:textId="77777777" w:rsidTr="001F0AF9">
        <w:trPr>
          <w:cantSplit/>
          <w:trHeight w:val="854"/>
        </w:trPr>
        <w:tc>
          <w:tcPr>
            <w:tcW w:w="2376" w:type="dxa"/>
          </w:tcPr>
          <w:p w14:paraId="23F65B73"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Strategic Alignment</w:t>
            </w:r>
          </w:p>
          <w:p w14:paraId="3D1F0B24"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AFB3F0A" w14:textId="77777777" w:rsidR="00A7601A" w:rsidRDefault="00A7601A" w:rsidP="001F0AF9">
            <w:pPr>
              <w:pStyle w:val="BodyText3"/>
              <w:spacing w:before="120"/>
              <w:ind w:left="0"/>
              <w:jc w:val="both"/>
              <w:rPr>
                <w:i w:val="0"/>
                <w:sz w:val="20"/>
              </w:rPr>
            </w:pPr>
            <w:r w:rsidRPr="00A11A2E">
              <w:rPr>
                <w:b/>
                <w:i w:val="0"/>
                <w:sz w:val="20"/>
              </w:rPr>
              <w:t>Goal</w:t>
            </w:r>
            <w:r w:rsidRPr="00A11A2E">
              <w:rPr>
                <w:i w:val="0"/>
                <w:sz w:val="20"/>
              </w:rPr>
              <w:t xml:space="preserve"> </w:t>
            </w:r>
          </w:p>
          <w:p w14:paraId="43AE501A" w14:textId="77777777" w:rsidR="00A7601A" w:rsidRDefault="00A7601A" w:rsidP="001F0AF9">
            <w:pPr>
              <w:pStyle w:val="BodyText3"/>
              <w:spacing w:before="120"/>
              <w:ind w:left="0"/>
              <w:jc w:val="both"/>
              <w:rPr>
                <w:i w:val="0"/>
                <w:sz w:val="20"/>
              </w:rPr>
            </w:pPr>
            <w:r w:rsidRPr="00B47A0E">
              <w:rPr>
                <w:i w:val="0"/>
                <w:sz w:val="20"/>
              </w:rPr>
              <w:t xml:space="preserve">G1 </w:t>
            </w:r>
            <w:r>
              <w:rPr>
                <w:i w:val="0"/>
                <w:sz w:val="20"/>
              </w:rPr>
              <w:t>-</w:t>
            </w:r>
            <w:r w:rsidRPr="00B47A0E">
              <w:rPr>
                <w:i w:val="0"/>
                <w:sz w:val="20"/>
              </w:rPr>
              <w:t xml:space="preserve"> Marine Aids to Navigation are developed and harmonised through international cooperation and the provision of standards. </w:t>
            </w:r>
          </w:p>
          <w:p w14:paraId="1143DDD3" w14:textId="77777777" w:rsidR="00A7601A" w:rsidRDefault="00A7601A" w:rsidP="001F0AF9">
            <w:pPr>
              <w:pStyle w:val="BodyText3"/>
              <w:spacing w:before="120"/>
              <w:ind w:left="0"/>
              <w:jc w:val="both"/>
              <w:rPr>
                <w:b/>
                <w:i w:val="0"/>
                <w:sz w:val="20"/>
              </w:rPr>
            </w:pPr>
            <w:r w:rsidRPr="00A11A2E">
              <w:rPr>
                <w:b/>
                <w:i w:val="0"/>
                <w:sz w:val="20"/>
              </w:rPr>
              <w:t>Strategy</w:t>
            </w:r>
          </w:p>
          <w:p w14:paraId="73A19C19" w14:textId="77777777" w:rsidR="00A7601A" w:rsidRPr="00B47A0E" w:rsidRDefault="00A7601A" w:rsidP="001F0AF9">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9EE70FB"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B71176F"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601A" w:rsidRPr="00CB4CEA" w14:paraId="09E9E9B9" w14:textId="77777777" w:rsidTr="001F0AF9">
        <w:trPr>
          <w:cantSplit/>
          <w:trHeight w:val="615"/>
        </w:trPr>
        <w:tc>
          <w:tcPr>
            <w:tcW w:w="2376" w:type="dxa"/>
          </w:tcPr>
          <w:p w14:paraId="5DBF957A"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19D6445C"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094B7F" w14:textId="1C005B0C" w:rsidR="00A7601A" w:rsidRPr="00835E08" w:rsidRDefault="00A7601A" w:rsidP="00835E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376496A5" w14:textId="77777777" w:rsidR="00A7601A" w:rsidRPr="00835E08" w:rsidRDefault="00A7601A" w:rsidP="00835E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
                <w:bCs/>
                <w:iCs/>
                <w:snapToGrid w:val="0"/>
                <w:sz w:val="20"/>
                <w:szCs w:val="20"/>
              </w:rPr>
              <w:t>Out of scope:</w:t>
            </w:r>
          </w:p>
          <w:p w14:paraId="325532D0" w14:textId="77777777" w:rsidR="00835E08" w:rsidRPr="00835E08" w:rsidRDefault="00835E08" w:rsidP="00835E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374C6C77"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7C497521" w14:textId="77777777" w:rsidTr="001F0AF9">
        <w:trPr>
          <w:cantSplit/>
          <w:trHeight w:val="1399"/>
        </w:trPr>
        <w:tc>
          <w:tcPr>
            <w:tcW w:w="2376" w:type="dxa"/>
          </w:tcPr>
          <w:p w14:paraId="6DB8258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C84F5F9" w14:textId="77777777" w:rsidR="00A7601A" w:rsidRPr="004F1D8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Preparation of revised/new Resolution for submission to NSCR First draft IALA revised/new Resolution for approval by the Committee and subsequent adoption by the Assembly.  Key milestones include:</w:t>
            </w:r>
          </w:p>
          <w:tbl>
            <w:tblPr>
              <w:tblStyle w:val="TableGrid"/>
              <w:tblW w:w="0" w:type="auto"/>
              <w:tblLayout w:type="fixed"/>
              <w:tblLook w:val="04A0" w:firstRow="1" w:lastRow="0" w:firstColumn="1" w:lastColumn="0" w:noHBand="0" w:noVBand="1"/>
            </w:tblPr>
            <w:tblGrid>
              <w:gridCol w:w="4858"/>
              <w:gridCol w:w="2141"/>
            </w:tblGrid>
            <w:tr w:rsidR="00A7601A" w:rsidRPr="00C41F62" w14:paraId="02DD823F" w14:textId="77777777" w:rsidTr="001F0AF9">
              <w:tc>
                <w:tcPr>
                  <w:tcW w:w="4858" w:type="dxa"/>
                </w:tcPr>
                <w:p w14:paraId="23DD3F61"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 of revised/new Resolution</w:t>
                  </w:r>
                </w:p>
              </w:tc>
              <w:tc>
                <w:tcPr>
                  <w:tcW w:w="2141" w:type="dxa"/>
                </w:tcPr>
                <w:p w14:paraId="79D5319E"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 2018 (VTS45)</w:t>
                  </w:r>
                </w:p>
              </w:tc>
            </w:tr>
            <w:tr w:rsidR="00A7601A" w:rsidRPr="00C41F62" w14:paraId="29233C9C" w14:textId="77777777" w:rsidTr="001F0AF9">
              <w:tc>
                <w:tcPr>
                  <w:tcW w:w="4858" w:type="dxa"/>
                </w:tcPr>
                <w:p w14:paraId="06DA6A81"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 xml:space="preserve">Information Paper/s to NCSR and MSC </w:t>
                  </w:r>
                </w:p>
                <w:p w14:paraId="04349283"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Status of the revision</w:t>
                  </w:r>
                </w:p>
                <w:p w14:paraId="6FE5662C" w14:textId="29CCFE30"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Invitation to the workshop</w:t>
                  </w:r>
                  <w:r w:rsidR="00534901">
                    <w:rPr>
                      <w:bCs/>
                      <w:iCs/>
                      <w:snapToGrid w:val="0"/>
                      <w:sz w:val="18"/>
                      <w:szCs w:val="18"/>
                    </w:rPr>
                    <w:t xml:space="preserve"> [May 13 – 17, 2019]</w:t>
                  </w:r>
                </w:p>
              </w:tc>
              <w:tc>
                <w:tcPr>
                  <w:tcW w:w="2141" w:type="dxa"/>
                </w:tcPr>
                <w:p w14:paraId="4E8D9894"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Jan 2019</w:t>
                  </w:r>
                </w:p>
              </w:tc>
            </w:tr>
            <w:tr w:rsidR="00A7601A" w:rsidRPr="00C41F62" w14:paraId="5A630984" w14:textId="77777777" w:rsidTr="001F0AF9">
              <w:tc>
                <w:tcPr>
                  <w:tcW w:w="4858" w:type="dxa"/>
                </w:tcPr>
                <w:p w14:paraId="47D8F427"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Second draft of revised/new Resolution</w:t>
                  </w:r>
                </w:p>
              </w:tc>
              <w:tc>
                <w:tcPr>
                  <w:tcW w:w="2141" w:type="dxa"/>
                </w:tcPr>
                <w:p w14:paraId="691B60F2"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Mar 2019 (VTS46)</w:t>
                  </w:r>
                </w:p>
              </w:tc>
            </w:tr>
            <w:tr w:rsidR="00A7601A" w:rsidRPr="00C41F62" w14:paraId="283B2835" w14:textId="77777777" w:rsidTr="001F0AF9">
              <w:tc>
                <w:tcPr>
                  <w:tcW w:w="4858" w:type="dxa"/>
                </w:tcPr>
                <w:p w14:paraId="2470F27C"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Status Report to MSC101</w:t>
                  </w:r>
                </w:p>
              </w:tc>
              <w:tc>
                <w:tcPr>
                  <w:tcW w:w="2141" w:type="dxa"/>
                </w:tcPr>
                <w:p w14:paraId="1C13373F"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Jun 2019</w:t>
                  </w:r>
                </w:p>
              </w:tc>
            </w:tr>
            <w:tr w:rsidR="00A7601A" w:rsidRPr="00C41F62" w14:paraId="0AA97859" w14:textId="77777777" w:rsidTr="001F0AF9">
              <w:tc>
                <w:tcPr>
                  <w:tcW w:w="4858" w:type="dxa"/>
                </w:tcPr>
                <w:p w14:paraId="00823533"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Workshop with stakeholders to review the draft revision</w:t>
                  </w:r>
                </w:p>
              </w:tc>
              <w:tc>
                <w:tcPr>
                  <w:tcW w:w="2141" w:type="dxa"/>
                </w:tcPr>
                <w:p w14:paraId="1E3FA4FE"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TBC</w:t>
                  </w:r>
                </w:p>
              </w:tc>
            </w:tr>
            <w:tr w:rsidR="00A7601A" w:rsidRPr="00C41F62" w14:paraId="652EB8C5" w14:textId="77777777" w:rsidTr="001F0AF9">
              <w:tc>
                <w:tcPr>
                  <w:tcW w:w="4858" w:type="dxa"/>
                </w:tcPr>
                <w:p w14:paraId="227AA5AB"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Final draft of revised/new Resolution</w:t>
                  </w:r>
                </w:p>
              </w:tc>
              <w:tc>
                <w:tcPr>
                  <w:tcW w:w="2141" w:type="dxa"/>
                </w:tcPr>
                <w:p w14:paraId="56325D36"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October 2019 (VTS47)</w:t>
                  </w:r>
                </w:p>
              </w:tc>
            </w:tr>
          </w:tbl>
          <w:p w14:paraId="4C733F1F" w14:textId="77777777" w:rsidR="00A7601A" w:rsidRPr="004F1D8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7601A" w:rsidRPr="00696A73" w14:paraId="3CCE43F6" w14:textId="77777777" w:rsidTr="001F0AF9">
        <w:trPr>
          <w:cantSplit/>
          <w:trHeight w:val="659"/>
        </w:trPr>
        <w:tc>
          <w:tcPr>
            <w:tcW w:w="2376" w:type="dxa"/>
          </w:tcPr>
          <w:p w14:paraId="291F704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3622D584" w14:textId="77777777" w:rsidR="00A7601A" w:rsidRDefault="00A7601A" w:rsidP="001F0AF9">
            <w:pPr>
              <w:pStyle w:val="BodyText3"/>
              <w:spacing w:before="120"/>
              <w:ind w:left="0"/>
              <w:jc w:val="both"/>
              <w:rPr>
                <w:sz w:val="20"/>
                <w:lang w:val="en-CA"/>
              </w:rPr>
            </w:pPr>
            <w:r>
              <w:rPr>
                <w:sz w:val="20"/>
                <w:lang w:val="en-CA"/>
              </w:rPr>
              <w:t>Session number:</w:t>
            </w:r>
          </w:p>
          <w:p w14:paraId="7166099C" w14:textId="77777777" w:rsidR="00A7601A" w:rsidRDefault="00A7601A"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97824" behindDoc="0" locked="0" layoutInCell="1" allowOverlap="1" wp14:anchorId="63DB608A" wp14:editId="0155BAD5">
                      <wp:simplePos x="0" y="0"/>
                      <wp:positionH relativeFrom="column">
                        <wp:posOffset>645160</wp:posOffset>
                      </wp:positionH>
                      <wp:positionV relativeFrom="paragraph">
                        <wp:posOffset>168910</wp:posOffset>
                      </wp:positionV>
                      <wp:extent cx="274320" cy="274320"/>
                      <wp:effectExtent l="8890" t="10160" r="12065" b="10795"/>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8D767A" w14:textId="77777777" w:rsidR="001C5478" w:rsidRPr="005F1945" w:rsidRDefault="001C5478"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B608A" id="Rectangle 360" o:spid="_x0000_s1027" style="position:absolute;left:0;text-align:left;margin-left:50.8pt;margin-top:13.3pt;width:21.6pt;height:21.6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IwM+hScCAABRBAAADgAAAAAAAAAAAAAAAAAuAgAAZHJzL2Uyb0Rv&#10;Yy54bWxQSwECLQAUAAYACAAAACEAL0aMNd0AAAAJAQAADwAAAAAAAAAAAAAAAACBBAAAZHJzL2Rv&#10;d25yZXYueG1sUEsFBgAAAAAEAAQA8wAAAIsFAAAAAA==&#10;">
                      <v:textbox>
                        <w:txbxContent>
                          <w:p w14:paraId="4D8D767A" w14:textId="77777777" w:rsidR="001C5478" w:rsidRPr="005F1945" w:rsidRDefault="001C5478" w:rsidP="00A7601A">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96800" behindDoc="0" locked="0" layoutInCell="1" allowOverlap="1" wp14:anchorId="6F3A9999" wp14:editId="50ED2FCE">
                      <wp:simplePos x="0" y="0"/>
                      <wp:positionH relativeFrom="column">
                        <wp:posOffset>1219200</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06FC43" w14:textId="77777777" w:rsidR="001C5478" w:rsidRDefault="001C5478" w:rsidP="00A7601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A9999" id="Rectangle 361" o:spid="_x0000_s1028" style="position:absolute;left:0;text-align:left;margin-left:96pt;margin-top:13.3pt;width:21.6pt;height:21.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i8QxbSkCAABRBAAADgAAAAAAAAAAAAAAAAAuAgAAZHJzL2Uy&#10;b0RvYy54bWxQSwECLQAUAAYACAAAACEAz9M4ad4AAAAJAQAADwAAAAAAAAAAAAAAAACDBAAAZHJz&#10;L2Rvd25yZXYueG1sUEsFBgAAAAAEAAQA8wAAAI4FAAAAAA==&#10;">
                      <v:textbox>
                        <w:txbxContent>
                          <w:p w14:paraId="4706FC43" w14:textId="77777777" w:rsidR="001C5478" w:rsidRDefault="001C5478" w:rsidP="00A7601A">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595776" behindDoc="0" locked="0" layoutInCell="1" allowOverlap="1" wp14:anchorId="0A09FA08" wp14:editId="364FD50B">
                      <wp:simplePos x="0" y="0"/>
                      <wp:positionH relativeFrom="column">
                        <wp:posOffset>1793240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087D4A" w14:textId="77777777" w:rsidR="001C5478" w:rsidRDefault="001C5478"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9FA08" id="Rectangle 362" o:spid="_x0000_s1029" style="position:absolute;left:0;text-align:left;margin-left:141.2pt;margin-top:13.3pt;width:21.6pt;height:21.6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GeLKAIAAFE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wvGeLKAIAAFEEAAAOAAAAAAAAAAAAAAAAAC4CAABkcnMvZTJv&#10;RG9jLnhtbFBLAQItABQABgAIAAAAIQAS5fw73gAAAAkBAAAPAAAAAAAAAAAAAAAAAIIEAABkcnMv&#10;ZG93bnJldi54bWxQSwUGAAAAAAQABADzAAAAjQUAAAAA&#10;">
                      <v:textbox>
                        <w:txbxContent>
                          <w:p w14:paraId="72087D4A" w14:textId="77777777" w:rsidR="001C5478" w:rsidRDefault="001C5478"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94752" behindDoc="0" locked="0" layoutInCell="1" allowOverlap="1" wp14:anchorId="43D0437E" wp14:editId="2FACD8D2">
                      <wp:simplePos x="0" y="0"/>
                      <wp:positionH relativeFrom="column">
                        <wp:posOffset>2399665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BB6FC0" w14:textId="77777777" w:rsidR="001C5478" w:rsidRDefault="001C5478"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0437E" id="Rectangle 363" o:spid="_x0000_s1030" style="position:absolute;left:0;text-align:left;margin-left:188.95pt;margin-top:13.3pt;width:21.6pt;height:21.6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9mKAIAAFE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mk1fZigCAABRBAAADgAAAAAAAAAAAAAAAAAuAgAAZHJzL2Uy&#10;b0RvYy54bWxQSwECLQAUAAYACAAAACEAG37jl98AAAAJAQAADwAAAAAAAAAAAAAAAACCBAAAZHJz&#10;L2Rvd25yZXYueG1sUEsFBgAAAAAEAAQA8wAAAI4FAAAAAA==&#10;">
                      <v:textbox>
                        <w:txbxContent>
                          <w:p w14:paraId="4ABB6FC0" w14:textId="77777777" w:rsidR="001C5478" w:rsidRDefault="001C5478"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93728" behindDoc="0" locked="0" layoutInCell="1" allowOverlap="1" wp14:anchorId="2563A57F" wp14:editId="1506B141">
                      <wp:simplePos x="0" y="0"/>
                      <wp:positionH relativeFrom="column">
                        <wp:posOffset>3072130</wp:posOffset>
                      </wp:positionH>
                      <wp:positionV relativeFrom="paragraph">
                        <wp:posOffset>168910</wp:posOffset>
                      </wp:positionV>
                      <wp:extent cx="274320" cy="274320"/>
                      <wp:effectExtent l="6985" t="10160" r="13970" b="10795"/>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2A0D5" id="Rectangle 364" o:spid="_x0000_s1026" style="position:absolute;margin-left:241.9pt;margin-top:13.3pt;width:21.6pt;height:21.6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M/TZAR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92704" behindDoc="0" locked="0" layoutInCell="1" allowOverlap="1" wp14:anchorId="3790FA20" wp14:editId="3CCAD099">
                      <wp:simplePos x="0" y="0"/>
                      <wp:positionH relativeFrom="column">
                        <wp:posOffset>3834765</wp:posOffset>
                      </wp:positionH>
                      <wp:positionV relativeFrom="paragraph">
                        <wp:posOffset>168910</wp:posOffset>
                      </wp:positionV>
                      <wp:extent cx="274320" cy="274320"/>
                      <wp:effectExtent l="7620" t="10160" r="13335" b="10795"/>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D917D" id="Rectangle 365" o:spid="_x0000_s1026" style="position:absolute;margin-left:301.95pt;margin-top:13.3pt;width:21.6pt;height:21.6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vhMrx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98848" behindDoc="0" locked="0" layoutInCell="1" allowOverlap="1" wp14:anchorId="3A8F0E64" wp14:editId="4BB14A15">
                      <wp:simplePos x="0" y="0"/>
                      <wp:positionH relativeFrom="column">
                        <wp:posOffset>31750</wp:posOffset>
                      </wp:positionH>
                      <wp:positionV relativeFrom="paragraph">
                        <wp:posOffset>168910</wp:posOffset>
                      </wp:positionV>
                      <wp:extent cx="274320" cy="274320"/>
                      <wp:effectExtent l="5080" t="10160" r="6350" b="10795"/>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BAF9EF" w14:textId="77777777" w:rsidR="001C5478" w:rsidRPr="005F1945" w:rsidRDefault="001C5478"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F0E64" id="Rectangle 366" o:spid="_x0000_s1031" style="position:absolute;left:0;text-align:left;margin-left:2.5pt;margin-top:13.3pt;width:21.6pt;height:21.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dZT5UpAgAAUQQAAA4AAAAAAAAAAAAAAAAALgIAAGRycy9lMm9E&#10;b2MueG1sUEsBAi0AFAAGAAgAAAAhAFO2BG3cAAAABgEAAA8AAAAAAAAAAAAAAAAAgwQAAGRycy9k&#10;b3ducmV2LnhtbFBLBQYAAAAABAAEAPMAAACMBQAAAAA=&#10;">
                      <v:textbox>
                        <w:txbxContent>
                          <w:p w14:paraId="13BAF9EF" w14:textId="77777777" w:rsidR="001C5478" w:rsidRPr="005F1945" w:rsidRDefault="001C5478" w:rsidP="00A7601A">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28B8BA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E794162"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0B90EF8B" w14:textId="77777777" w:rsidTr="001F0AF9">
        <w:trPr>
          <w:cantSplit/>
          <w:trHeight w:val="342"/>
        </w:trPr>
        <w:tc>
          <w:tcPr>
            <w:tcW w:w="2376" w:type="dxa"/>
            <w:shd w:val="clear" w:color="auto" w:fill="DDD9C3" w:themeFill="background2" w:themeFillShade="E6"/>
          </w:tcPr>
          <w:p w14:paraId="50121BD8"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1C30163"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1191D97" w14:textId="77777777" w:rsidR="00A7601A" w:rsidRPr="00E4268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7601A" w:rsidRPr="00696A73" w14:paraId="32DACAF6" w14:textId="77777777" w:rsidTr="001F0AF9">
        <w:trPr>
          <w:cantSplit/>
          <w:trHeight w:val="342"/>
        </w:trPr>
        <w:tc>
          <w:tcPr>
            <w:tcW w:w="2376" w:type="dxa"/>
            <w:vMerge w:val="restart"/>
            <w:shd w:val="clear" w:color="auto" w:fill="DDD9C3" w:themeFill="background2" w:themeFillShade="E6"/>
          </w:tcPr>
          <w:p w14:paraId="52425820"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563B990B"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76B178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272A2C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06FC1591" w14:textId="77777777" w:rsidTr="001F0AF9">
        <w:trPr>
          <w:cantSplit/>
          <w:trHeight w:val="489"/>
        </w:trPr>
        <w:tc>
          <w:tcPr>
            <w:tcW w:w="2376" w:type="dxa"/>
            <w:vMerge/>
            <w:shd w:val="clear" w:color="auto" w:fill="DDD9C3" w:themeFill="background2" w:themeFillShade="E6"/>
          </w:tcPr>
          <w:p w14:paraId="0EA91B2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8839491" w14:textId="2150B0CD"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3AE739A5"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39B46E8" w14:textId="1861907B" w:rsidR="00A7601A" w:rsidRPr="00696A73" w:rsidRDefault="005E2813" w:rsidP="00B748C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To Council for silent approval until 11 Oct 2019</w:t>
            </w:r>
          </w:p>
        </w:tc>
      </w:tr>
      <w:tr w:rsidR="00A7601A" w:rsidRPr="00696A73" w14:paraId="2C00DFFE" w14:textId="77777777" w:rsidTr="001F0AF9">
        <w:trPr>
          <w:cantSplit/>
          <w:trHeight w:val="489"/>
        </w:trPr>
        <w:tc>
          <w:tcPr>
            <w:tcW w:w="2376" w:type="dxa"/>
            <w:shd w:val="clear" w:color="auto" w:fill="DDD9C3" w:themeFill="background2" w:themeFillShade="E6"/>
          </w:tcPr>
          <w:p w14:paraId="0FD402A4"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3761270"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3AE29C0"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B84AD7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B748CB" w:rsidRPr="00696A73" w14:paraId="535AC201" w14:textId="77777777" w:rsidTr="009E3C61">
        <w:trPr>
          <w:cantSplit/>
          <w:trHeight w:val="489"/>
          <w:ins w:id="45" w:author="Eckhoff,Dirk" w:date="2020-10-16T16:57:00Z"/>
        </w:trPr>
        <w:tc>
          <w:tcPr>
            <w:tcW w:w="2376" w:type="dxa"/>
            <w:shd w:val="clear" w:color="auto" w:fill="DDD9C3" w:themeFill="background2" w:themeFillShade="E6"/>
          </w:tcPr>
          <w:p w14:paraId="5DBA166F" w14:textId="77777777" w:rsidR="00B748CB" w:rsidRPr="00696A73" w:rsidRDefault="00B748CB" w:rsidP="009E3C6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46" w:author="Eckhoff,Dirk" w:date="2020-10-16T16:57:00Z"/>
                <w:bCs/>
                <w:iCs/>
                <w:snapToGrid w:val="0"/>
                <w:sz w:val="20"/>
                <w:szCs w:val="20"/>
              </w:rPr>
            </w:pPr>
          </w:p>
        </w:tc>
        <w:tc>
          <w:tcPr>
            <w:tcW w:w="2410" w:type="dxa"/>
            <w:shd w:val="clear" w:color="auto" w:fill="DDD9C3" w:themeFill="background2" w:themeFillShade="E6"/>
          </w:tcPr>
          <w:p w14:paraId="46FB7751" w14:textId="77777777" w:rsidR="00B748CB" w:rsidRPr="001C6236" w:rsidRDefault="00B748CB" w:rsidP="009E3C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47" w:author="Eckhoff,Dirk" w:date="2020-10-16T16:57:00Z"/>
                <w:b/>
                <w:bCs/>
                <w:iCs/>
                <w:snapToGrid w:val="0"/>
                <w:sz w:val="20"/>
                <w:szCs w:val="20"/>
              </w:rPr>
            </w:pPr>
            <w:ins w:id="48" w:author="Eckhoff,Dirk" w:date="2020-10-16T16:57:00Z">
              <w:r>
                <w:rPr>
                  <w:b/>
                  <w:bCs/>
                  <w:iCs/>
                  <w:snapToGrid w:val="0"/>
                  <w:sz w:val="20"/>
                  <w:szCs w:val="20"/>
                </w:rPr>
                <w:t>Revision Notes:</w:t>
              </w:r>
            </w:ins>
          </w:p>
        </w:tc>
        <w:tc>
          <w:tcPr>
            <w:tcW w:w="4820" w:type="dxa"/>
            <w:gridSpan w:val="2"/>
            <w:shd w:val="clear" w:color="auto" w:fill="DDD9C3" w:themeFill="background2" w:themeFillShade="E6"/>
          </w:tcPr>
          <w:p w14:paraId="381D33D8" w14:textId="3540F772" w:rsidR="00B748CB" w:rsidRDefault="00B748CB" w:rsidP="009E3C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9" w:author="Eckhoff,Dirk" w:date="2020-10-16T16:57:00Z"/>
                <w:bCs/>
                <w:iCs/>
                <w:snapToGrid w:val="0"/>
                <w:sz w:val="20"/>
                <w:szCs w:val="20"/>
              </w:rPr>
            </w:pPr>
            <w:ins w:id="50" w:author="Eckhoff,Dirk" w:date="2020-10-16T16:57:00Z">
              <w:r>
                <w:rPr>
                  <w:rFonts w:asciiTheme="minorHAnsi" w:hAnsiTheme="minorHAnsi" w:cstheme="minorHAnsi"/>
                  <w:color w:val="000000"/>
                  <w:sz w:val="20"/>
                  <w:szCs w:val="20"/>
                  <w:lang w:val="en-US" w:eastAsia="nl-NL"/>
                </w:rPr>
                <w:t>Revision of resolution completed.</w:t>
              </w:r>
            </w:ins>
          </w:p>
        </w:tc>
      </w:tr>
    </w:tbl>
    <w:p w14:paraId="389DDAAE" w14:textId="77777777" w:rsidR="00A7601A" w:rsidRPr="0006079E" w:rsidRDefault="00A7601A" w:rsidP="0006079E">
      <w:pPr>
        <w:rPr>
          <w:rFonts w:eastAsiaTheme="minorEastAsia"/>
        </w:rPr>
      </w:pPr>
    </w:p>
    <w:p w14:paraId="1ADB2306" w14:textId="77777777" w:rsidR="00A7601A" w:rsidRPr="0006079E" w:rsidRDefault="00A7601A" w:rsidP="0006079E">
      <w:pPr>
        <w:rPr>
          <w:rFonts w:eastAsiaTheme="minorEastAsia"/>
        </w:rPr>
      </w:pPr>
    </w:p>
    <w:p w14:paraId="15689ECD" w14:textId="6D1BD9F8" w:rsidR="00A7601A" w:rsidRPr="0006079E" w:rsidRDefault="00A7601A" w:rsidP="0006079E">
      <w:pPr>
        <w:rPr>
          <w:rFonts w:eastAsiaTheme="minorEastAsia"/>
        </w:rPr>
      </w:pPr>
    </w:p>
    <w:p w14:paraId="6085FAF3" w14:textId="77777777" w:rsidR="00A7601A" w:rsidRPr="0006079E" w:rsidRDefault="00A7601A" w:rsidP="0006079E">
      <w:pPr>
        <w:rPr>
          <w:rFonts w:eastAsiaTheme="minorEastAsia"/>
        </w:rPr>
      </w:pPr>
    </w:p>
    <w:p w14:paraId="22B2CA4A" w14:textId="77777777" w:rsidR="00A7601A" w:rsidRPr="0006079E" w:rsidRDefault="00A7601A" w:rsidP="0006079E">
      <w:pPr>
        <w:rPr>
          <w:rFonts w:eastAsiaTheme="minorEastAsia"/>
        </w:rPr>
      </w:pPr>
      <w:bookmarkStart w:id="51" w:name="_Toc521492541"/>
      <w:r>
        <w:rPr>
          <w:rStyle w:val="Heading1Char"/>
          <w:rFonts w:eastAsiaTheme="minorEastAsia"/>
        </w:rPr>
        <w:br w:type="page"/>
      </w:r>
    </w:p>
    <w:p w14:paraId="3EC9B358" w14:textId="14031301" w:rsidR="00A7601A" w:rsidRPr="00DD096E" w:rsidRDefault="00C27B74" w:rsidP="00DD096E">
      <w:pPr>
        <w:pStyle w:val="Heading1"/>
        <w:rPr>
          <w:rFonts w:eastAsiaTheme="minorEastAsia"/>
        </w:rPr>
      </w:pPr>
      <w:bookmarkStart w:id="52" w:name="_Toc523219672"/>
      <w:bookmarkStart w:id="53" w:name="_Toc32307776"/>
      <w:r w:rsidRPr="00CC2951">
        <w:rPr>
          <w:rFonts w:eastAsiaTheme="minorEastAsia"/>
        </w:rPr>
        <w:lastRenderedPageBreak/>
        <w:t>Task 1.1.2</w:t>
      </w:r>
      <w:r w:rsidRPr="00CC2951">
        <w:rPr>
          <w:rFonts w:eastAsiaTheme="minorEastAsia"/>
        </w:rPr>
        <w:tab/>
        <w:t>Review/Update Recommendation V-119 on the Implementation of Vessel Traffic Services</w:t>
      </w:r>
      <w:bookmarkEnd w:id="51"/>
      <w:r w:rsidRPr="00CC2951">
        <w:rPr>
          <w:rFonts w:eastAsiaTheme="minorEastAsia"/>
        </w:rPr>
        <w:t xml:space="preserve"> (Output to be a Revised Recommendation and Associated Guideline</w:t>
      </w:r>
      <w:r w:rsidR="00892932">
        <w:rPr>
          <w:rFonts w:eastAsiaTheme="minorEastAsia"/>
        </w:rPr>
        <w:t xml:space="preserve"> </w:t>
      </w:r>
      <w:r w:rsidR="00892932" w:rsidRPr="00290685">
        <w:rPr>
          <w:rFonts w:eastAsiaTheme="minorEastAsia"/>
        </w:rPr>
        <w:t>on the Establishment of VTS</w:t>
      </w:r>
      <w:r w:rsidRPr="00CC2951">
        <w:rPr>
          <w:rFonts w:eastAsiaTheme="minorEastAsia"/>
        </w:rPr>
        <w:t>)</w:t>
      </w:r>
      <w:bookmarkEnd w:id="52"/>
      <w:bookmarkEnd w:id="5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275CF553" w14:textId="77777777" w:rsidTr="001F0AF9">
        <w:trPr>
          <w:cantSplit/>
          <w:trHeight w:val="428"/>
        </w:trPr>
        <w:tc>
          <w:tcPr>
            <w:tcW w:w="2376" w:type="dxa"/>
            <w:shd w:val="clear" w:color="auto" w:fill="auto"/>
          </w:tcPr>
          <w:p w14:paraId="5AF20D6F"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12FA4CB2" w14:textId="77777777" w:rsidR="00A7601A" w:rsidRPr="00FA738F" w:rsidRDefault="00A7601A" w:rsidP="001F0AF9">
            <w:r w:rsidRPr="00FA738F">
              <w:rPr>
                <w:sz w:val="20"/>
              </w:rPr>
              <w:t>Vessel Traffic Services</w:t>
            </w:r>
          </w:p>
        </w:tc>
      </w:tr>
      <w:tr w:rsidR="00A7601A" w:rsidRPr="00CB4CEA" w14:paraId="1585C5DB" w14:textId="77777777" w:rsidTr="001F0AF9">
        <w:trPr>
          <w:cantSplit/>
          <w:trHeight w:val="491"/>
        </w:trPr>
        <w:tc>
          <w:tcPr>
            <w:tcW w:w="2376" w:type="dxa"/>
            <w:shd w:val="clear" w:color="auto" w:fill="auto"/>
          </w:tcPr>
          <w:p w14:paraId="343C2E8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03D17518" w14:textId="77777777" w:rsidR="00A7601A" w:rsidRPr="00FA738F" w:rsidRDefault="00A7601A" w:rsidP="001F0AF9">
            <w:r w:rsidRPr="00FA738F">
              <w:rPr>
                <w:sz w:val="20"/>
              </w:rPr>
              <w:t>VTS Operations</w:t>
            </w:r>
          </w:p>
        </w:tc>
      </w:tr>
      <w:tr w:rsidR="00A7601A" w:rsidRPr="00CB4CEA" w14:paraId="6DCD805B" w14:textId="77777777" w:rsidTr="001F0AF9">
        <w:trPr>
          <w:cantSplit/>
          <w:trHeight w:val="712"/>
        </w:trPr>
        <w:tc>
          <w:tcPr>
            <w:tcW w:w="2376" w:type="dxa"/>
            <w:shd w:val="clear" w:color="auto" w:fill="auto"/>
          </w:tcPr>
          <w:p w14:paraId="48041582"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FBA09D8" w14:textId="07AB6E64" w:rsidR="00A7601A" w:rsidRPr="00FA738F" w:rsidRDefault="00A7601A" w:rsidP="001F0AF9">
            <w:pPr>
              <w:rPr>
                <w:sz w:val="20"/>
              </w:rPr>
            </w:pPr>
            <w:del w:id="54" w:author="Eckhoff,Dirk" w:date="2020-10-16T16:00:00Z">
              <w:r w:rsidRPr="00FA738F" w:rsidDel="009E1619">
                <w:rPr>
                  <w:sz w:val="20"/>
                </w:rPr>
                <w:delText>Review/Update Recommendation V-119 on the Implementation of Vessel Traffic Services</w:delText>
              </w:r>
              <w:r w:rsidR="004E084A" w:rsidDel="009E1619">
                <w:rPr>
                  <w:sz w:val="20"/>
                </w:rPr>
                <w:delText xml:space="preserve"> </w:delText>
              </w:r>
              <w:r w:rsidR="00835E08" w:rsidDel="009E1619">
                <w:rPr>
                  <w:sz w:val="20"/>
                </w:rPr>
                <w:delText>(R0119) (</w:delText>
              </w:r>
              <w:r w:rsidR="004E084A" w:rsidDel="009E1619">
                <w:rPr>
                  <w:sz w:val="20"/>
                </w:rPr>
                <w:delText>Output to b</w:delText>
              </w:r>
              <w:r w:rsidR="004E084A" w:rsidRPr="004E084A" w:rsidDel="009E1619">
                <w:rPr>
                  <w:sz w:val="20"/>
                </w:rPr>
                <w:delText xml:space="preserve">e </w:delText>
              </w:r>
              <w:r w:rsidR="004E084A" w:rsidDel="009E1619">
                <w:rPr>
                  <w:sz w:val="20"/>
                </w:rPr>
                <w:delText>a</w:delText>
              </w:r>
              <w:r w:rsidR="004E084A" w:rsidRPr="004E084A" w:rsidDel="009E1619">
                <w:rPr>
                  <w:sz w:val="20"/>
                </w:rPr>
                <w:delText xml:space="preserve"> Revised Recommen</w:delText>
              </w:r>
              <w:r w:rsidR="004E084A" w:rsidDel="009E1619">
                <w:rPr>
                  <w:sz w:val="20"/>
                </w:rPr>
                <w:delText>dation and Associated Guideline</w:delText>
              </w:r>
              <w:r w:rsidR="00835E08" w:rsidDel="009E1619">
                <w:rPr>
                  <w:sz w:val="20"/>
                </w:rPr>
                <w:delText>)</w:delText>
              </w:r>
            </w:del>
            <w:ins w:id="55" w:author="Eckhoff,Dirk" w:date="2020-10-16T15:59:00Z">
              <w:r w:rsidR="009E1619" w:rsidRPr="005D481F">
                <w:rPr>
                  <w:rFonts w:asciiTheme="minorHAnsi" w:hAnsiTheme="minorHAnsi" w:cstheme="minorHAnsi"/>
                  <w:sz w:val="20"/>
                  <w:szCs w:val="20"/>
                </w:rPr>
                <w:t>Review and update V-119 on the Implementation of Vessel Traffic Services (R0119) (Output to be a revised Recommendation and associated Guideline</w:t>
              </w:r>
              <w:r w:rsidR="009E1619">
                <w:rPr>
                  <w:rFonts w:asciiTheme="minorHAnsi" w:hAnsiTheme="minorHAnsi" w:cstheme="minorHAnsi"/>
                  <w:sz w:val="20"/>
                  <w:szCs w:val="20"/>
                </w:rPr>
                <w:t xml:space="preserve"> 1050 </w:t>
              </w:r>
              <w:r w:rsidR="009E1619" w:rsidRPr="00EF7D21">
                <w:rPr>
                  <w:rFonts w:asciiTheme="minorHAnsi" w:hAnsiTheme="minorHAnsi" w:cstheme="minorHAnsi"/>
                  <w:sz w:val="20"/>
                  <w:szCs w:val="20"/>
                </w:rPr>
                <w:t>on the Establishment of VTS</w:t>
              </w:r>
              <w:r w:rsidR="009E1619" w:rsidRPr="005D481F">
                <w:rPr>
                  <w:rFonts w:asciiTheme="minorHAnsi" w:hAnsiTheme="minorHAnsi" w:cstheme="minorHAnsi"/>
                  <w:sz w:val="20"/>
                  <w:szCs w:val="20"/>
                </w:rPr>
                <w:t>)</w:t>
              </w:r>
            </w:ins>
          </w:p>
          <w:p w14:paraId="7F1899B4" w14:textId="77777777" w:rsidR="00A7601A" w:rsidRPr="00FA738F" w:rsidRDefault="00A7601A" w:rsidP="001F0AF9">
            <w:pPr>
              <w:rPr>
                <w:i/>
              </w:rPr>
            </w:pPr>
            <w:r w:rsidRPr="00FA738F">
              <w:rPr>
                <w:i/>
                <w:sz w:val="16"/>
              </w:rPr>
              <w:t>(Propose a name for the task)</w:t>
            </w:r>
          </w:p>
        </w:tc>
      </w:tr>
      <w:tr w:rsidR="00A7601A" w:rsidRPr="00CB4CEA" w14:paraId="5EBAA2A5" w14:textId="77777777" w:rsidTr="001F0AF9">
        <w:trPr>
          <w:cantSplit/>
          <w:trHeight w:val="466"/>
        </w:trPr>
        <w:tc>
          <w:tcPr>
            <w:tcW w:w="2376" w:type="dxa"/>
          </w:tcPr>
          <w:p w14:paraId="7FC20789"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51A802F0" w14:textId="2510D609"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To update </w:t>
            </w:r>
            <w:r w:rsidRPr="004D6207">
              <w:rPr>
                <w:bCs/>
                <w:iCs/>
                <w:snapToGrid w:val="0"/>
                <w:sz w:val="20"/>
                <w:szCs w:val="20"/>
              </w:rPr>
              <w:t xml:space="preserve">IALA Recommendation </w:t>
            </w:r>
            <w:r>
              <w:rPr>
                <w:bCs/>
                <w:iCs/>
                <w:snapToGrid w:val="0"/>
                <w:sz w:val="20"/>
                <w:szCs w:val="20"/>
              </w:rPr>
              <w:t xml:space="preserve">V-119 </w:t>
            </w:r>
            <w:r w:rsidRPr="004D6207">
              <w:rPr>
                <w:bCs/>
                <w:iCs/>
                <w:snapToGrid w:val="0"/>
                <w:sz w:val="20"/>
                <w:szCs w:val="20"/>
              </w:rPr>
              <w:t>on the Implementation of Vessel Traffic Services</w:t>
            </w:r>
            <w:r>
              <w:rPr>
                <w:bCs/>
                <w:iCs/>
                <w:snapToGrid w:val="0"/>
                <w:sz w:val="20"/>
                <w:szCs w:val="20"/>
              </w:rPr>
              <w:t xml:space="preserve"> to ensure it provides an effective document to assist </w:t>
            </w:r>
            <w:r w:rsidRPr="009451C4">
              <w:rPr>
                <w:bCs/>
                <w:iCs/>
                <w:snapToGrid w:val="0"/>
                <w:sz w:val="20"/>
                <w:szCs w:val="20"/>
              </w:rPr>
              <w:t>Competent Authorities and VTS Authorities to implement and operate VTS in a globally harmonised manner</w:t>
            </w:r>
            <w:r>
              <w:rPr>
                <w:bCs/>
                <w:iCs/>
                <w:snapToGrid w:val="0"/>
                <w:sz w:val="20"/>
                <w:szCs w:val="20"/>
              </w:rPr>
              <w:t>.</w:t>
            </w:r>
          </w:p>
          <w:p w14:paraId="11EFE57F" w14:textId="46F08087" w:rsidR="00206762" w:rsidRDefault="002E495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Joint task with </w:t>
            </w:r>
            <w:r w:rsidR="00206762">
              <w:rPr>
                <w:bCs/>
                <w:iCs/>
                <w:snapToGrid w:val="0"/>
                <w:sz w:val="20"/>
                <w:szCs w:val="20"/>
              </w:rPr>
              <w:t>WG 2.</w:t>
            </w:r>
          </w:p>
          <w:p w14:paraId="358587E1"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111D46A" w14:textId="77777777" w:rsidTr="001F0AF9">
        <w:trPr>
          <w:cantSplit/>
          <w:trHeight w:val="402"/>
        </w:trPr>
        <w:tc>
          <w:tcPr>
            <w:tcW w:w="2376" w:type="dxa"/>
          </w:tcPr>
          <w:p w14:paraId="38FE80F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16A64239" w14:textId="58B7C0BD"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release of an updated IALA</w:t>
            </w:r>
            <w:r w:rsidRPr="009A1D03">
              <w:rPr>
                <w:bCs/>
                <w:iCs/>
                <w:snapToGrid w:val="0"/>
                <w:sz w:val="20"/>
                <w:szCs w:val="20"/>
              </w:rPr>
              <w:t xml:space="preserve"> Recommendation </w:t>
            </w:r>
            <w:r>
              <w:rPr>
                <w:bCs/>
                <w:iCs/>
                <w:snapToGrid w:val="0"/>
                <w:sz w:val="20"/>
                <w:szCs w:val="20"/>
              </w:rPr>
              <w:t xml:space="preserve">and associated Guideline consistent with the IALA document structure. </w:t>
            </w:r>
          </w:p>
          <w:p w14:paraId="03474AEB"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78075DCB" w14:textId="77777777" w:rsidTr="001F0AF9">
        <w:trPr>
          <w:cantSplit/>
          <w:trHeight w:val="402"/>
        </w:trPr>
        <w:tc>
          <w:tcPr>
            <w:tcW w:w="2376" w:type="dxa"/>
          </w:tcPr>
          <w:p w14:paraId="040EC573"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45B976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existing </w:t>
            </w:r>
            <w:r w:rsidRPr="00B055D8">
              <w:rPr>
                <w:bCs/>
                <w:iCs/>
                <w:snapToGrid w:val="0"/>
                <w:sz w:val="20"/>
                <w:szCs w:val="20"/>
              </w:rPr>
              <w:t xml:space="preserve">Recommendation </w:t>
            </w:r>
            <w:r>
              <w:rPr>
                <w:bCs/>
                <w:iCs/>
                <w:snapToGrid w:val="0"/>
                <w:sz w:val="20"/>
                <w:szCs w:val="20"/>
              </w:rPr>
              <w:t>is in need of a major update to reflect changes in VTS since it was last updated in 2009 to ensure it continues:</w:t>
            </w:r>
          </w:p>
          <w:p w14:paraId="76F8E09D" w14:textId="77777777" w:rsidR="00A7601A" w:rsidRDefault="00A7601A" w:rsidP="001F0AF9">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2D222A">
              <w:rPr>
                <w:rFonts w:eastAsia="Times New Roman" w:cs="Times New Roman"/>
                <w:bCs/>
                <w:iCs/>
                <w:snapToGrid w:val="0"/>
                <w:sz w:val="20"/>
                <w:szCs w:val="20"/>
              </w:rPr>
              <w:t>o provide appropriate guidance for Competent Authorities and VTS Authorities to implement and operate</w:t>
            </w:r>
            <w:r>
              <w:rPr>
                <w:rFonts w:eastAsia="Times New Roman" w:cs="Times New Roman"/>
                <w:bCs/>
                <w:iCs/>
                <w:snapToGrid w:val="0"/>
                <w:sz w:val="20"/>
                <w:szCs w:val="20"/>
              </w:rPr>
              <w:t xml:space="preserve"> VTS in</w:t>
            </w:r>
            <w:r w:rsidRPr="002D222A">
              <w:rPr>
                <w:rFonts w:eastAsia="Times New Roman" w:cs="Times New Roman"/>
                <w:bCs/>
                <w:iCs/>
                <w:snapToGrid w:val="0"/>
                <w:sz w:val="20"/>
                <w:szCs w:val="20"/>
              </w:rPr>
              <w:t xml:space="preserve"> a globally harmonised manner consistent with 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p>
          <w:p w14:paraId="44CDCF8F" w14:textId="77777777" w:rsidR="00A7601A" w:rsidRPr="002D222A" w:rsidRDefault="00A7601A" w:rsidP="001F0AF9">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To m</w:t>
            </w:r>
            <w:r w:rsidRPr="002D222A">
              <w:rPr>
                <w:rFonts w:eastAsia="Times New Roman" w:cs="Times New Roman"/>
                <w:bCs/>
                <w:iCs/>
                <w:snapToGrid w:val="0"/>
                <w:sz w:val="20"/>
                <w:szCs w:val="20"/>
              </w:rPr>
              <w:t>inimise any possible confusion to masters transiting between VTSs</w:t>
            </w:r>
          </w:p>
          <w:p w14:paraId="26A089C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changes the revised guidance needs to reflect includes:</w:t>
            </w:r>
          </w:p>
          <w:p w14:paraId="77D24F30" w14:textId="77777777" w:rsidR="00A7601A" w:rsidRPr="005A6C51" w:rsidRDefault="00A7601A" w:rsidP="001F0AF9">
            <w:pPr>
              <w:pStyle w:val="ListParagraph"/>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w:t>
            </w:r>
            <w:r w:rsidRPr="005A6C51">
              <w:rPr>
                <w:rFonts w:eastAsia="Times New Roman" w:cs="Times New Roman"/>
                <w:bCs/>
                <w:iCs/>
                <w:snapToGrid w:val="0"/>
                <w:sz w:val="20"/>
                <w:szCs w:val="20"/>
              </w:rPr>
              <w:t xml:space="preserve"> new IALA document Structure</w:t>
            </w:r>
          </w:p>
          <w:p w14:paraId="5A34D19B" w14:textId="77777777" w:rsidR="00A7601A" w:rsidRDefault="00A7601A" w:rsidP="001F0AF9">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Revised / updated IALA guidance produced since 2009, such as:</w:t>
            </w:r>
          </w:p>
          <w:p w14:paraId="375A1A2D" w14:textId="77777777" w:rsidR="00A7601A" w:rsidRPr="008039FE"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V-128</w:t>
            </w:r>
            <w:r>
              <w:t xml:space="preserve"> </w:t>
            </w:r>
            <w:r w:rsidRPr="008039FE">
              <w:rPr>
                <w:rFonts w:eastAsia="Times New Roman" w:cs="Times New Roman"/>
                <w:bCs/>
                <w:iCs/>
                <w:snapToGrid w:val="0"/>
                <w:sz w:val="20"/>
                <w:szCs w:val="20"/>
              </w:rPr>
              <w:t>on Operational and Technical Performance Requirements for VTS Equipment</w:t>
            </w:r>
          </w:p>
          <w:p w14:paraId="16AAF549" w14:textId="77777777" w:rsidR="00A7601A" w:rsidRPr="008039FE"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O-134 on the IALA Risk Management Tool for</w:t>
            </w:r>
            <w:r>
              <w:rPr>
                <w:rFonts w:eastAsia="Times New Roman" w:cs="Times New Roman"/>
                <w:bCs/>
                <w:iCs/>
                <w:snapToGrid w:val="0"/>
                <w:sz w:val="20"/>
                <w:szCs w:val="20"/>
              </w:rPr>
              <w:t xml:space="preserve"> </w:t>
            </w:r>
            <w:r w:rsidRPr="008039FE">
              <w:rPr>
                <w:rFonts w:eastAsia="Times New Roman" w:cs="Times New Roman"/>
                <w:bCs/>
                <w:iCs/>
                <w:snapToGrid w:val="0"/>
                <w:sz w:val="20"/>
                <w:szCs w:val="20"/>
              </w:rPr>
              <w:t>Ports and Restricted Waterways</w:t>
            </w:r>
          </w:p>
          <w:p w14:paraId="3790A931" w14:textId="77777777" w:rsidR="00A7601A" w:rsidRDefault="00A7601A" w:rsidP="001F0AF9">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IALA guidance released since 2009, such as:</w:t>
            </w:r>
          </w:p>
          <w:p w14:paraId="43B79511" w14:textId="77777777" w:rsidR="00A7601A"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Guideline 1101 on Auditing and Assessing VTS</w:t>
            </w:r>
          </w:p>
          <w:p w14:paraId="74DE85F7" w14:textId="77777777" w:rsidR="00A7601A"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 xml:space="preserve">Guideline 1089 </w:t>
            </w:r>
            <w:r>
              <w:rPr>
                <w:rFonts w:eastAsia="Times New Roman" w:cs="Times New Roman"/>
                <w:bCs/>
                <w:iCs/>
                <w:snapToGrid w:val="0"/>
                <w:sz w:val="20"/>
                <w:szCs w:val="20"/>
              </w:rPr>
              <w:t>on</w:t>
            </w:r>
            <w:r w:rsidRPr="008039FE">
              <w:rPr>
                <w:rFonts w:eastAsia="Times New Roman" w:cs="Times New Roman"/>
                <w:bCs/>
                <w:iCs/>
                <w:snapToGrid w:val="0"/>
                <w:sz w:val="20"/>
                <w:szCs w:val="20"/>
              </w:rPr>
              <w:t xml:space="preserve"> Provision of Vessel Traffic Services (INS, TOS &amp; NAS)</w:t>
            </w:r>
          </w:p>
          <w:p w14:paraId="17C637F0" w14:textId="77777777" w:rsidR="00A7601A"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Guideline </w:t>
            </w:r>
            <w:r w:rsidRPr="008039FE">
              <w:rPr>
                <w:rFonts w:eastAsia="Times New Roman" w:cs="Times New Roman"/>
                <w:bCs/>
                <w:iCs/>
                <w:snapToGrid w:val="0"/>
                <w:sz w:val="20"/>
                <w:szCs w:val="20"/>
              </w:rPr>
              <w:t xml:space="preserve">1115 on </w:t>
            </w:r>
            <w:r>
              <w:rPr>
                <w:rFonts w:eastAsia="Times New Roman" w:cs="Times New Roman"/>
                <w:bCs/>
                <w:iCs/>
                <w:snapToGrid w:val="0"/>
                <w:sz w:val="20"/>
                <w:szCs w:val="20"/>
              </w:rPr>
              <w:t>Preparing for a</w:t>
            </w:r>
            <w:r w:rsidRPr="008039FE">
              <w:rPr>
                <w:rFonts w:eastAsia="Times New Roman" w:cs="Times New Roman"/>
                <w:bCs/>
                <w:iCs/>
                <w:snapToGrid w:val="0"/>
                <w:sz w:val="20"/>
                <w:szCs w:val="20"/>
              </w:rPr>
              <w:t xml:space="preserve">n </w:t>
            </w:r>
            <w:r>
              <w:rPr>
                <w:rFonts w:eastAsia="Times New Roman" w:cs="Times New Roman"/>
                <w:bCs/>
                <w:iCs/>
                <w:snapToGrid w:val="0"/>
                <w:sz w:val="20"/>
                <w:szCs w:val="20"/>
              </w:rPr>
              <w:t>IMO</w:t>
            </w:r>
            <w:r w:rsidRPr="008039FE">
              <w:rPr>
                <w:rFonts w:eastAsia="Times New Roman" w:cs="Times New Roman"/>
                <w:bCs/>
                <w:iCs/>
                <w:snapToGrid w:val="0"/>
                <w:sz w:val="20"/>
                <w:szCs w:val="20"/>
              </w:rPr>
              <w:t xml:space="preserve"> Member State Audit Scheme (IMSAS) </w:t>
            </w:r>
            <w:r>
              <w:rPr>
                <w:rFonts w:eastAsia="Times New Roman" w:cs="Times New Roman"/>
                <w:bCs/>
                <w:iCs/>
                <w:snapToGrid w:val="0"/>
                <w:sz w:val="20"/>
                <w:szCs w:val="20"/>
              </w:rPr>
              <w:t>o</w:t>
            </w:r>
            <w:r w:rsidRPr="008039FE">
              <w:rPr>
                <w:rFonts w:eastAsia="Times New Roman" w:cs="Times New Roman"/>
                <w:bCs/>
                <w:iCs/>
                <w:snapToGrid w:val="0"/>
                <w:sz w:val="20"/>
                <w:szCs w:val="20"/>
              </w:rPr>
              <w:t>n Vessel Traffic Services</w:t>
            </w:r>
          </w:p>
          <w:p w14:paraId="2A5CB88C" w14:textId="77777777" w:rsidR="00A7601A" w:rsidRPr="009451C4"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Further, many national members have expressed concerns that the existing document is cumbersome and difficult to understand/give effect to in the implementation of VTS.</w:t>
            </w:r>
          </w:p>
          <w:p w14:paraId="42209BD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1BEB54B0" w14:textId="77777777" w:rsidTr="001F0AF9">
        <w:trPr>
          <w:cantSplit/>
          <w:trHeight w:val="854"/>
        </w:trPr>
        <w:tc>
          <w:tcPr>
            <w:tcW w:w="2376" w:type="dxa"/>
          </w:tcPr>
          <w:p w14:paraId="4DA63B04"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Strategic Alignment</w:t>
            </w:r>
          </w:p>
          <w:p w14:paraId="7D32F578"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70007D0" w14:textId="77777777" w:rsidR="00A7601A" w:rsidRDefault="00A7601A" w:rsidP="001F0AF9">
            <w:pPr>
              <w:pStyle w:val="BodyText3"/>
              <w:spacing w:before="120"/>
              <w:ind w:left="0"/>
              <w:jc w:val="both"/>
              <w:rPr>
                <w:i w:val="0"/>
                <w:sz w:val="20"/>
              </w:rPr>
            </w:pPr>
            <w:r w:rsidRPr="00A11A2E">
              <w:rPr>
                <w:b/>
                <w:i w:val="0"/>
                <w:sz w:val="20"/>
              </w:rPr>
              <w:t>Goal</w:t>
            </w:r>
            <w:r w:rsidRPr="00A11A2E">
              <w:rPr>
                <w:i w:val="0"/>
                <w:sz w:val="20"/>
              </w:rPr>
              <w:t xml:space="preserve"> </w:t>
            </w:r>
          </w:p>
          <w:p w14:paraId="47387CEC" w14:textId="77777777" w:rsidR="00A7601A" w:rsidRDefault="00A7601A" w:rsidP="001F0AF9">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5D1D32B7" w14:textId="77777777" w:rsidR="00A7601A" w:rsidRDefault="00A7601A" w:rsidP="001F0AF9">
            <w:pPr>
              <w:pStyle w:val="BodyText3"/>
              <w:spacing w:before="120"/>
              <w:ind w:left="0"/>
              <w:jc w:val="both"/>
              <w:rPr>
                <w:b/>
                <w:i w:val="0"/>
                <w:sz w:val="20"/>
              </w:rPr>
            </w:pPr>
            <w:r w:rsidRPr="00A11A2E">
              <w:rPr>
                <w:b/>
                <w:i w:val="0"/>
                <w:sz w:val="20"/>
              </w:rPr>
              <w:t>Strategy</w:t>
            </w:r>
          </w:p>
          <w:p w14:paraId="442F6D2C" w14:textId="77777777" w:rsidR="00A7601A" w:rsidRPr="00B47A0E" w:rsidRDefault="00A7601A" w:rsidP="001F0AF9">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6A7C10E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34A0E7DA"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601A" w:rsidRPr="00CB4CEA" w14:paraId="21BD46E2" w14:textId="77777777" w:rsidTr="001F0AF9">
        <w:trPr>
          <w:cantSplit/>
          <w:trHeight w:val="615"/>
        </w:trPr>
        <w:tc>
          <w:tcPr>
            <w:tcW w:w="2376" w:type="dxa"/>
          </w:tcPr>
          <w:p w14:paraId="2E1CAA2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1CB82EDA"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0EA19C4" w14:textId="77777777" w:rsidR="00A7601A" w:rsidRPr="00480907" w:rsidRDefault="00A7601A"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FEB535E" w14:textId="77777777" w:rsidR="00A7601A" w:rsidRDefault="00A7601A"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51E9E47C" w14:textId="77777777" w:rsidR="00A7601A" w:rsidRDefault="00A7601A"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14EF50C0" w14:textId="52CB2A3B" w:rsidR="00A7601A" w:rsidRDefault="00534901"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Evaluate</w:t>
            </w:r>
            <w:r w:rsidR="00A7601A">
              <w:rPr>
                <w:rFonts w:eastAsia="Times New Roman" w:cs="Times New Roman"/>
                <w:bCs/>
                <w:iCs/>
                <w:snapToGrid w:val="0"/>
                <w:sz w:val="20"/>
                <w:szCs w:val="20"/>
              </w:rPr>
              <w:t xml:space="preserve"> the need for the guidance to include any additional components such as:</w:t>
            </w:r>
          </w:p>
          <w:p w14:paraId="3BF99836" w14:textId="77777777" w:rsidR="00A7601A" w:rsidRDefault="00A7601A" w:rsidP="001F0AF9">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71512DE0" w14:textId="77777777" w:rsidR="00A7601A" w:rsidRPr="00480907" w:rsidRDefault="00A7601A" w:rsidP="001F0AF9">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5259D78B"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AEE25C"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F2ECEB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569951D3" w14:textId="77777777" w:rsidTr="001F0AF9">
        <w:trPr>
          <w:cantSplit/>
          <w:trHeight w:val="1399"/>
        </w:trPr>
        <w:tc>
          <w:tcPr>
            <w:tcW w:w="2376" w:type="dxa"/>
          </w:tcPr>
          <w:p w14:paraId="7554FE00"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8A14527" w14:textId="77777777" w:rsidR="00A7601A" w:rsidRDefault="00A7601A" w:rsidP="001F0AF9">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Review of V-119 to identify content</w:t>
            </w:r>
            <w:r>
              <w:rPr>
                <w:rFonts w:eastAsia="Times New Roman" w:cs="Times New Roman"/>
                <w:bCs/>
                <w:iCs/>
                <w:snapToGrid w:val="0"/>
                <w:sz w:val="20"/>
                <w:szCs w:val="20"/>
              </w:rPr>
              <w:t>:</w:t>
            </w:r>
          </w:p>
          <w:p w14:paraId="3DE6CC73" w14:textId="77777777" w:rsidR="00A7601A" w:rsidRDefault="00A7601A" w:rsidP="001F0AF9">
            <w:pPr>
              <w:pStyle w:val="ListParagraph"/>
              <w:widowControl w:val="0"/>
              <w:numPr>
                <w:ilvl w:val="1"/>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That</w:t>
            </w:r>
            <w:r w:rsidRPr="0083661F">
              <w:rPr>
                <w:rFonts w:eastAsia="Times New Roman" w:cs="Times New Roman"/>
                <w:bCs/>
                <w:iCs/>
                <w:snapToGrid w:val="0"/>
                <w:sz w:val="20"/>
                <w:szCs w:val="20"/>
              </w:rPr>
              <w:t xml:space="preserve"> is dated/inconsistent with other Recommendations and Guidelines</w:t>
            </w:r>
            <w:r>
              <w:rPr>
                <w:rFonts w:eastAsia="Times New Roman" w:cs="Times New Roman"/>
                <w:bCs/>
                <w:iCs/>
                <w:snapToGrid w:val="0"/>
                <w:sz w:val="20"/>
                <w:szCs w:val="20"/>
              </w:rPr>
              <w:t>;</w:t>
            </w:r>
            <w:r w:rsidRPr="0083661F">
              <w:rPr>
                <w:rFonts w:eastAsia="Times New Roman" w:cs="Times New Roman"/>
                <w:bCs/>
                <w:iCs/>
                <w:snapToGrid w:val="0"/>
                <w:sz w:val="20"/>
                <w:szCs w:val="20"/>
              </w:rPr>
              <w:t xml:space="preserve"> and</w:t>
            </w:r>
            <w:r>
              <w:rPr>
                <w:rFonts w:eastAsia="Times New Roman" w:cs="Times New Roman"/>
                <w:bCs/>
                <w:iCs/>
                <w:snapToGrid w:val="0"/>
                <w:sz w:val="20"/>
                <w:szCs w:val="20"/>
              </w:rPr>
              <w:t>/or</w:t>
            </w:r>
          </w:p>
          <w:p w14:paraId="5A3E251A" w14:textId="77777777" w:rsidR="00A7601A" w:rsidRPr="0083661F" w:rsidRDefault="00A7601A" w:rsidP="001F0AF9">
            <w:pPr>
              <w:pStyle w:val="ListParagraph"/>
              <w:widowControl w:val="0"/>
              <w:numPr>
                <w:ilvl w:val="1"/>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83661F">
              <w:rPr>
                <w:rFonts w:eastAsia="Times New Roman" w:cs="Times New Roman"/>
                <w:bCs/>
                <w:iCs/>
                <w:snapToGrid w:val="0"/>
                <w:sz w:val="20"/>
                <w:szCs w:val="20"/>
              </w:rPr>
              <w:t>hat is not currently included but should be</w:t>
            </w:r>
            <w:r>
              <w:rPr>
                <w:rFonts w:eastAsia="Times New Roman" w:cs="Times New Roman"/>
                <w:bCs/>
                <w:iCs/>
                <w:snapToGrid w:val="0"/>
                <w:sz w:val="20"/>
                <w:szCs w:val="20"/>
              </w:rPr>
              <w:t>.</w:t>
            </w:r>
          </w:p>
          <w:p w14:paraId="1D2241AC" w14:textId="77777777" w:rsidR="00A7601A" w:rsidRPr="0083661F" w:rsidRDefault="00A7601A" w:rsidP="001F0AF9">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Prepare revised Recommendation consistent with new IALA document structure and associated Guideline/s</w:t>
            </w:r>
            <w:r>
              <w:rPr>
                <w:rFonts w:eastAsia="Times New Roman" w:cs="Times New Roman"/>
                <w:bCs/>
                <w:iCs/>
                <w:snapToGrid w:val="0"/>
                <w:sz w:val="20"/>
                <w:szCs w:val="20"/>
              </w:rPr>
              <w:t>.</w:t>
            </w:r>
          </w:p>
          <w:p w14:paraId="463E1430" w14:textId="77777777" w:rsidR="00A7601A" w:rsidRPr="0083661F" w:rsidRDefault="00A7601A" w:rsidP="001F0AF9">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Submit revised documentation to Council for approval</w:t>
            </w:r>
            <w:r>
              <w:rPr>
                <w:rFonts w:eastAsia="Times New Roman" w:cs="Times New Roman"/>
                <w:bCs/>
                <w:iCs/>
                <w:snapToGrid w:val="0"/>
                <w:sz w:val="20"/>
                <w:szCs w:val="20"/>
              </w:rPr>
              <w:t>.</w:t>
            </w:r>
          </w:p>
        </w:tc>
      </w:tr>
      <w:tr w:rsidR="00A7601A" w:rsidRPr="00696A73" w14:paraId="4DD9FB6E" w14:textId="77777777" w:rsidTr="001F0AF9">
        <w:trPr>
          <w:cantSplit/>
          <w:trHeight w:val="659"/>
        </w:trPr>
        <w:tc>
          <w:tcPr>
            <w:tcW w:w="2376" w:type="dxa"/>
          </w:tcPr>
          <w:p w14:paraId="52E4E411"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320E46E7" w14:textId="77777777" w:rsidR="00A7601A" w:rsidRDefault="00A7601A" w:rsidP="001F0AF9">
            <w:pPr>
              <w:pStyle w:val="BodyText3"/>
              <w:spacing w:before="120"/>
              <w:ind w:left="0"/>
              <w:jc w:val="both"/>
              <w:rPr>
                <w:sz w:val="20"/>
                <w:lang w:val="en-CA"/>
              </w:rPr>
            </w:pPr>
            <w:r>
              <w:rPr>
                <w:sz w:val="20"/>
                <w:lang w:val="en-CA"/>
              </w:rPr>
              <w:t>Session number:</w:t>
            </w:r>
          </w:p>
          <w:p w14:paraId="68C2E6E1" w14:textId="77777777" w:rsidR="00A7601A" w:rsidRDefault="00A7601A"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06016" behindDoc="0" locked="0" layoutInCell="1" allowOverlap="1" wp14:anchorId="539F2FFF" wp14:editId="6B73F2ED">
                      <wp:simplePos x="0" y="0"/>
                      <wp:positionH relativeFrom="column">
                        <wp:posOffset>645160</wp:posOffset>
                      </wp:positionH>
                      <wp:positionV relativeFrom="paragraph">
                        <wp:posOffset>168910</wp:posOffset>
                      </wp:positionV>
                      <wp:extent cx="274320" cy="274320"/>
                      <wp:effectExtent l="8890" t="10160" r="12065" b="10795"/>
                      <wp:wrapNone/>
                      <wp:docPr id="36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90C0EC" w14:textId="041C860B" w:rsidR="001C5478" w:rsidRPr="005F1945" w:rsidRDefault="001C5478"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F2FFF" id="Rectangle 367" o:spid="_x0000_s1032" style="position:absolute;left:0;text-align:left;margin-left:50.8pt;margin-top:13.3pt;width:21.6pt;height:21.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nkB9KQIAAFEEAAAOAAAAAAAAAAAAAAAAAC4CAABkcnMvZTJv&#10;RG9jLnhtbFBLAQItABQABgAIAAAAIQAvRow13QAAAAkBAAAPAAAAAAAAAAAAAAAAAIMEAABkcnMv&#10;ZG93bnJldi54bWxQSwUGAAAAAAQABADzAAAAjQUAAAAA&#10;">
                      <v:textbox>
                        <w:txbxContent>
                          <w:p w14:paraId="2290C0EC" w14:textId="041C860B" w:rsidR="001C5478" w:rsidRPr="005F1945" w:rsidRDefault="001C5478" w:rsidP="00A7601A">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04992" behindDoc="0" locked="0" layoutInCell="1" allowOverlap="1" wp14:anchorId="5180FC8F" wp14:editId="5A3B4C22">
                      <wp:simplePos x="0" y="0"/>
                      <wp:positionH relativeFrom="column">
                        <wp:posOffset>1219200</wp:posOffset>
                      </wp:positionH>
                      <wp:positionV relativeFrom="paragraph">
                        <wp:posOffset>168910</wp:posOffset>
                      </wp:positionV>
                      <wp:extent cx="274320" cy="274320"/>
                      <wp:effectExtent l="0" t="0" r="11430" b="11430"/>
                      <wp:wrapNone/>
                      <wp:docPr id="368"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45D675" w14:textId="4B3285B6" w:rsidR="001C5478" w:rsidRDefault="001C5478" w:rsidP="00A7601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0FC8F" id="Rectangle 368" o:spid="_x0000_s1033" style="position:absolute;left:0;text-align:left;margin-left:96pt;margin-top:13.3pt;width:21.6pt;height:21.6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oPpqxKAIAAFEEAAAOAAAAAAAAAAAAAAAAAC4CAABkcnMvZTJv&#10;RG9jLnhtbFBLAQItABQABgAIAAAAIQDP0zhp3gAAAAkBAAAPAAAAAAAAAAAAAAAAAIIEAABkcnMv&#10;ZG93bnJldi54bWxQSwUGAAAAAAQABADzAAAAjQUAAAAA&#10;">
                      <v:textbox>
                        <w:txbxContent>
                          <w:p w14:paraId="2645D675" w14:textId="4B3285B6" w:rsidR="001C5478" w:rsidRDefault="001C5478" w:rsidP="00A7601A">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03968" behindDoc="0" locked="0" layoutInCell="1" allowOverlap="1" wp14:anchorId="4991BD05" wp14:editId="2FE48CB1">
                      <wp:simplePos x="0" y="0"/>
                      <wp:positionH relativeFrom="column">
                        <wp:posOffset>1793240</wp:posOffset>
                      </wp:positionH>
                      <wp:positionV relativeFrom="paragraph">
                        <wp:posOffset>168910</wp:posOffset>
                      </wp:positionV>
                      <wp:extent cx="274320" cy="274320"/>
                      <wp:effectExtent l="0" t="0" r="11430" b="11430"/>
                      <wp:wrapNone/>
                      <wp:docPr id="369"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410D3C" w14:textId="39969775" w:rsidR="001C5478" w:rsidRPr="00AC3091" w:rsidRDefault="001C5478" w:rsidP="00A7601A">
                                  <w:pPr>
                                    <w:jc w:val="center"/>
                                    <w:rPr>
                                      <w:lang w:val="de-DE"/>
                                    </w:rPr>
                                  </w:pPr>
                                  <w:del w:id="56" w:author="Eckhoff,Dirk" w:date="2020-10-16T16:01:00Z">
                                    <w:r w:rsidDel="009E1619">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1BD05" id="Rectangle 369" o:spid="_x0000_s1034" style="position:absolute;left:0;text-align:left;margin-left:141.2pt;margin-top:13.3pt;width:21.6pt;height:21.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qPMVikCAABRBAAADgAAAAAAAAAAAAAAAAAuAgAAZHJzL2Uy&#10;b0RvYy54bWxQSwECLQAUAAYACAAAACEAEuX8O94AAAAJAQAADwAAAAAAAAAAAAAAAACDBAAAZHJz&#10;L2Rvd25yZXYueG1sUEsFBgAAAAAEAAQA8wAAAI4FAAAAAA==&#10;">
                      <v:textbox>
                        <w:txbxContent>
                          <w:p w14:paraId="60410D3C" w14:textId="39969775" w:rsidR="001C5478" w:rsidRPr="00AC3091" w:rsidRDefault="001C5478" w:rsidP="00A7601A">
                            <w:pPr>
                              <w:jc w:val="center"/>
                              <w:rPr>
                                <w:lang w:val="de-DE"/>
                              </w:rPr>
                            </w:pPr>
                            <w:del w:id="57" w:author="Eckhoff,Dirk" w:date="2020-10-16T16:01:00Z">
                              <w:r w:rsidDel="009E1619">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602944" behindDoc="0" locked="0" layoutInCell="1" allowOverlap="1" wp14:anchorId="5380B02B" wp14:editId="6DF6420F">
                      <wp:simplePos x="0" y="0"/>
                      <wp:positionH relativeFrom="column">
                        <wp:posOffset>2399665</wp:posOffset>
                      </wp:positionH>
                      <wp:positionV relativeFrom="paragraph">
                        <wp:posOffset>168910</wp:posOffset>
                      </wp:positionV>
                      <wp:extent cx="274320" cy="274320"/>
                      <wp:effectExtent l="0" t="0" r="11430" b="11430"/>
                      <wp:wrapNone/>
                      <wp:docPr id="370" name="Rectangl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A5A29F" w14:textId="1F7D1065" w:rsidR="001C5478" w:rsidRPr="00AC3091" w:rsidRDefault="001C5478"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0B02B" id="Rectangle 370" o:spid="_x0000_s1035" style="position:absolute;left:0;text-align:left;margin-left:188.95pt;margin-top:13.3pt;width:21.6pt;height:21.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kbaK9igCAABRBAAADgAAAAAAAAAAAAAAAAAuAgAAZHJzL2Uy&#10;b0RvYy54bWxQSwECLQAUAAYACAAAACEAG37jl98AAAAJAQAADwAAAAAAAAAAAAAAAACCBAAAZHJz&#10;L2Rvd25yZXYueG1sUEsFBgAAAAAEAAQA8wAAAI4FAAAAAA==&#10;">
                      <v:textbox>
                        <w:txbxContent>
                          <w:p w14:paraId="3AA5A29F" w14:textId="1F7D1065" w:rsidR="001C5478" w:rsidRPr="00AC3091" w:rsidRDefault="001C5478" w:rsidP="00A7601A">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01920" behindDoc="0" locked="0" layoutInCell="1" allowOverlap="1" wp14:anchorId="2FA77644" wp14:editId="1B511889">
                      <wp:simplePos x="0" y="0"/>
                      <wp:positionH relativeFrom="column">
                        <wp:posOffset>3072130</wp:posOffset>
                      </wp:positionH>
                      <wp:positionV relativeFrom="paragraph">
                        <wp:posOffset>168910</wp:posOffset>
                      </wp:positionV>
                      <wp:extent cx="274320" cy="274320"/>
                      <wp:effectExtent l="0" t="0" r="11430" b="11430"/>
                      <wp:wrapNone/>
                      <wp:docPr id="371" name="Rectangle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5C6FD8" w14:textId="1BEAB7B4" w:rsidR="001C5478" w:rsidRPr="00AC3091" w:rsidRDefault="001C5478"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77644" id="Rectangle 371" o:spid="_x0000_s1036" style="position:absolute;left:0;text-align:left;margin-left:241.9pt;margin-top:13.3pt;width:21.6pt;height:21.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1e3hBygCAABSBAAADgAAAAAAAAAAAAAAAAAuAgAAZHJzL2Uy&#10;b0RvYy54bWxQSwECLQAUAAYACAAAACEAVTntIN8AAAAJAQAADwAAAAAAAAAAAAAAAACCBAAAZHJz&#10;L2Rvd25yZXYueG1sUEsFBgAAAAAEAAQA8wAAAI4FAAAAAA==&#10;">
                      <v:textbox>
                        <w:txbxContent>
                          <w:p w14:paraId="7F5C6FD8" w14:textId="1BEAB7B4" w:rsidR="001C5478" w:rsidRPr="00AC3091" w:rsidRDefault="001C5478" w:rsidP="00A7601A">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99872" behindDoc="0" locked="0" layoutInCell="1" allowOverlap="1" wp14:anchorId="72234A5C" wp14:editId="11270694">
                      <wp:simplePos x="0" y="0"/>
                      <wp:positionH relativeFrom="column">
                        <wp:posOffset>3834765</wp:posOffset>
                      </wp:positionH>
                      <wp:positionV relativeFrom="paragraph">
                        <wp:posOffset>168910</wp:posOffset>
                      </wp:positionV>
                      <wp:extent cx="274320" cy="274320"/>
                      <wp:effectExtent l="0" t="0" r="11430" b="11430"/>
                      <wp:wrapNone/>
                      <wp:docPr id="372"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BB99E" w14:textId="562FCBC1" w:rsidR="001C5478" w:rsidRPr="00AC3091" w:rsidRDefault="001C5478"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34A5C" id="Rectangle 372" o:spid="_x0000_s1037" style="position:absolute;left:0;text-align:left;margin-left:301.95pt;margin-top:13.3pt;width:21.6pt;height:21.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r8l7YSgCAABSBAAADgAAAAAAAAAAAAAAAAAuAgAAZHJzL2Uy&#10;b0RvYy54bWxQSwECLQAUAAYACAAAACEAJynVK98AAAAJAQAADwAAAAAAAAAAAAAAAACCBAAAZHJz&#10;L2Rvd25yZXYueG1sUEsFBgAAAAAEAAQA8wAAAI4FAAAAAA==&#10;">
                      <v:textbox>
                        <w:txbxContent>
                          <w:p w14:paraId="183BB99E" w14:textId="562FCBC1" w:rsidR="001C5478" w:rsidRPr="00AC3091" w:rsidRDefault="001C5478" w:rsidP="00A7601A">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07040" behindDoc="0" locked="0" layoutInCell="1" allowOverlap="1" wp14:anchorId="4BA31230" wp14:editId="21342832">
                      <wp:simplePos x="0" y="0"/>
                      <wp:positionH relativeFrom="column">
                        <wp:posOffset>31750</wp:posOffset>
                      </wp:positionH>
                      <wp:positionV relativeFrom="paragraph">
                        <wp:posOffset>168910</wp:posOffset>
                      </wp:positionV>
                      <wp:extent cx="274320" cy="274320"/>
                      <wp:effectExtent l="5080" t="10160" r="6350" b="10795"/>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4C9786" w14:textId="77777777" w:rsidR="001C5478" w:rsidRPr="005F1945" w:rsidRDefault="001C5478"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31230" id="Rectangle 373" o:spid="_x0000_s1038" style="position:absolute;left:0;text-align:left;margin-left:2.5pt;margin-top:13.3pt;width:21.6pt;height:21.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c/2KQIAAFI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jFz/YpAgAAUgQAAA4AAAAAAAAAAAAAAAAALgIAAGRycy9lMm9E&#10;b2MueG1sUEsBAi0AFAAGAAgAAAAhAFO2BG3cAAAABgEAAA8AAAAAAAAAAAAAAAAAgwQAAGRycy9k&#10;b3ducmV2LnhtbFBLBQYAAAAABAAEAPMAAACMBQAAAAA=&#10;">
                      <v:textbox>
                        <w:txbxContent>
                          <w:p w14:paraId="464C9786" w14:textId="77777777" w:rsidR="001C5478" w:rsidRPr="005F1945" w:rsidRDefault="001C5478" w:rsidP="00A7601A">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82033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659608E"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0E5C6A7A" w14:textId="77777777" w:rsidTr="001F0AF9">
        <w:trPr>
          <w:cantSplit/>
          <w:trHeight w:val="342"/>
        </w:trPr>
        <w:tc>
          <w:tcPr>
            <w:tcW w:w="2376" w:type="dxa"/>
            <w:shd w:val="clear" w:color="auto" w:fill="DDD9C3" w:themeFill="background2" w:themeFillShade="E6"/>
          </w:tcPr>
          <w:p w14:paraId="3E8F8E9E"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45F0D3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D8A5A81" w14:textId="77777777" w:rsidR="00A7601A" w:rsidRPr="00DC2E42" w:rsidRDefault="00A7601A" w:rsidP="001F0AF9">
            <w:pPr>
              <w:pStyle w:val="ListParagraph"/>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DC2E42">
              <w:rPr>
                <w:bCs/>
                <w:iCs/>
                <w:snapToGrid w:val="0"/>
                <w:sz w:val="20"/>
                <w:szCs w:val="20"/>
              </w:rPr>
              <w:t xml:space="preserve">Proposed by Committee at VTS43 </w:t>
            </w:r>
          </w:p>
          <w:p w14:paraId="6FBF062A" w14:textId="77777777" w:rsidR="00A7601A" w:rsidRPr="00DC2E42" w:rsidRDefault="00A7601A" w:rsidP="001F0AF9">
            <w:pPr>
              <w:pStyle w:val="ListParagraph"/>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C2E42">
              <w:rPr>
                <w:bCs/>
                <w:iCs/>
                <w:snapToGrid w:val="0"/>
                <w:sz w:val="20"/>
                <w:szCs w:val="20"/>
              </w:rPr>
              <w:t>V-119 has not been updated since 2009.</w:t>
            </w:r>
          </w:p>
        </w:tc>
      </w:tr>
      <w:tr w:rsidR="00A7601A" w:rsidRPr="00696A73" w14:paraId="0D1BA155" w14:textId="77777777" w:rsidTr="001F0AF9">
        <w:trPr>
          <w:cantSplit/>
          <w:trHeight w:val="342"/>
        </w:trPr>
        <w:tc>
          <w:tcPr>
            <w:tcW w:w="2376" w:type="dxa"/>
            <w:vMerge w:val="restart"/>
            <w:shd w:val="clear" w:color="auto" w:fill="DDD9C3" w:themeFill="background2" w:themeFillShade="E6"/>
          </w:tcPr>
          <w:p w14:paraId="0A6D8F7C"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28262E4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BC98C3E"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E160070"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71F0CB5F" w14:textId="77777777" w:rsidTr="001F0AF9">
        <w:trPr>
          <w:cantSplit/>
          <w:trHeight w:val="489"/>
        </w:trPr>
        <w:tc>
          <w:tcPr>
            <w:tcW w:w="2376" w:type="dxa"/>
            <w:vMerge/>
            <w:shd w:val="clear" w:color="auto" w:fill="DDD9C3" w:themeFill="background2" w:themeFillShade="E6"/>
          </w:tcPr>
          <w:p w14:paraId="7808E8C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8D7359F" w14:textId="18C4112D"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w:t>
            </w:r>
            <w:ins w:id="58" w:author="Eckhoff,Dirk" w:date="2020-10-16T16:01:00Z">
              <w:r w:rsidR="009E1619">
                <w:rPr>
                  <w:bCs/>
                  <w:iCs/>
                  <w:snapToGrid w:val="0"/>
                  <w:sz w:val="20"/>
                  <w:szCs w:val="20"/>
                </w:rPr>
                <w:t>9</w:t>
              </w:r>
            </w:ins>
            <w:del w:id="59" w:author="Eckhoff,Dirk" w:date="2020-10-16T16:01:00Z">
              <w:r w:rsidDel="009E1619">
                <w:rPr>
                  <w:bCs/>
                  <w:iCs/>
                  <w:snapToGrid w:val="0"/>
                  <w:sz w:val="20"/>
                  <w:szCs w:val="20"/>
                </w:rPr>
                <w:delText>7</w:delText>
              </w:r>
            </w:del>
          </w:p>
        </w:tc>
        <w:tc>
          <w:tcPr>
            <w:tcW w:w="2268" w:type="dxa"/>
            <w:shd w:val="clear" w:color="auto" w:fill="DDD9C3" w:themeFill="background2" w:themeFillShade="E6"/>
          </w:tcPr>
          <w:p w14:paraId="4330DD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FB4DF88" w14:textId="613D365F" w:rsidR="005E2813" w:rsidRPr="005C7707" w:rsidDel="009E1619" w:rsidRDefault="005E2813" w:rsidP="005E2813">
            <w:pPr>
              <w:ind w:left="-47" w:right="-45" w:hanging="47"/>
              <w:contextualSpacing/>
              <w:rPr>
                <w:del w:id="60" w:author="Eckhoff,Dirk" w:date="2020-10-16T16:01:00Z"/>
                <w:rFonts w:cs="Calibri"/>
                <w:sz w:val="16"/>
                <w:szCs w:val="16"/>
              </w:rPr>
            </w:pPr>
            <w:del w:id="61" w:author="Eckhoff,Dirk" w:date="2020-10-16T16:01:00Z">
              <w:r w:rsidRPr="005C7707" w:rsidDel="009E1619">
                <w:rPr>
                  <w:rFonts w:cs="Calibri"/>
                  <w:sz w:val="16"/>
                  <w:szCs w:val="16"/>
                </w:rPr>
                <w:delText xml:space="preserve">Split into Rec and GL completed. </w:delText>
              </w:r>
            </w:del>
          </w:p>
          <w:p w14:paraId="111B0B77" w14:textId="55938E39" w:rsidR="009E1619" w:rsidRPr="006E7B86" w:rsidRDefault="005E2813" w:rsidP="009E1619">
            <w:pPr>
              <w:ind w:left="-47" w:right="-45" w:hanging="47"/>
              <w:contextualSpacing/>
              <w:rPr>
                <w:ins w:id="62" w:author="Eckhoff,Dirk" w:date="2020-10-16T16:01:00Z"/>
                <w:rFonts w:asciiTheme="minorHAnsi" w:hAnsiTheme="minorHAnsi" w:cstheme="minorHAnsi"/>
                <w:color w:val="000000"/>
                <w:sz w:val="20"/>
                <w:szCs w:val="20"/>
                <w:lang w:val="en-US" w:eastAsia="nl-NL"/>
              </w:rPr>
            </w:pPr>
            <w:del w:id="63" w:author="Eckhoff,Dirk" w:date="2020-10-16T16:01:00Z">
              <w:r w:rsidRPr="005C7707" w:rsidDel="009E1619">
                <w:rPr>
                  <w:rFonts w:cs="Calibri"/>
                  <w:sz w:val="16"/>
                  <w:szCs w:val="16"/>
                </w:rPr>
                <w:delText>Both to Council for approval.GL revision</w:delText>
              </w:r>
              <w:r w:rsidDel="009E1619">
                <w:rPr>
                  <w:rFonts w:cs="Calibri"/>
                  <w:sz w:val="16"/>
                  <w:szCs w:val="16"/>
                </w:rPr>
                <w:delText xml:space="preserve"> ongoing</w:delText>
              </w:r>
            </w:del>
            <w:ins w:id="64" w:author="Eckhoff,Dirk" w:date="2020-10-16T16:01:00Z">
              <w:r w:rsidR="009E1619" w:rsidRPr="006E7B86">
                <w:rPr>
                  <w:rFonts w:asciiTheme="minorHAnsi" w:hAnsiTheme="minorHAnsi" w:cstheme="minorHAnsi"/>
                  <w:color w:val="000000"/>
                  <w:sz w:val="20"/>
                  <w:szCs w:val="20"/>
                  <w:lang w:val="en-US" w:eastAsia="nl-NL"/>
                </w:rPr>
                <w:t xml:space="preserve"> Both to Council for approval.</w:t>
              </w:r>
            </w:ins>
          </w:p>
          <w:p w14:paraId="449DB9E1" w14:textId="52473723" w:rsidR="00A7601A" w:rsidRPr="009E1619" w:rsidRDefault="00A7601A" w:rsidP="00290685">
            <w:pPr>
              <w:ind w:left="-47" w:right="-45" w:hanging="47"/>
              <w:contextualSpacing/>
              <w:rPr>
                <w:bCs/>
                <w:iCs/>
                <w:snapToGrid w:val="0"/>
                <w:sz w:val="20"/>
                <w:szCs w:val="20"/>
                <w:lang w:val="en-US"/>
                <w:rPrChange w:id="65" w:author="Eckhoff,Dirk" w:date="2020-10-16T16:01:00Z">
                  <w:rPr>
                    <w:bCs/>
                    <w:iCs/>
                    <w:snapToGrid w:val="0"/>
                    <w:sz w:val="20"/>
                    <w:szCs w:val="20"/>
                  </w:rPr>
                </w:rPrChange>
              </w:rPr>
            </w:pPr>
          </w:p>
        </w:tc>
      </w:tr>
      <w:tr w:rsidR="00A7601A" w:rsidRPr="00696A73" w14:paraId="57D9D670" w14:textId="77777777" w:rsidTr="001F0AF9">
        <w:trPr>
          <w:cantSplit/>
          <w:trHeight w:val="489"/>
        </w:trPr>
        <w:tc>
          <w:tcPr>
            <w:tcW w:w="2376" w:type="dxa"/>
            <w:shd w:val="clear" w:color="auto" w:fill="DDD9C3" w:themeFill="background2" w:themeFillShade="E6"/>
          </w:tcPr>
          <w:p w14:paraId="3DB6E52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82343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A1A89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70EA4E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7601A" w:rsidRPr="00696A73" w14:paraId="3F05A337" w14:textId="77777777" w:rsidTr="001F0AF9">
        <w:trPr>
          <w:cantSplit/>
          <w:trHeight w:val="489"/>
        </w:trPr>
        <w:tc>
          <w:tcPr>
            <w:tcW w:w="2376" w:type="dxa"/>
            <w:shd w:val="clear" w:color="auto" w:fill="DDD9C3" w:themeFill="background2" w:themeFillShade="E6"/>
          </w:tcPr>
          <w:p w14:paraId="5B046552"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2AFE470"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DB7AD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6534587" w14:textId="77777777" w:rsidR="00A7601A" w:rsidRPr="00DD096E" w:rsidRDefault="00A7601A" w:rsidP="00DD096E">
      <w:pPr>
        <w:rPr>
          <w:rFonts w:eastAsiaTheme="minorEastAsia"/>
        </w:rPr>
      </w:pPr>
    </w:p>
    <w:p w14:paraId="64BB4CA6" w14:textId="77777777" w:rsidR="00A7601A" w:rsidRPr="00DD096E" w:rsidRDefault="00A7601A" w:rsidP="00DD096E">
      <w:pPr>
        <w:rPr>
          <w:rFonts w:eastAsiaTheme="minorEastAsia"/>
        </w:rPr>
      </w:pPr>
      <w:r>
        <w:rPr>
          <w:rStyle w:val="Heading1Char"/>
          <w:rFonts w:eastAsiaTheme="minorEastAsia"/>
        </w:rPr>
        <w:br w:type="page"/>
      </w:r>
    </w:p>
    <w:p w14:paraId="51A82563" w14:textId="3AAF2021" w:rsidR="005334DC" w:rsidRPr="005334DC" w:rsidRDefault="00A7601A" w:rsidP="005334DC">
      <w:pPr>
        <w:pStyle w:val="Heading1"/>
        <w:rPr>
          <w:rFonts w:eastAsia="MS Mincho"/>
        </w:rPr>
      </w:pPr>
      <w:bookmarkStart w:id="66" w:name="_Toc523219673"/>
      <w:bookmarkStart w:id="67" w:name="_Toc32307777"/>
      <w:r w:rsidRPr="00CC2951">
        <w:rPr>
          <w:rFonts w:eastAsia="MS Mincho"/>
        </w:rPr>
        <w:lastRenderedPageBreak/>
        <w:t>TASK 1.1.</w:t>
      </w:r>
      <w:r w:rsidR="004E084A" w:rsidRPr="00CC2951">
        <w:rPr>
          <w:rFonts w:eastAsia="MS Mincho"/>
        </w:rPr>
        <w:t>3</w:t>
      </w:r>
      <w:r w:rsidRPr="00CC2951">
        <w:rPr>
          <w:rFonts w:eastAsia="MS Mincho"/>
        </w:rPr>
        <w:tab/>
      </w:r>
      <w:r w:rsidR="00892932" w:rsidRPr="00290685">
        <w:rPr>
          <w:rFonts w:eastAsia="MS Mincho"/>
        </w:rPr>
        <w:t>Develop guidance on training needs for those involved in the planning and implementation of a VTS, to be included in the new Guideline on the Establishment of VTS (task 1.1.2)</w:t>
      </w:r>
      <w:bookmarkEnd w:id="66"/>
      <w:bookmarkEnd w:id="6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A84629" w14:paraId="4B81DB8D" w14:textId="77777777" w:rsidTr="001F0AF9">
        <w:trPr>
          <w:cantSplit/>
          <w:trHeight w:val="428"/>
        </w:trPr>
        <w:tc>
          <w:tcPr>
            <w:tcW w:w="2376" w:type="dxa"/>
            <w:shd w:val="clear" w:color="auto" w:fill="auto"/>
          </w:tcPr>
          <w:p w14:paraId="18920AAE"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Standard</w:t>
            </w:r>
          </w:p>
        </w:tc>
        <w:tc>
          <w:tcPr>
            <w:tcW w:w="7230" w:type="dxa"/>
            <w:gridSpan w:val="3"/>
            <w:shd w:val="clear" w:color="auto" w:fill="auto"/>
          </w:tcPr>
          <w:p w14:paraId="35B0679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1040 - </w:t>
            </w:r>
            <w:r w:rsidRPr="00A84629">
              <w:rPr>
                <w:sz w:val="20"/>
                <w:szCs w:val="20"/>
              </w:rPr>
              <w:t>Vessel Traffic Services</w:t>
            </w:r>
          </w:p>
        </w:tc>
      </w:tr>
      <w:tr w:rsidR="00A7601A" w:rsidRPr="00A84629" w14:paraId="7A0BF7D9" w14:textId="77777777" w:rsidTr="001F0AF9">
        <w:trPr>
          <w:cantSplit/>
          <w:trHeight w:val="491"/>
        </w:trPr>
        <w:tc>
          <w:tcPr>
            <w:tcW w:w="2376" w:type="dxa"/>
            <w:shd w:val="clear" w:color="auto" w:fill="auto"/>
          </w:tcPr>
          <w:p w14:paraId="4FD07AB3"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Topic Area</w:t>
            </w:r>
          </w:p>
        </w:tc>
        <w:tc>
          <w:tcPr>
            <w:tcW w:w="7230" w:type="dxa"/>
            <w:gridSpan w:val="3"/>
            <w:shd w:val="clear" w:color="auto" w:fill="auto"/>
          </w:tcPr>
          <w:p w14:paraId="0C00140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sz w:val="20"/>
                <w:szCs w:val="20"/>
              </w:rPr>
              <w:t>VTS</w:t>
            </w:r>
            <w:r w:rsidRPr="00A84629">
              <w:rPr>
                <w:sz w:val="20"/>
                <w:szCs w:val="20"/>
              </w:rPr>
              <w:t xml:space="preserve"> Implementation</w:t>
            </w:r>
          </w:p>
        </w:tc>
      </w:tr>
      <w:tr w:rsidR="00A7601A" w:rsidRPr="00A84629" w14:paraId="53CED1DE" w14:textId="77777777" w:rsidTr="001F0AF9">
        <w:trPr>
          <w:cantSplit/>
          <w:trHeight w:val="712"/>
        </w:trPr>
        <w:tc>
          <w:tcPr>
            <w:tcW w:w="2376" w:type="dxa"/>
            <w:shd w:val="clear" w:color="auto" w:fill="auto"/>
          </w:tcPr>
          <w:p w14:paraId="3830345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Task</w:t>
            </w:r>
          </w:p>
        </w:tc>
        <w:tc>
          <w:tcPr>
            <w:tcW w:w="7230" w:type="dxa"/>
            <w:gridSpan w:val="3"/>
            <w:shd w:val="clear" w:color="auto" w:fill="auto"/>
          </w:tcPr>
          <w:p w14:paraId="2C54FF31" w14:textId="3B60406F" w:rsidR="00A7601A" w:rsidRPr="00A84629" w:rsidRDefault="0020352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del w:id="68" w:author="Eckhoff,Dirk" w:date="2020-10-16T16:02:00Z">
              <w:r w:rsidRPr="004F0E7F" w:rsidDel="009E1619">
                <w:rPr>
                  <w:bCs/>
                  <w:iCs/>
                  <w:snapToGrid w:val="0"/>
                  <w:sz w:val="20"/>
                  <w:szCs w:val="20"/>
                </w:rPr>
                <w:delText>Develop a Guideline on training needs for those involved in the planning and implementation of a VTS</w:delText>
              </w:r>
            </w:del>
            <w:ins w:id="69" w:author="Eckhoff,Dirk" w:date="2020-10-16T16:02:00Z">
              <w:r w:rsidR="009E1619" w:rsidRPr="0044552E">
                <w:rPr>
                  <w:rFonts w:asciiTheme="minorHAnsi" w:hAnsiTheme="minorHAnsi" w:cstheme="minorHAnsi"/>
                  <w:sz w:val="20"/>
                  <w:szCs w:val="20"/>
                </w:rPr>
                <w:t xml:space="preserve"> Develop guidance on training needs for those involved in the planning and implementation of a VTS, to be included in the new Guideline on the Establishment </w:t>
              </w:r>
              <w:r w:rsidR="009E1619">
                <w:rPr>
                  <w:rFonts w:asciiTheme="minorHAnsi" w:hAnsiTheme="minorHAnsi" w:cstheme="minorHAnsi"/>
                  <w:sz w:val="20"/>
                  <w:szCs w:val="20"/>
                </w:rPr>
                <w:t xml:space="preserve">of </w:t>
              </w:r>
              <w:r w:rsidR="009E1619" w:rsidRPr="0044552E">
                <w:rPr>
                  <w:rFonts w:asciiTheme="minorHAnsi" w:hAnsiTheme="minorHAnsi" w:cstheme="minorHAnsi"/>
                  <w:sz w:val="20"/>
                  <w:szCs w:val="20"/>
                </w:rPr>
                <w:t>VTS (task 1.1.2)</w:t>
              </w:r>
            </w:ins>
          </w:p>
        </w:tc>
      </w:tr>
      <w:tr w:rsidR="00A7601A" w:rsidRPr="00A84629" w14:paraId="14FEC3F0" w14:textId="77777777" w:rsidTr="001F0AF9">
        <w:trPr>
          <w:cantSplit/>
          <w:trHeight w:val="466"/>
        </w:trPr>
        <w:tc>
          <w:tcPr>
            <w:tcW w:w="2376" w:type="dxa"/>
          </w:tcPr>
          <w:p w14:paraId="40560E0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 xml:space="preserve">Objectives of the task </w:t>
            </w:r>
          </w:p>
        </w:tc>
        <w:tc>
          <w:tcPr>
            <w:tcW w:w="7230" w:type="dxa"/>
            <w:gridSpan w:val="3"/>
          </w:tcPr>
          <w:p w14:paraId="406547AF" w14:textId="70037634"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36A86">
              <w:rPr>
                <w:bCs/>
                <w:iCs/>
                <w:snapToGrid w:val="0"/>
                <w:sz w:val="20"/>
                <w:szCs w:val="20"/>
              </w:rPr>
              <w:t xml:space="preserve">To </w:t>
            </w:r>
            <w:r>
              <w:rPr>
                <w:bCs/>
                <w:iCs/>
                <w:snapToGrid w:val="0"/>
                <w:sz w:val="20"/>
                <w:szCs w:val="20"/>
              </w:rPr>
              <w:t>provide</w:t>
            </w:r>
            <w:r w:rsidRPr="00C36A86">
              <w:rPr>
                <w:bCs/>
                <w:iCs/>
                <w:snapToGrid w:val="0"/>
                <w:sz w:val="20"/>
                <w:szCs w:val="20"/>
              </w:rPr>
              <w:t xml:space="preserve"> </w:t>
            </w:r>
            <w:r>
              <w:rPr>
                <w:bCs/>
                <w:iCs/>
                <w:snapToGrid w:val="0"/>
                <w:sz w:val="20"/>
                <w:szCs w:val="20"/>
              </w:rPr>
              <w:t>guidance to assist countries i</w:t>
            </w:r>
            <w:r w:rsidRPr="00C36A86">
              <w:rPr>
                <w:bCs/>
                <w:iCs/>
                <w:snapToGrid w:val="0"/>
                <w:sz w:val="20"/>
                <w:szCs w:val="20"/>
              </w:rPr>
              <w:t xml:space="preserve">mplement </w:t>
            </w:r>
            <w:r>
              <w:rPr>
                <w:bCs/>
                <w:iCs/>
                <w:snapToGrid w:val="0"/>
                <w:sz w:val="20"/>
                <w:szCs w:val="20"/>
              </w:rPr>
              <w:t xml:space="preserve">and operate </w:t>
            </w:r>
            <w:r w:rsidRPr="00C36A86">
              <w:rPr>
                <w:bCs/>
                <w:iCs/>
                <w:snapToGrid w:val="0"/>
                <w:sz w:val="20"/>
                <w:szCs w:val="20"/>
              </w:rPr>
              <w:t xml:space="preserve">Vessel Traffic Services </w:t>
            </w:r>
            <w:r>
              <w:rPr>
                <w:bCs/>
                <w:iCs/>
                <w:snapToGrid w:val="0"/>
                <w:sz w:val="20"/>
                <w:szCs w:val="20"/>
              </w:rPr>
              <w:t xml:space="preserve">effectively and in a </w:t>
            </w:r>
            <w:r w:rsidRPr="00C36A86">
              <w:rPr>
                <w:bCs/>
                <w:iCs/>
                <w:snapToGrid w:val="0"/>
                <w:sz w:val="20"/>
                <w:szCs w:val="20"/>
              </w:rPr>
              <w:t>manner</w:t>
            </w:r>
            <w:r>
              <w:rPr>
                <w:bCs/>
                <w:iCs/>
                <w:snapToGrid w:val="0"/>
                <w:sz w:val="20"/>
                <w:szCs w:val="20"/>
              </w:rPr>
              <w:t xml:space="preserve"> consistent with their international obligations under SOLAS.</w:t>
            </w:r>
          </w:p>
          <w:p w14:paraId="0970335D" w14:textId="5FF4778F" w:rsidR="002E4953" w:rsidRPr="00A84629" w:rsidRDefault="002E495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Joint task with WG 3 and WWA.</w:t>
            </w:r>
          </w:p>
          <w:p w14:paraId="087BEB4E"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A84629">
              <w:rPr>
                <w:bCs/>
                <w:i/>
                <w:iCs/>
                <w:snapToGrid w:val="0"/>
                <w:sz w:val="16"/>
                <w:szCs w:val="16"/>
              </w:rPr>
              <w:t>(Describe the objective/s of the task)</w:t>
            </w:r>
          </w:p>
        </w:tc>
      </w:tr>
      <w:tr w:rsidR="00A7601A" w:rsidRPr="00A84629" w14:paraId="6A1FA90B" w14:textId="77777777" w:rsidTr="001F0AF9">
        <w:trPr>
          <w:cantSplit/>
          <w:trHeight w:val="402"/>
        </w:trPr>
        <w:tc>
          <w:tcPr>
            <w:tcW w:w="2376" w:type="dxa"/>
          </w:tcPr>
          <w:p w14:paraId="0CAF954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Expected outcome</w:t>
            </w:r>
          </w:p>
        </w:tc>
        <w:tc>
          <w:tcPr>
            <w:tcW w:w="7230" w:type="dxa"/>
            <w:gridSpan w:val="3"/>
          </w:tcPr>
          <w:p w14:paraId="46FF468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Model Course on Preparing to Implement Vessel Traffic Services</w:t>
            </w:r>
          </w:p>
          <w:p w14:paraId="4A423CB4"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snapToGrid w:val="0"/>
                <w:sz w:val="16"/>
                <w:szCs w:val="16"/>
              </w:rPr>
              <w:t>(Describe the expected outcome: e.g. Recommendation, Guideline or Other)</w:t>
            </w:r>
          </w:p>
        </w:tc>
      </w:tr>
      <w:tr w:rsidR="00A7601A" w:rsidRPr="00A84629" w14:paraId="6E644034" w14:textId="77777777" w:rsidTr="001F0AF9">
        <w:trPr>
          <w:cantSplit/>
          <w:trHeight w:val="402"/>
        </w:trPr>
        <w:tc>
          <w:tcPr>
            <w:tcW w:w="2376" w:type="dxa"/>
          </w:tcPr>
          <w:p w14:paraId="5BA4FB2A"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Compelling need</w:t>
            </w:r>
          </w:p>
        </w:tc>
        <w:tc>
          <w:tcPr>
            <w:tcW w:w="7230" w:type="dxa"/>
            <w:gridSpan w:val="3"/>
          </w:tcPr>
          <w:p w14:paraId="634450E0" w14:textId="0B322E35"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development and implementation of VTS is rapidly being embraced by </w:t>
            </w:r>
            <w:r w:rsidR="002E4953">
              <w:rPr>
                <w:bCs/>
                <w:iCs/>
                <w:snapToGrid w:val="0"/>
                <w:sz w:val="20"/>
                <w:szCs w:val="20"/>
              </w:rPr>
              <w:t xml:space="preserve">an increasing number of </w:t>
            </w:r>
            <w:r>
              <w:rPr>
                <w:bCs/>
                <w:iCs/>
                <w:snapToGrid w:val="0"/>
                <w:sz w:val="20"/>
                <w:szCs w:val="20"/>
              </w:rPr>
              <w:t>countries</w:t>
            </w:r>
            <w:r w:rsidR="002E4953">
              <w:rPr>
                <w:bCs/>
                <w:iCs/>
                <w:snapToGrid w:val="0"/>
                <w:sz w:val="20"/>
                <w:szCs w:val="20"/>
              </w:rPr>
              <w:t>.</w:t>
            </w:r>
            <w:r>
              <w:rPr>
                <w:bCs/>
                <w:iCs/>
                <w:snapToGrid w:val="0"/>
                <w:sz w:val="20"/>
                <w:szCs w:val="20"/>
              </w:rPr>
              <w:t xml:space="preserve"> </w:t>
            </w:r>
            <w:r w:rsidR="002E4953">
              <w:rPr>
                <w:bCs/>
                <w:iCs/>
                <w:snapToGrid w:val="0"/>
                <w:sz w:val="20"/>
                <w:szCs w:val="20"/>
              </w:rPr>
              <w:t>I</w:t>
            </w:r>
            <w:r>
              <w:rPr>
                <w:bCs/>
                <w:iCs/>
                <w:snapToGrid w:val="0"/>
                <w:sz w:val="20"/>
                <w:szCs w:val="20"/>
              </w:rPr>
              <w:t>t has become evident that there is a need to</w:t>
            </w:r>
            <w:r w:rsidRPr="00444797">
              <w:rPr>
                <w:bCs/>
                <w:iCs/>
                <w:snapToGrid w:val="0"/>
                <w:sz w:val="20"/>
                <w:szCs w:val="20"/>
              </w:rPr>
              <w:t xml:space="preserve"> provide guidance to assist </w:t>
            </w:r>
            <w:r w:rsidR="002E4953">
              <w:rPr>
                <w:bCs/>
                <w:iCs/>
                <w:snapToGrid w:val="0"/>
                <w:sz w:val="20"/>
                <w:szCs w:val="20"/>
              </w:rPr>
              <w:t xml:space="preserve">the </w:t>
            </w:r>
            <w:r>
              <w:rPr>
                <w:bCs/>
                <w:iCs/>
                <w:snapToGrid w:val="0"/>
                <w:sz w:val="20"/>
                <w:szCs w:val="20"/>
              </w:rPr>
              <w:t>prepa</w:t>
            </w:r>
            <w:r w:rsidR="002E4953">
              <w:rPr>
                <w:bCs/>
                <w:iCs/>
                <w:snapToGrid w:val="0"/>
                <w:sz w:val="20"/>
                <w:szCs w:val="20"/>
              </w:rPr>
              <w:t>ration</w:t>
            </w:r>
            <w:r>
              <w:rPr>
                <w:bCs/>
                <w:iCs/>
                <w:snapToGrid w:val="0"/>
                <w:sz w:val="20"/>
                <w:szCs w:val="20"/>
              </w:rPr>
              <w:t xml:space="preserve"> </w:t>
            </w:r>
            <w:r w:rsidR="00A62730">
              <w:rPr>
                <w:bCs/>
                <w:iCs/>
                <w:snapToGrid w:val="0"/>
                <w:sz w:val="20"/>
                <w:szCs w:val="20"/>
              </w:rPr>
              <w:t>for</w:t>
            </w:r>
            <w:r w:rsidR="002E4953">
              <w:rPr>
                <w:bCs/>
                <w:iCs/>
                <w:snapToGrid w:val="0"/>
                <w:sz w:val="20"/>
                <w:szCs w:val="20"/>
              </w:rPr>
              <w:t xml:space="preserve"> </w:t>
            </w:r>
            <w:r>
              <w:rPr>
                <w:bCs/>
                <w:iCs/>
                <w:snapToGrid w:val="0"/>
                <w:sz w:val="20"/>
                <w:szCs w:val="20"/>
              </w:rPr>
              <w:t>implemen</w:t>
            </w:r>
            <w:r w:rsidR="00A62730">
              <w:rPr>
                <w:bCs/>
                <w:iCs/>
                <w:snapToGrid w:val="0"/>
                <w:sz w:val="20"/>
                <w:szCs w:val="20"/>
              </w:rPr>
              <w:t>ting</w:t>
            </w:r>
            <w:r w:rsidR="002E4953">
              <w:rPr>
                <w:bCs/>
                <w:iCs/>
                <w:snapToGrid w:val="0"/>
                <w:sz w:val="20"/>
                <w:szCs w:val="20"/>
              </w:rPr>
              <w:t xml:space="preserve"> </w:t>
            </w:r>
            <w:r w:rsidRPr="00444797">
              <w:rPr>
                <w:bCs/>
                <w:iCs/>
                <w:snapToGrid w:val="0"/>
                <w:sz w:val="20"/>
                <w:szCs w:val="20"/>
              </w:rPr>
              <w:t>Vessel Traffic Services effectively and in a manner consistent with their international obligations under SOLAS</w:t>
            </w:r>
            <w:r>
              <w:rPr>
                <w:bCs/>
                <w:iCs/>
                <w:snapToGrid w:val="0"/>
                <w:sz w:val="20"/>
                <w:szCs w:val="20"/>
              </w:rPr>
              <w:t>.</w:t>
            </w:r>
          </w:p>
          <w:p w14:paraId="4EDF7A5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noProof/>
                <w:snapToGrid w:val="0"/>
                <w:sz w:val="16"/>
                <w:szCs w:val="16"/>
              </w:rPr>
              <w:t>(Describe briefly why this task should be included in the Work Programme)</w:t>
            </w:r>
          </w:p>
        </w:tc>
      </w:tr>
      <w:tr w:rsidR="00A7601A" w:rsidRPr="00A84629" w14:paraId="3BB82759" w14:textId="77777777" w:rsidTr="001F0AF9">
        <w:trPr>
          <w:cantSplit/>
          <w:trHeight w:val="854"/>
        </w:trPr>
        <w:tc>
          <w:tcPr>
            <w:tcW w:w="2376" w:type="dxa"/>
          </w:tcPr>
          <w:p w14:paraId="16FFEF5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Strategic Alignment</w:t>
            </w:r>
          </w:p>
          <w:p w14:paraId="738ED9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A84629">
              <w:rPr>
                <w:bCs/>
                <w:i/>
                <w:iCs/>
                <w:noProof/>
                <w:snapToGrid w:val="0"/>
                <w:sz w:val="16"/>
                <w:szCs w:val="16"/>
              </w:rPr>
              <w:t>(See IALA Strategic Vision)</w:t>
            </w:r>
          </w:p>
        </w:tc>
        <w:tc>
          <w:tcPr>
            <w:tcW w:w="7230" w:type="dxa"/>
            <w:gridSpan w:val="3"/>
          </w:tcPr>
          <w:p w14:paraId="4A33CF0B"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Goal</w:t>
            </w:r>
          </w:p>
          <w:p w14:paraId="409AB1F0" w14:textId="77777777" w:rsidR="00A7601A" w:rsidRPr="00925F5D"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G1 – Marine Aids to Navigation are developed and harmonised through international cooperation and the provision of standards.</w:t>
            </w:r>
          </w:p>
          <w:p w14:paraId="09A90EF8"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Strategy</w:t>
            </w:r>
          </w:p>
          <w:p w14:paraId="35AFFE36" w14:textId="77777777" w:rsidR="00A7601A" w:rsidRPr="006C21E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S4 - Continue to develop capacity building activities to improve the global provision of Marine Aids to Navigation.</w:t>
            </w:r>
          </w:p>
        </w:tc>
      </w:tr>
      <w:tr w:rsidR="00A7601A" w:rsidRPr="00A84629" w14:paraId="067F9A8A" w14:textId="77777777" w:rsidTr="001F0AF9">
        <w:trPr>
          <w:cantSplit/>
          <w:trHeight w:val="615"/>
        </w:trPr>
        <w:tc>
          <w:tcPr>
            <w:tcW w:w="2376" w:type="dxa"/>
          </w:tcPr>
          <w:p w14:paraId="22CA50F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 xml:space="preserve">Scope </w:t>
            </w:r>
            <w:r w:rsidRPr="00A84629">
              <w:rPr>
                <w:b/>
                <w:bCs/>
                <w:iCs/>
                <w:noProof/>
                <w:snapToGrid w:val="0"/>
                <w:sz w:val="20"/>
                <w:szCs w:val="20"/>
              </w:rPr>
              <w:br/>
            </w:r>
          </w:p>
        </w:tc>
        <w:tc>
          <w:tcPr>
            <w:tcW w:w="7230" w:type="dxa"/>
            <w:gridSpan w:val="3"/>
          </w:tcPr>
          <w:p w14:paraId="46918A3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In Scope:</w:t>
            </w:r>
          </w:p>
          <w:p w14:paraId="58715D4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266F2">
              <w:rPr>
                <w:bCs/>
                <w:iCs/>
                <w:snapToGrid w:val="0"/>
                <w:sz w:val="20"/>
                <w:szCs w:val="20"/>
              </w:rPr>
              <w:t>All IALA documents related to VTS.</w:t>
            </w:r>
          </w:p>
          <w:p w14:paraId="1014C7E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Out of scope:</w:t>
            </w:r>
          </w:p>
          <w:p w14:paraId="08450771"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B3B2176"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84629">
              <w:rPr>
                <w:bCs/>
                <w:i/>
                <w:iCs/>
                <w:noProof/>
                <w:snapToGrid w:val="0"/>
                <w:sz w:val="16"/>
                <w:szCs w:val="16"/>
              </w:rPr>
              <w:t>(Describe key items that are in scope/out of scope)</w:t>
            </w:r>
          </w:p>
        </w:tc>
      </w:tr>
      <w:tr w:rsidR="00A7601A" w:rsidRPr="00A84629" w14:paraId="172EC8F4" w14:textId="77777777" w:rsidTr="001F0AF9">
        <w:trPr>
          <w:cantSplit/>
          <w:trHeight w:val="1399"/>
        </w:trPr>
        <w:tc>
          <w:tcPr>
            <w:tcW w:w="2376" w:type="dxa"/>
          </w:tcPr>
          <w:p w14:paraId="68585E7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
                <w:bCs/>
                <w:iCs/>
                <w:snapToGrid w:val="0"/>
                <w:sz w:val="20"/>
                <w:szCs w:val="20"/>
              </w:rPr>
              <w:t>Brief and concise description of the work to be undertaken and programme mile</w:t>
            </w:r>
            <w:r w:rsidRPr="00A84629">
              <w:rPr>
                <w:b/>
                <w:bCs/>
                <w:iCs/>
                <w:snapToGrid w:val="0"/>
                <w:sz w:val="20"/>
                <w:szCs w:val="20"/>
              </w:rPr>
              <w:softHyphen/>
              <w:t>stones</w:t>
            </w:r>
            <w:r w:rsidRPr="00A84629">
              <w:rPr>
                <w:bCs/>
                <w:iCs/>
                <w:snapToGrid w:val="0"/>
                <w:sz w:val="20"/>
                <w:szCs w:val="20"/>
              </w:rPr>
              <w:t xml:space="preserve"> (where appropriate).</w:t>
            </w:r>
          </w:p>
        </w:tc>
        <w:tc>
          <w:tcPr>
            <w:tcW w:w="7230" w:type="dxa"/>
            <w:gridSpan w:val="3"/>
          </w:tcPr>
          <w:p w14:paraId="212D2698" w14:textId="2222963B"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To prepare a </w:t>
            </w:r>
            <w:r w:rsidR="00835E08">
              <w:rPr>
                <w:bCs/>
                <w:iCs/>
                <w:snapToGrid w:val="0"/>
                <w:sz w:val="20"/>
                <w:szCs w:val="20"/>
              </w:rPr>
              <w:t>model course</w:t>
            </w:r>
            <w:r>
              <w:rPr>
                <w:bCs/>
                <w:iCs/>
                <w:snapToGrid w:val="0"/>
                <w:sz w:val="20"/>
                <w:szCs w:val="20"/>
              </w:rPr>
              <w:t xml:space="preserve"> that provides a ‘road map” to assist developing countries reference and incorporate IALA documentation when planning, implementing and operating VTS.</w:t>
            </w:r>
          </w:p>
          <w:p w14:paraId="5C2E5881"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79062B0C" w14:textId="77777777" w:rsidR="00A7601A" w:rsidRDefault="00A7601A" w:rsidP="001F0AF9">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2018 – Scope Task and prepare skeleton.</w:t>
            </w:r>
          </w:p>
          <w:p w14:paraId="7CAE518F" w14:textId="77777777" w:rsidR="00A7601A" w:rsidRDefault="00A7601A" w:rsidP="001F0AF9">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2019 – Draft document prepared</w:t>
            </w:r>
          </w:p>
          <w:p w14:paraId="467BD1DC" w14:textId="77777777" w:rsidR="00A7601A" w:rsidRPr="005B6379" w:rsidRDefault="00A7601A" w:rsidP="001F0AF9">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2019 – Draft guidance reviewed by VTS Committee and forwarded to Council for approval. </w:t>
            </w:r>
          </w:p>
        </w:tc>
      </w:tr>
      <w:tr w:rsidR="00A7601A" w:rsidRPr="00A84629" w14:paraId="50037E7F" w14:textId="77777777" w:rsidTr="001F0AF9">
        <w:trPr>
          <w:cantSplit/>
          <w:trHeight w:val="659"/>
        </w:trPr>
        <w:tc>
          <w:tcPr>
            <w:tcW w:w="2376" w:type="dxa"/>
          </w:tcPr>
          <w:p w14:paraId="78DFFEE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lastRenderedPageBreak/>
              <w:t>Expected numbers of sessions for completion</w:t>
            </w:r>
          </w:p>
        </w:tc>
        <w:tc>
          <w:tcPr>
            <w:tcW w:w="7230" w:type="dxa"/>
            <w:gridSpan w:val="3"/>
          </w:tcPr>
          <w:p w14:paraId="44438C1C" w14:textId="77777777" w:rsidR="00A7601A" w:rsidRPr="00A84629"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A84629">
              <w:rPr>
                <w:bCs/>
                <w:i/>
                <w:iCs/>
                <w:sz w:val="20"/>
                <w:lang w:val="en-CA"/>
              </w:rPr>
              <w:t>Session number:</w:t>
            </w:r>
          </w:p>
          <w:p w14:paraId="6E62E90F" w14:textId="77777777" w:rsidR="00A7601A" w:rsidRPr="00A84629" w:rsidRDefault="00A7601A" w:rsidP="001F0AF9">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A84629">
              <w:rPr>
                <w:bCs/>
                <w:i/>
                <w:iCs/>
                <w:noProof/>
                <w:sz w:val="20"/>
                <w:lang w:eastAsia="en-GB"/>
              </w:rPr>
              <mc:AlternateContent>
                <mc:Choice Requires="wps">
                  <w:drawing>
                    <wp:anchor distT="0" distB="0" distL="114300" distR="114300" simplePos="0" relativeHeight="251613184" behindDoc="0" locked="0" layoutInCell="1" allowOverlap="1" wp14:anchorId="1CA72A39" wp14:editId="68F6C421">
                      <wp:simplePos x="0" y="0"/>
                      <wp:positionH relativeFrom="column">
                        <wp:posOffset>645160</wp:posOffset>
                      </wp:positionH>
                      <wp:positionV relativeFrom="paragraph">
                        <wp:posOffset>168910</wp:posOffset>
                      </wp:positionV>
                      <wp:extent cx="274320" cy="274320"/>
                      <wp:effectExtent l="8890" t="10160" r="1206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8FA7E4" w14:textId="67944142" w:rsidR="001C5478" w:rsidRPr="005F1945" w:rsidRDefault="001C5478"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72A39" id="Rectangle 45" o:spid="_x0000_s1039" style="position:absolute;left:0;text-align:left;margin-left:50.8pt;margin-top:13.3pt;width:21.6pt;height:21.6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eM5xooAgAAUAQAAA4AAAAAAAAAAAAAAAAALgIAAGRycy9lMm9E&#10;b2MueG1sUEsBAi0AFAAGAAgAAAAhAC9GjDXdAAAACQEAAA8AAAAAAAAAAAAAAAAAggQAAGRycy9k&#10;b3ducmV2LnhtbFBLBQYAAAAABAAEAPMAAACMBQAAAAA=&#10;">
                      <v:textbox>
                        <w:txbxContent>
                          <w:p w14:paraId="3C8FA7E4" w14:textId="67944142" w:rsidR="001C5478" w:rsidRPr="005F1945" w:rsidRDefault="001C5478" w:rsidP="00A7601A">
                            <w:pPr>
                              <w:rPr>
                                <w:lang w:val="nl-NL"/>
                              </w:rPr>
                            </w:pP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12160" behindDoc="0" locked="0" layoutInCell="1" allowOverlap="1" wp14:anchorId="5C7A2C1E" wp14:editId="5DCF0825">
                      <wp:simplePos x="0" y="0"/>
                      <wp:positionH relativeFrom="column">
                        <wp:posOffset>1219200</wp:posOffset>
                      </wp:positionH>
                      <wp:positionV relativeFrom="paragraph">
                        <wp:posOffset>168910</wp:posOffset>
                      </wp:positionV>
                      <wp:extent cx="274320" cy="274320"/>
                      <wp:effectExtent l="0" t="0" r="11430" b="1143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289A03" w14:textId="0982DD42" w:rsidR="001C5478" w:rsidRDefault="001C5478"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A2C1E" id="Rectangle 46" o:spid="_x0000_s1040" style="position:absolute;left:0;text-align:left;margin-left:96pt;margin-top:13.3pt;width:21.6pt;height:21.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6WVEKAIAAFAEAAAOAAAAAAAAAAAAAAAAAC4CAABkcnMvZTJv&#10;RG9jLnhtbFBLAQItABQABgAIAAAAIQDP0zhp3gAAAAkBAAAPAAAAAAAAAAAAAAAAAIIEAABkcnMv&#10;ZG93bnJldi54bWxQSwUGAAAAAAQABADzAAAAjQUAAAAA&#10;">
                      <v:textbox>
                        <w:txbxContent>
                          <w:p w14:paraId="6E289A03" w14:textId="0982DD42" w:rsidR="001C5478" w:rsidRDefault="001C5478" w:rsidP="00A7601A">
                            <w:pPr>
                              <w:jc w:val="center"/>
                            </w:pP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11136" behindDoc="0" locked="0" layoutInCell="1" allowOverlap="1" wp14:anchorId="295E40C3" wp14:editId="6A784B54">
                      <wp:simplePos x="0" y="0"/>
                      <wp:positionH relativeFrom="column">
                        <wp:posOffset>1793240</wp:posOffset>
                      </wp:positionH>
                      <wp:positionV relativeFrom="paragraph">
                        <wp:posOffset>168910</wp:posOffset>
                      </wp:positionV>
                      <wp:extent cx="274320" cy="274320"/>
                      <wp:effectExtent l="0" t="0" r="11430" b="1143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A94A2C" w14:textId="739BDA4C" w:rsidR="001C5478" w:rsidRPr="00AC3091" w:rsidRDefault="001C5478" w:rsidP="00A7601A">
                                  <w:pPr>
                                    <w:jc w:val="center"/>
                                    <w:rPr>
                                      <w:lang w:val="de-DE"/>
                                    </w:rPr>
                                  </w:pPr>
                                  <w:del w:id="70" w:author="Eckhoff,Dirk" w:date="2020-10-16T16:04:00Z">
                                    <w:r w:rsidDel="009E1619">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E40C3" id="Rectangle 47" o:spid="_x0000_s1041" style="position:absolute;left:0;text-align:left;margin-left:141.2pt;margin-top:13.3pt;width:21.6pt;height:21.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PZyKAIAAFA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p2PZyKAIAAFAEAAAOAAAAAAAAAAAAAAAAAC4CAABkcnMvZTJv&#10;RG9jLnhtbFBLAQItABQABgAIAAAAIQAS5fw73gAAAAkBAAAPAAAAAAAAAAAAAAAAAIIEAABkcnMv&#10;ZG93bnJldi54bWxQSwUGAAAAAAQABADzAAAAjQUAAAAA&#10;">
                      <v:textbox>
                        <w:txbxContent>
                          <w:p w14:paraId="26A94A2C" w14:textId="739BDA4C" w:rsidR="001C5478" w:rsidRPr="00AC3091" w:rsidRDefault="001C5478" w:rsidP="00A7601A">
                            <w:pPr>
                              <w:jc w:val="center"/>
                              <w:rPr>
                                <w:lang w:val="de-DE"/>
                              </w:rPr>
                            </w:pPr>
                            <w:del w:id="71" w:author="Eckhoff,Dirk" w:date="2020-10-16T16:04:00Z">
                              <w:r w:rsidDel="009E1619">
                                <w:rPr>
                                  <w:lang w:val="de-DE"/>
                                </w:rPr>
                                <w:delText>X</w:delText>
                              </w:r>
                            </w:del>
                          </w:p>
                        </w:txbxContent>
                      </v:textbox>
                    </v:rect>
                  </w:pict>
                </mc:Fallback>
              </mc:AlternateContent>
            </w:r>
            <w:r w:rsidRPr="00A84629">
              <w:rPr>
                <w:bCs/>
                <w:i/>
                <w:iCs/>
                <w:noProof/>
                <w:sz w:val="20"/>
                <w:lang w:eastAsia="en-GB"/>
              </w:rPr>
              <mc:AlternateContent>
                <mc:Choice Requires="wps">
                  <w:drawing>
                    <wp:anchor distT="0" distB="0" distL="114300" distR="114300" simplePos="0" relativeHeight="251610112" behindDoc="0" locked="0" layoutInCell="1" allowOverlap="1" wp14:anchorId="03486958" wp14:editId="23EED831">
                      <wp:simplePos x="0" y="0"/>
                      <wp:positionH relativeFrom="column">
                        <wp:posOffset>2399665</wp:posOffset>
                      </wp:positionH>
                      <wp:positionV relativeFrom="paragraph">
                        <wp:posOffset>168910</wp:posOffset>
                      </wp:positionV>
                      <wp:extent cx="274320" cy="274320"/>
                      <wp:effectExtent l="0" t="0" r="11430" b="1143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8F2ECF" w14:textId="30C661E3" w:rsidR="001C5478" w:rsidRPr="00AC3091" w:rsidRDefault="001C5478"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86958" id="Rectangle 48" o:spid="_x0000_s1042" style="position:absolute;left:0;text-align:left;margin-left:188.95pt;margin-top:13.3pt;width:21.6pt;height:21.6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i+kygCAABQBAAADgAAAAAAAAAAAAAAAAAuAgAAZHJzL2Uy&#10;b0RvYy54bWxQSwECLQAUAAYACAAAACEAG37jl98AAAAJAQAADwAAAAAAAAAAAAAAAACCBAAAZHJz&#10;L2Rvd25yZXYueG1sUEsFBgAAAAAEAAQA8wAAAI4FAAAAAA==&#10;">
                      <v:textbox>
                        <w:txbxContent>
                          <w:p w14:paraId="478F2ECF" w14:textId="30C661E3" w:rsidR="001C5478" w:rsidRPr="00AC3091" w:rsidRDefault="001C5478" w:rsidP="00A7601A">
                            <w:pPr>
                              <w:jc w:val="center"/>
                              <w:rPr>
                                <w:lang w:val="de-DE"/>
                              </w:rPr>
                            </w:pPr>
                            <w:r>
                              <w:rPr>
                                <w:lang w:val="de-DE"/>
                              </w:rPr>
                              <w:t>X</w:t>
                            </w: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09088" behindDoc="0" locked="0" layoutInCell="1" allowOverlap="1" wp14:anchorId="28F62D5A" wp14:editId="1CE8A140">
                      <wp:simplePos x="0" y="0"/>
                      <wp:positionH relativeFrom="column">
                        <wp:posOffset>3072130</wp:posOffset>
                      </wp:positionH>
                      <wp:positionV relativeFrom="paragraph">
                        <wp:posOffset>168910</wp:posOffset>
                      </wp:positionV>
                      <wp:extent cx="274320" cy="274320"/>
                      <wp:effectExtent l="6985" t="10160" r="13970" b="1079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10A91" id="Rectangle 49" o:spid="_x0000_s1026" style="position:absolute;margin-left:241.9pt;margin-top:13.3pt;width:21.6pt;height:21.6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oHRtzHgIAAD0EAAAOAAAAAAAAAAAAAAAAAC4CAABkcnMvZTJvRG9jLnhtbFBL&#10;AQItABQABgAIAAAAIQBVOe0g3wAAAAkBAAAPAAAAAAAAAAAAAAAAAHgEAABkcnMvZG93bnJldi54&#10;bWxQSwUGAAAAAAQABADzAAAAhAUAAAAA&#10;"/>
                  </w:pict>
                </mc:Fallback>
              </mc:AlternateContent>
            </w:r>
            <w:r w:rsidRPr="00A84629">
              <w:rPr>
                <w:bCs/>
                <w:i/>
                <w:iCs/>
                <w:noProof/>
                <w:sz w:val="20"/>
                <w:lang w:eastAsia="en-GB"/>
              </w:rPr>
              <mc:AlternateContent>
                <mc:Choice Requires="wps">
                  <w:drawing>
                    <wp:anchor distT="0" distB="0" distL="114300" distR="114300" simplePos="0" relativeHeight="251608064" behindDoc="0" locked="0" layoutInCell="1" allowOverlap="1" wp14:anchorId="566342B3" wp14:editId="237ED8BD">
                      <wp:simplePos x="0" y="0"/>
                      <wp:positionH relativeFrom="column">
                        <wp:posOffset>3834765</wp:posOffset>
                      </wp:positionH>
                      <wp:positionV relativeFrom="paragraph">
                        <wp:posOffset>168910</wp:posOffset>
                      </wp:positionV>
                      <wp:extent cx="274320" cy="274320"/>
                      <wp:effectExtent l="7620" t="10160" r="13335" b="1079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CF2E3" id="Rectangle 53" o:spid="_x0000_s1026" style="position:absolute;margin-left:301.95pt;margin-top:13.3pt;width:21.6pt;height:21.6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zxiHgIAAD0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m9zxiHgIAAD0EAAAOAAAAAAAAAAAAAAAAAC4CAABkcnMvZTJvRG9jLnhtbFBL&#10;AQItABQABgAIAAAAIQAnKdUr3wAAAAkBAAAPAAAAAAAAAAAAAAAAAHgEAABkcnMvZG93bnJldi54&#10;bWxQSwUGAAAAAAQABADzAAAAhAUAAAAA&#10;"/>
                  </w:pict>
                </mc:Fallback>
              </mc:AlternateContent>
            </w:r>
            <w:r w:rsidRPr="00A84629">
              <w:rPr>
                <w:bCs/>
                <w:i/>
                <w:iCs/>
                <w:noProof/>
                <w:sz w:val="20"/>
                <w:lang w:eastAsia="en-GB"/>
              </w:rPr>
              <mc:AlternateContent>
                <mc:Choice Requires="wps">
                  <w:drawing>
                    <wp:anchor distT="0" distB="0" distL="114300" distR="114300" simplePos="0" relativeHeight="251614208" behindDoc="0" locked="0" layoutInCell="1" allowOverlap="1" wp14:anchorId="39A3C7EF" wp14:editId="544D7EE2">
                      <wp:simplePos x="0" y="0"/>
                      <wp:positionH relativeFrom="column">
                        <wp:posOffset>31750</wp:posOffset>
                      </wp:positionH>
                      <wp:positionV relativeFrom="paragraph">
                        <wp:posOffset>168910</wp:posOffset>
                      </wp:positionV>
                      <wp:extent cx="274320" cy="274320"/>
                      <wp:effectExtent l="5080" t="10160" r="6350" b="1079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039736" w14:textId="5E124294" w:rsidR="001C5478" w:rsidRPr="005F1945" w:rsidRDefault="001C5478"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3C7EF" id="Rectangle 54" o:spid="_x0000_s1043" style="position:absolute;left:0;text-align:left;margin-left:2.5pt;margin-top:13.3pt;width:21.6pt;height:21.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LKRKAIAAFA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fSykSgCAABQBAAADgAAAAAAAAAAAAAAAAAuAgAAZHJzL2Uyb0Rv&#10;Yy54bWxQSwECLQAUAAYACAAAACEAU7YEbdwAAAAGAQAADwAAAAAAAAAAAAAAAACCBAAAZHJzL2Rv&#10;d25yZXYueG1sUEsFBgAAAAAEAAQA8wAAAIsFAAAAAA==&#10;">
                      <v:textbox>
                        <w:txbxContent>
                          <w:p w14:paraId="5B039736" w14:textId="5E124294" w:rsidR="001C5478" w:rsidRPr="005F1945" w:rsidRDefault="001C5478" w:rsidP="00A7601A">
                            <w:pPr>
                              <w:rPr>
                                <w:lang w:val="nl-NL"/>
                              </w:rPr>
                            </w:pPr>
                          </w:p>
                        </w:txbxContent>
                      </v:textbox>
                    </v:rect>
                  </w:pict>
                </mc:Fallback>
              </mc:AlternateContent>
            </w:r>
            <w:r w:rsidRPr="00A84629">
              <w:rPr>
                <w:bCs/>
                <w:i/>
                <w:iCs/>
                <w:sz w:val="20"/>
                <w:lang w:val="en-CA"/>
              </w:rPr>
              <w:t>45</w:t>
            </w:r>
            <w:r w:rsidRPr="00A84629">
              <w:rPr>
                <w:bCs/>
                <w:i/>
                <w:iCs/>
                <w:sz w:val="20"/>
                <w:lang w:val="en-CA"/>
              </w:rPr>
              <w:tab/>
              <w:t>46</w:t>
            </w:r>
            <w:r w:rsidRPr="00A84629">
              <w:rPr>
                <w:bCs/>
                <w:i/>
                <w:iCs/>
                <w:sz w:val="20"/>
                <w:lang w:val="en-CA"/>
              </w:rPr>
              <w:tab/>
              <w:t>47</w:t>
            </w:r>
            <w:r w:rsidRPr="00A84629">
              <w:rPr>
                <w:bCs/>
                <w:i/>
                <w:iCs/>
                <w:sz w:val="20"/>
                <w:lang w:val="en-CA"/>
              </w:rPr>
              <w:tab/>
              <w:t>48</w:t>
            </w:r>
            <w:r w:rsidRPr="00A84629">
              <w:rPr>
                <w:bCs/>
                <w:i/>
                <w:iCs/>
                <w:sz w:val="20"/>
                <w:lang w:val="en-CA"/>
              </w:rPr>
              <w:tab/>
              <w:t>49</w:t>
            </w:r>
            <w:r w:rsidRPr="00A84629">
              <w:rPr>
                <w:bCs/>
                <w:i/>
                <w:iCs/>
                <w:sz w:val="20"/>
                <w:lang w:val="en-CA"/>
              </w:rPr>
              <w:tab/>
              <w:t>50</w:t>
            </w:r>
            <w:r w:rsidRPr="00A84629">
              <w:rPr>
                <w:bCs/>
                <w:i/>
                <w:iCs/>
                <w:sz w:val="20"/>
                <w:lang w:val="en-CA"/>
              </w:rPr>
              <w:tab/>
              <w:t>51</w:t>
            </w:r>
          </w:p>
          <w:p w14:paraId="6393CAF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DDB8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A84629" w14:paraId="05019794" w14:textId="77777777" w:rsidTr="001F0AF9">
        <w:trPr>
          <w:cantSplit/>
          <w:trHeight w:val="342"/>
        </w:trPr>
        <w:tc>
          <w:tcPr>
            <w:tcW w:w="2376" w:type="dxa"/>
            <w:shd w:val="clear" w:color="auto" w:fill="DDD9C3"/>
          </w:tcPr>
          <w:p w14:paraId="3118B5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Committee notes</w:t>
            </w:r>
          </w:p>
        </w:tc>
        <w:tc>
          <w:tcPr>
            <w:tcW w:w="2410" w:type="dxa"/>
            <w:shd w:val="clear" w:color="auto" w:fill="DDD9C3"/>
          </w:tcPr>
          <w:p w14:paraId="1BF09C7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Origins</w:t>
            </w:r>
          </w:p>
        </w:tc>
        <w:tc>
          <w:tcPr>
            <w:tcW w:w="4820" w:type="dxa"/>
            <w:gridSpan w:val="2"/>
            <w:shd w:val="clear" w:color="auto" w:fill="DDD9C3"/>
          </w:tcPr>
          <w:p w14:paraId="78AFA2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t>Requested by WWA at VTS43</w:t>
            </w:r>
          </w:p>
        </w:tc>
      </w:tr>
      <w:tr w:rsidR="00A7601A" w:rsidRPr="00A84629" w14:paraId="460ACF67" w14:textId="77777777" w:rsidTr="001F0AF9">
        <w:trPr>
          <w:cantSplit/>
          <w:trHeight w:val="342"/>
        </w:trPr>
        <w:tc>
          <w:tcPr>
            <w:tcW w:w="2376" w:type="dxa"/>
            <w:vMerge w:val="restart"/>
            <w:shd w:val="clear" w:color="auto" w:fill="auto"/>
          </w:tcPr>
          <w:p w14:paraId="2920C7A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6997548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Agreed by session</w:t>
            </w:r>
          </w:p>
        </w:tc>
        <w:tc>
          <w:tcPr>
            <w:tcW w:w="2268" w:type="dxa"/>
            <w:shd w:val="clear" w:color="auto" w:fill="DDD9C3"/>
          </w:tcPr>
          <w:p w14:paraId="6D92FEEF"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TD#</w:t>
            </w:r>
          </w:p>
        </w:tc>
        <w:tc>
          <w:tcPr>
            <w:tcW w:w="2552" w:type="dxa"/>
            <w:shd w:val="clear" w:color="auto" w:fill="DDD9C3"/>
          </w:tcPr>
          <w:p w14:paraId="3B4AF7A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Comments</w:t>
            </w:r>
          </w:p>
        </w:tc>
      </w:tr>
      <w:tr w:rsidR="00A7601A" w:rsidRPr="00A84629" w14:paraId="108A774A" w14:textId="77777777" w:rsidTr="001F0AF9">
        <w:trPr>
          <w:cantSplit/>
          <w:trHeight w:val="489"/>
        </w:trPr>
        <w:tc>
          <w:tcPr>
            <w:tcW w:w="2376" w:type="dxa"/>
            <w:vMerge/>
            <w:shd w:val="clear" w:color="auto" w:fill="auto"/>
          </w:tcPr>
          <w:p w14:paraId="27C37C2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117FE1C8"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268" w:type="dxa"/>
            <w:shd w:val="clear" w:color="auto" w:fill="DDD9C3"/>
          </w:tcPr>
          <w:p w14:paraId="72056CCD"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552" w:type="dxa"/>
            <w:shd w:val="clear" w:color="auto" w:fill="DDD9C3"/>
          </w:tcPr>
          <w:p w14:paraId="552BE8AF" w14:textId="06D8D142"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r>
      <w:tr w:rsidR="00A7601A" w:rsidRPr="00A84629" w14:paraId="0939A756" w14:textId="77777777" w:rsidTr="001F0AF9">
        <w:trPr>
          <w:cantSplit/>
          <w:trHeight w:val="489"/>
        </w:trPr>
        <w:tc>
          <w:tcPr>
            <w:tcW w:w="2376" w:type="dxa"/>
            <w:shd w:val="clear" w:color="auto" w:fill="auto"/>
          </w:tcPr>
          <w:p w14:paraId="2B0F131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7C5B746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Approved by Council</w:t>
            </w:r>
          </w:p>
        </w:tc>
        <w:tc>
          <w:tcPr>
            <w:tcW w:w="2268" w:type="dxa"/>
            <w:shd w:val="clear" w:color="auto" w:fill="DDD9C3"/>
          </w:tcPr>
          <w:p w14:paraId="5B8E601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(Council Session)</w:t>
            </w:r>
          </w:p>
        </w:tc>
        <w:tc>
          <w:tcPr>
            <w:tcW w:w="2552" w:type="dxa"/>
            <w:shd w:val="clear" w:color="auto" w:fill="DDD9C3"/>
          </w:tcPr>
          <w:p w14:paraId="00098B8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(Date)</w:t>
            </w:r>
          </w:p>
        </w:tc>
      </w:tr>
      <w:tr w:rsidR="00A7601A" w:rsidRPr="00A84629" w14:paraId="1C07EAD8" w14:textId="77777777" w:rsidTr="001F0AF9">
        <w:trPr>
          <w:cantSplit/>
          <w:trHeight w:val="489"/>
        </w:trPr>
        <w:tc>
          <w:tcPr>
            <w:tcW w:w="2376" w:type="dxa"/>
            <w:shd w:val="clear" w:color="auto" w:fill="auto"/>
          </w:tcPr>
          <w:p w14:paraId="03D54F1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2946B827"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Revision Notes:</w:t>
            </w:r>
          </w:p>
        </w:tc>
        <w:tc>
          <w:tcPr>
            <w:tcW w:w="4820" w:type="dxa"/>
            <w:gridSpan w:val="2"/>
            <w:shd w:val="clear" w:color="auto" w:fill="DDD9C3"/>
          </w:tcPr>
          <w:p w14:paraId="53ECCC9A" w14:textId="77777777" w:rsidR="00A7601A" w:rsidRDefault="00712DD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w:t>
            </w:r>
            <w:r w:rsidR="00F036A2">
              <w:rPr>
                <w:bCs/>
                <w:iCs/>
                <w:snapToGrid w:val="0"/>
                <w:sz w:val="20"/>
                <w:szCs w:val="20"/>
              </w:rPr>
              <w:t xml:space="preserve"> at VTS46</w:t>
            </w:r>
          </w:p>
          <w:p w14:paraId="46E093BD" w14:textId="77777777" w:rsidR="005E281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2" w:author="Eckhoff,Dirk" w:date="2020-10-16T16:58:00Z"/>
                <w:rFonts w:cs="Calibri"/>
                <w:sz w:val="16"/>
                <w:szCs w:val="16"/>
              </w:rPr>
            </w:pPr>
            <w:r>
              <w:rPr>
                <w:rFonts w:cs="Calibri"/>
                <w:sz w:val="16"/>
                <w:szCs w:val="16"/>
              </w:rPr>
              <w:t>To be included in GL developed  under Task 1.1.2</w:t>
            </w:r>
            <w:r w:rsidR="00125B3A">
              <w:rPr>
                <w:rFonts w:cs="Calibri"/>
                <w:sz w:val="16"/>
                <w:szCs w:val="16"/>
              </w:rPr>
              <w:t xml:space="preserve">  at VTS47</w:t>
            </w:r>
          </w:p>
          <w:p w14:paraId="19137F50" w14:textId="30908D6E" w:rsidR="00B748CB" w:rsidRPr="00A84629" w:rsidRDefault="00B748CB"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73" w:author="Eckhoff,Dirk" w:date="2020-10-16T16:58:00Z">
              <w:r>
                <w:rPr>
                  <w:rFonts w:asciiTheme="minorHAnsi" w:hAnsiTheme="minorHAnsi" w:cstheme="minorHAnsi"/>
                  <w:color w:val="000000"/>
                  <w:sz w:val="20"/>
                  <w:szCs w:val="20"/>
                  <w:lang w:val="en-US" w:eastAsia="nl-NL"/>
                </w:rPr>
                <w:t>Completed under task 1.1.2</w:t>
              </w:r>
            </w:ins>
          </w:p>
        </w:tc>
      </w:tr>
    </w:tbl>
    <w:p w14:paraId="76C91E95" w14:textId="77777777" w:rsidR="00A7601A" w:rsidRPr="00DD096E" w:rsidRDefault="00A7601A" w:rsidP="00DD096E">
      <w:pPr>
        <w:rPr>
          <w:rFonts w:eastAsia="MS Mincho"/>
        </w:rPr>
      </w:pPr>
    </w:p>
    <w:p w14:paraId="4C4E0B16" w14:textId="77777777" w:rsidR="00A7601A" w:rsidRPr="00DD096E" w:rsidRDefault="00A7601A" w:rsidP="00DD096E">
      <w:pPr>
        <w:rPr>
          <w:rFonts w:eastAsiaTheme="minorEastAsia"/>
        </w:rPr>
      </w:pPr>
      <w:r>
        <w:rPr>
          <w:rStyle w:val="Heading1Char"/>
          <w:rFonts w:eastAsiaTheme="minorEastAsia"/>
        </w:rPr>
        <w:br w:type="page"/>
      </w:r>
    </w:p>
    <w:p w14:paraId="1316CF57" w14:textId="19A44E53" w:rsidR="00A7601A" w:rsidRPr="00CC2951" w:rsidRDefault="00A7601A" w:rsidP="00DD096E">
      <w:pPr>
        <w:pStyle w:val="Heading1"/>
        <w:rPr>
          <w:rFonts w:eastAsiaTheme="minorEastAsia"/>
        </w:rPr>
      </w:pPr>
      <w:bookmarkStart w:id="74" w:name="_Toc523219674"/>
      <w:bookmarkStart w:id="75" w:name="_Toc32307778"/>
      <w:r w:rsidRPr="00CC2951">
        <w:rPr>
          <w:rFonts w:eastAsiaTheme="minorEastAsia"/>
        </w:rPr>
        <w:lastRenderedPageBreak/>
        <w:t>TASK 1.</w:t>
      </w:r>
      <w:r w:rsidR="00201514" w:rsidRPr="00CC2951">
        <w:rPr>
          <w:rFonts w:eastAsiaTheme="minorEastAsia"/>
        </w:rPr>
        <w:t>1.</w:t>
      </w:r>
      <w:r w:rsidR="009877B2" w:rsidRPr="00CC2951">
        <w:rPr>
          <w:rFonts w:eastAsiaTheme="minorEastAsia"/>
        </w:rPr>
        <w:t>4</w:t>
      </w:r>
      <w:r w:rsidRPr="00CC2951">
        <w:rPr>
          <w:rFonts w:eastAsiaTheme="minorEastAsia"/>
        </w:rPr>
        <w:tab/>
      </w:r>
      <w:r w:rsidR="00201514" w:rsidRPr="00CC2951">
        <w:rPr>
          <w:rFonts w:eastAsiaTheme="minorEastAsia"/>
        </w:rPr>
        <w:t xml:space="preserve">Develop Guideline on the Provision of </w:t>
      </w:r>
      <w:r w:rsidR="005E2813">
        <w:rPr>
          <w:rFonts w:eastAsiaTheme="minorEastAsia"/>
        </w:rPr>
        <w:t>L</w:t>
      </w:r>
      <w:r w:rsidR="00201514" w:rsidRPr="00CC2951">
        <w:rPr>
          <w:rFonts w:eastAsiaTheme="minorEastAsia"/>
        </w:rPr>
        <w:t>ocal</w:t>
      </w:r>
      <w:r w:rsidR="005E2813">
        <w:rPr>
          <w:rFonts w:eastAsiaTheme="minorEastAsia"/>
        </w:rPr>
        <w:t xml:space="preserve"> Port</w:t>
      </w:r>
      <w:r w:rsidR="00201514" w:rsidRPr="00CC2951">
        <w:rPr>
          <w:rFonts w:eastAsiaTheme="minorEastAsia"/>
        </w:rPr>
        <w:t xml:space="preserve"> </w:t>
      </w:r>
      <w:r w:rsidR="005E2813">
        <w:rPr>
          <w:rFonts w:eastAsiaTheme="minorEastAsia"/>
        </w:rPr>
        <w:t>S</w:t>
      </w:r>
      <w:r w:rsidR="00201514" w:rsidRPr="00CC2951">
        <w:rPr>
          <w:rFonts w:eastAsiaTheme="minorEastAsia"/>
        </w:rPr>
        <w:t>ervices</w:t>
      </w:r>
      <w:bookmarkEnd w:id="74"/>
      <w:r w:rsidR="005E2813">
        <w:rPr>
          <w:rFonts w:eastAsiaTheme="minorEastAsia"/>
        </w:rPr>
        <w:t xml:space="preserve"> (LPS) other than VTS</w:t>
      </w:r>
      <w:bookmarkEnd w:id="75"/>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1C66168E" w14:textId="77777777" w:rsidTr="00DD096E">
        <w:trPr>
          <w:cantSplit/>
          <w:trHeight w:val="416"/>
          <w:tblHeader/>
        </w:trPr>
        <w:tc>
          <w:tcPr>
            <w:tcW w:w="9606" w:type="dxa"/>
            <w:gridSpan w:val="4"/>
            <w:shd w:val="clear" w:color="auto" w:fill="DDD9C3"/>
            <w:vAlign w:val="center"/>
          </w:tcPr>
          <w:p w14:paraId="0BA036E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A7601A" w:rsidRPr="00CB4CEA" w14:paraId="12C325C5" w14:textId="77777777" w:rsidTr="00DD096E">
        <w:trPr>
          <w:cantSplit/>
          <w:trHeight w:val="428"/>
        </w:trPr>
        <w:tc>
          <w:tcPr>
            <w:tcW w:w="2376" w:type="dxa"/>
            <w:shd w:val="clear" w:color="auto" w:fill="auto"/>
          </w:tcPr>
          <w:p w14:paraId="137BFDA3"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6BE0499" w14:textId="77777777" w:rsidR="00A7601A" w:rsidRPr="00BF71F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A7601A" w:rsidRPr="00CB4CEA" w14:paraId="0B473A1D" w14:textId="77777777" w:rsidTr="00DD096E">
        <w:trPr>
          <w:cantSplit/>
          <w:trHeight w:val="491"/>
        </w:trPr>
        <w:tc>
          <w:tcPr>
            <w:tcW w:w="2376" w:type="dxa"/>
            <w:shd w:val="clear" w:color="auto" w:fill="auto"/>
          </w:tcPr>
          <w:p w14:paraId="638CB54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8136645" w14:textId="5B17F693" w:rsidR="00A7601A"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Implementation</w:t>
            </w:r>
          </w:p>
        </w:tc>
      </w:tr>
      <w:tr w:rsidR="00A7601A" w:rsidRPr="00CB4CEA" w14:paraId="1DDAA928" w14:textId="77777777" w:rsidTr="00DD096E">
        <w:trPr>
          <w:cantSplit/>
          <w:trHeight w:val="463"/>
        </w:trPr>
        <w:tc>
          <w:tcPr>
            <w:tcW w:w="2376" w:type="dxa"/>
            <w:shd w:val="clear" w:color="auto" w:fill="auto"/>
          </w:tcPr>
          <w:p w14:paraId="468D243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FB3C007" w14:textId="23FFB850" w:rsidR="00A7601A" w:rsidRPr="00BF71F7" w:rsidRDefault="00201514" w:rsidP="00A760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del w:id="76" w:author="Eckhoff,Dirk" w:date="2020-10-16T16:05:00Z">
              <w:r w:rsidRPr="00201514" w:rsidDel="00881576">
                <w:rPr>
                  <w:rFonts w:cs="Arial"/>
                  <w:snapToGrid w:val="0"/>
                  <w:kern w:val="28"/>
                  <w:sz w:val="20"/>
                  <w:szCs w:val="20"/>
                  <w:lang w:eastAsia="de-DE"/>
                </w:rPr>
                <w:delText xml:space="preserve">Develop Guideline on the Provision of </w:delText>
              </w:r>
              <w:r w:rsidR="005E2813" w:rsidDel="00881576">
                <w:rPr>
                  <w:rFonts w:cs="Arial"/>
                  <w:snapToGrid w:val="0"/>
                  <w:kern w:val="28"/>
                  <w:sz w:val="20"/>
                  <w:szCs w:val="20"/>
                  <w:lang w:eastAsia="de-DE"/>
                </w:rPr>
                <w:delText>L</w:delText>
              </w:r>
              <w:r w:rsidRPr="00201514" w:rsidDel="00881576">
                <w:rPr>
                  <w:rFonts w:cs="Arial"/>
                  <w:snapToGrid w:val="0"/>
                  <w:kern w:val="28"/>
                  <w:sz w:val="20"/>
                  <w:szCs w:val="20"/>
                  <w:lang w:eastAsia="de-DE"/>
                </w:rPr>
                <w:delText xml:space="preserve">ocal </w:delText>
              </w:r>
              <w:r w:rsidR="005E2813" w:rsidDel="00881576">
                <w:rPr>
                  <w:rFonts w:cs="Arial"/>
                  <w:snapToGrid w:val="0"/>
                  <w:kern w:val="28"/>
                  <w:sz w:val="20"/>
                  <w:szCs w:val="20"/>
                  <w:lang w:eastAsia="de-DE"/>
                </w:rPr>
                <w:delText>Port S</w:delText>
              </w:r>
              <w:r w:rsidRPr="00201514" w:rsidDel="00881576">
                <w:rPr>
                  <w:rFonts w:cs="Arial"/>
                  <w:snapToGrid w:val="0"/>
                  <w:kern w:val="28"/>
                  <w:sz w:val="20"/>
                  <w:szCs w:val="20"/>
                  <w:lang w:eastAsia="de-DE"/>
                </w:rPr>
                <w:delText>ervices</w:delText>
              </w:r>
              <w:r w:rsidR="005334DC" w:rsidDel="00881576">
                <w:rPr>
                  <w:rFonts w:cs="Arial"/>
                  <w:snapToGrid w:val="0"/>
                  <w:kern w:val="28"/>
                  <w:sz w:val="20"/>
                  <w:szCs w:val="20"/>
                  <w:lang w:eastAsia="de-DE"/>
                </w:rPr>
                <w:delText xml:space="preserve"> (LPS) </w:delText>
              </w:r>
              <w:r w:rsidR="005E2813" w:rsidDel="00881576">
                <w:rPr>
                  <w:rFonts w:cs="Arial"/>
                  <w:snapToGrid w:val="0"/>
                  <w:kern w:val="28"/>
                  <w:sz w:val="20"/>
                  <w:szCs w:val="20"/>
                  <w:lang w:eastAsia="de-DE"/>
                </w:rPr>
                <w:delText>other than VTS</w:delText>
              </w:r>
            </w:del>
            <w:ins w:id="77" w:author="Eckhoff,Dirk" w:date="2020-10-16T16:04:00Z">
              <w:r w:rsidR="00881576" w:rsidRPr="00324C2E">
                <w:rPr>
                  <w:rFonts w:asciiTheme="minorHAnsi" w:hAnsiTheme="minorHAnsi" w:cstheme="minorHAnsi"/>
                  <w:color w:val="000000"/>
                  <w:sz w:val="20"/>
                  <w:szCs w:val="20"/>
                  <w:lang w:val="en-US" w:eastAsia="nl-NL"/>
                </w:rPr>
                <w:t xml:space="preserve">Develop </w:t>
              </w:r>
              <w:r w:rsidR="00881576">
                <w:rPr>
                  <w:rFonts w:asciiTheme="minorHAnsi" w:hAnsiTheme="minorHAnsi" w:cstheme="minorHAnsi"/>
                  <w:color w:val="000000"/>
                  <w:sz w:val="20"/>
                  <w:szCs w:val="20"/>
                  <w:lang w:val="en-US" w:eastAsia="nl-NL"/>
                </w:rPr>
                <w:t xml:space="preserve">a </w:t>
              </w:r>
              <w:r w:rsidR="00881576" w:rsidRPr="00324C2E">
                <w:rPr>
                  <w:rFonts w:asciiTheme="minorHAnsi" w:hAnsiTheme="minorHAnsi" w:cstheme="minorHAnsi"/>
                  <w:color w:val="000000"/>
                  <w:sz w:val="20"/>
                  <w:szCs w:val="20"/>
                  <w:lang w:val="en-US" w:eastAsia="nl-NL"/>
                </w:rPr>
                <w:t>Guideline G1142 on the Provision of Local Port Services (LPS) other than VTS</w:t>
              </w:r>
            </w:ins>
          </w:p>
        </w:tc>
      </w:tr>
      <w:tr w:rsidR="00A7601A" w:rsidRPr="00CB4CEA" w14:paraId="1046AD89" w14:textId="77777777" w:rsidTr="00DD096E">
        <w:trPr>
          <w:cantSplit/>
          <w:trHeight w:val="466"/>
        </w:trPr>
        <w:tc>
          <w:tcPr>
            <w:tcW w:w="2376" w:type="dxa"/>
          </w:tcPr>
          <w:p w14:paraId="68982A7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0A2D7C6" w14:textId="77777777" w:rsidR="00A7601A" w:rsidRPr="00D207B8"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D207B8">
              <w:rPr>
                <w:bCs/>
                <w:iCs/>
                <w:snapToGrid w:val="0"/>
                <w:sz w:val="20"/>
                <w:szCs w:val="20"/>
              </w:rPr>
              <w:t>To provide guidance to:</w:t>
            </w:r>
          </w:p>
          <w:p w14:paraId="723CA304" w14:textId="77777777" w:rsidR="00A7601A" w:rsidRDefault="00A7601A"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Governments/Competent Authorities to ensure that a clear differentiation exists between VTS and local services, and that this is clearly communicated to mariners, allied services and other stakeholders.</w:t>
            </w:r>
          </w:p>
          <w:p w14:paraId="1B46B35C" w14:textId="77777777" w:rsidR="00A7601A" w:rsidRPr="00D207B8" w:rsidRDefault="00A7601A"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entities operating local services to enhance efficiency and safety in a globally harmonised manner through the adoption of internationally recognised best practice.</w:t>
            </w:r>
          </w:p>
          <w:p w14:paraId="025BA146"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84D7FC5" w14:textId="77777777" w:rsidTr="00DD096E">
        <w:trPr>
          <w:cantSplit/>
          <w:trHeight w:val="402"/>
        </w:trPr>
        <w:tc>
          <w:tcPr>
            <w:tcW w:w="2376" w:type="dxa"/>
          </w:tcPr>
          <w:p w14:paraId="027C0F9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C6F659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p w14:paraId="0898C86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6FAF8A41" w14:textId="77777777" w:rsidTr="00DD096E">
        <w:trPr>
          <w:cantSplit/>
          <w:trHeight w:val="402"/>
        </w:trPr>
        <w:tc>
          <w:tcPr>
            <w:tcW w:w="2376" w:type="dxa"/>
          </w:tcPr>
          <w:p w14:paraId="002B8CAD"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21C06FB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Local services offer a mechanism to aid efficiency in ports where relevant Government/s are of the opinion that the volume of traffic or the degree of risk does not justify exercising their rights to establish VTS under provisions of SOLAS.</w:t>
            </w:r>
          </w:p>
          <w:p w14:paraId="6E8B638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There are significant differences between local services and a VTS</w:t>
            </w:r>
            <w:r>
              <w:rPr>
                <w:bCs/>
                <w:iCs/>
                <w:snapToGrid w:val="0"/>
                <w:sz w:val="20"/>
                <w:szCs w:val="20"/>
              </w:rPr>
              <w:t xml:space="preserve"> and there is a need:</w:t>
            </w:r>
          </w:p>
          <w:p w14:paraId="747701CB" w14:textId="77777777" w:rsidR="00A7601A" w:rsidRDefault="00A7601A" w:rsidP="001F0AF9">
            <w:pPr>
              <w:pStyle w:val="ListParagraph"/>
              <w:widowControl w:val="0"/>
              <w:numPr>
                <w:ilvl w:val="0"/>
                <w:numId w:val="7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w:t>
            </w:r>
            <w:r w:rsidRPr="00FF1EA0">
              <w:rPr>
                <w:bCs/>
                <w:iCs/>
                <w:snapToGrid w:val="0"/>
                <w:sz w:val="20"/>
                <w:szCs w:val="20"/>
              </w:rPr>
              <w:t>or Governments/Competent Authorities to ensure that a clear differentiation exists between VTS and local services, and</w:t>
            </w:r>
          </w:p>
          <w:p w14:paraId="148CC667" w14:textId="77777777" w:rsidR="00A7601A" w:rsidRPr="00FF1EA0" w:rsidRDefault="00A7601A" w:rsidP="001F0AF9">
            <w:pPr>
              <w:pStyle w:val="ListParagraph"/>
              <w:widowControl w:val="0"/>
              <w:numPr>
                <w:ilvl w:val="0"/>
                <w:numId w:val="7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w:t>
            </w:r>
            <w:r w:rsidRPr="00FF1EA0">
              <w:rPr>
                <w:bCs/>
                <w:iCs/>
                <w:snapToGrid w:val="0"/>
                <w:sz w:val="20"/>
                <w:szCs w:val="20"/>
              </w:rPr>
              <w:t>hat this is clearly communicated to mariners, allied services and other stakeholders.</w:t>
            </w:r>
          </w:p>
          <w:p w14:paraId="77A4286B"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4DB905A1" w14:textId="77777777" w:rsidTr="00DD096E">
        <w:trPr>
          <w:cantSplit/>
          <w:trHeight w:val="854"/>
        </w:trPr>
        <w:tc>
          <w:tcPr>
            <w:tcW w:w="2376" w:type="dxa"/>
          </w:tcPr>
          <w:p w14:paraId="3C57C35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DEDD7D2"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87D4663" w14:textId="77777777" w:rsidR="00A7601A" w:rsidRDefault="00A7601A" w:rsidP="001F0AF9">
            <w:pPr>
              <w:pStyle w:val="BodyText3"/>
              <w:spacing w:before="120"/>
              <w:ind w:left="0"/>
              <w:jc w:val="both"/>
              <w:rPr>
                <w:i w:val="0"/>
                <w:sz w:val="20"/>
              </w:rPr>
            </w:pPr>
            <w:r w:rsidRPr="00A11A2E">
              <w:rPr>
                <w:b/>
                <w:i w:val="0"/>
                <w:sz w:val="20"/>
              </w:rPr>
              <w:t>Goal</w:t>
            </w:r>
          </w:p>
          <w:p w14:paraId="79023F85" w14:textId="77777777" w:rsidR="00A7601A" w:rsidRDefault="00A7601A" w:rsidP="001F0AF9">
            <w:pPr>
              <w:pStyle w:val="BodyText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64BBF62" w14:textId="77777777" w:rsidR="00A7601A" w:rsidRDefault="00A7601A" w:rsidP="001F0AF9">
            <w:pPr>
              <w:pStyle w:val="BodyText3"/>
              <w:spacing w:before="120"/>
              <w:ind w:left="0"/>
              <w:jc w:val="both"/>
              <w:rPr>
                <w:b/>
                <w:i w:val="0"/>
                <w:sz w:val="20"/>
              </w:rPr>
            </w:pPr>
            <w:r w:rsidRPr="00A11A2E">
              <w:rPr>
                <w:b/>
                <w:i w:val="0"/>
                <w:sz w:val="20"/>
              </w:rPr>
              <w:t>Strategy</w:t>
            </w:r>
          </w:p>
          <w:p w14:paraId="02FA0C5D" w14:textId="77777777" w:rsidR="00A7601A" w:rsidRPr="006C21E7" w:rsidRDefault="00A7601A" w:rsidP="001F0AF9">
            <w:pPr>
              <w:pStyle w:val="BodyText3"/>
              <w:spacing w:before="120"/>
              <w:ind w:left="0"/>
              <w:jc w:val="both"/>
              <w:rPr>
                <w:i w:val="0"/>
                <w:sz w:val="20"/>
              </w:rPr>
            </w:pPr>
            <w:r w:rsidRPr="006C21E7">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i w:val="0"/>
                <w:sz w:val="20"/>
              </w:rPr>
              <w:t xml:space="preserve"> </w:t>
            </w:r>
          </w:p>
        </w:tc>
      </w:tr>
      <w:tr w:rsidR="00A7601A" w:rsidRPr="00CB4CEA" w14:paraId="64DF7932" w14:textId="77777777" w:rsidTr="00DD096E">
        <w:trPr>
          <w:cantSplit/>
          <w:trHeight w:val="615"/>
        </w:trPr>
        <w:tc>
          <w:tcPr>
            <w:tcW w:w="2376" w:type="dxa"/>
          </w:tcPr>
          <w:p w14:paraId="4E19D40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FE7AF30" w14:textId="5D432EA3"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560FA47" w14:textId="5F3D01D9" w:rsidR="00835E08" w:rsidRPr="00755BE6" w:rsidRDefault="00755BE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N/A – Not VTS related</w:t>
            </w:r>
          </w:p>
          <w:p w14:paraId="0638A972"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6C9283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E17DF55"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39EB0445" w14:textId="77777777" w:rsidTr="00DD096E">
        <w:trPr>
          <w:cantSplit/>
          <w:trHeight w:val="1399"/>
        </w:trPr>
        <w:tc>
          <w:tcPr>
            <w:tcW w:w="2376" w:type="dxa"/>
          </w:tcPr>
          <w:p w14:paraId="6C3971A4"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C991CB" w14:textId="76E05BFE" w:rsidR="00A7601A" w:rsidRPr="00405C2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Guideline on the Provision of Local Services</w:t>
            </w:r>
            <w:r w:rsidR="005334DC">
              <w:rPr>
                <w:bCs/>
                <w:iCs/>
                <w:snapToGrid w:val="0"/>
                <w:sz w:val="20"/>
                <w:szCs w:val="20"/>
              </w:rPr>
              <w:t xml:space="preserve"> </w:t>
            </w:r>
            <w:r w:rsidR="005334DC">
              <w:rPr>
                <w:rFonts w:cs="Arial"/>
                <w:snapToGrid w:val="0"/>
                <w:kern w:val="28"/>
                <w:sz w:val="20"/>
                <w:szCs w:val="20"/>
                <w:lang w:eastAsia="de-DE"/>
              </w:rPr>
              <w:t>other than VTS</w:t>
            </w:r>
            <w:r>
              <w:rPr>
                <w:bCs/>
                <w:iCs/>
                <w:snapToGrid w:val="0"/>
                <w:sz w:val="20"/>
                <w:szCs w:val="20"/>
              </w:rPr>
              <w:t>.</w:t>
            </w:r>
          </w:p>
        </w:tc>
      </w:tr>
      <w:tr w:rsidR="00A7601A" w:rsidRPr="00696A73" w14:paraId="08540042" w14:textId="77777777" w:rsidTr="00DD096E">
        <w:trPr>
          <w:cantSplit/>
          <w:trHeight w:val="659"/>
        </w:trPr>
        <w:tc>
          <w:tcPr>
            <w:tcW w:w="2376" w:type="dxa"/>
          </w:tcPr>
          <w:p w14:paraId="080F97B9"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93C40B7" w14:textId="77777777" w:rsidR="00A7601A" w:rsidRDefault="00A7601A" w:rsidP="001F0AF9">
            <w:pPr>
              <w:pStyle w:val="BodyText3"/>
              <w:spacing w:before="120"/>
              <w:ind w:left="0"/>
              <w:jc w:val="both"/>
              <w:rPr>
                <w:sz w:val="20"/>
                <w:lang w:val="en-CA"/>
              </w:rPr>
            </w:pPr>
            <w:r>
              <w:rPr>
                <w:sz w:val="20"/>
                <w:lang w:val="en-CA"/>
              </w:rPr>
              <w:t>Session number:</w:t>
            </w:r>
          </w:p>
          <w:p w14:paraId="778B8245" w14:textId="77777777" w:rsidR="00A7601A" w:rsidRDefault="00A7601A"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20352" behindDoc="0" locked="0" layoutInCell="1" allowOverlap="1" wp14:anchorId="7AC1B4DC" wp14:editId="3C099518">
                      <wp:simplePos x="0" y="0"/>
                      <wp:positionH relativeFrom="column">
                        <wp:posOffset>645160</wp:posOffset>
                      </wp:positionH>
                      <wp:positionV relativeFrom="paragraph">
                        <wp:posOffset>168910</wp:posOffset>
                      </wp:positionV>
                      <wp:extent cx="274320" cy="274320"/>
                      <wp:effectExtent l="8890" t="10160" r="12065" b="10795"/>
                      <wp:wrapNone/>
                      <wp:docPr id="38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DC897" w14:textId="77777777" w:rsidR="001C5478" w:rsidRPr="005F1945" w:rsidRDefault="001C5478"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1B4DC" id="Rectangle 388" o:spid="_x0000_s1044" style="position:absolute;left:0;text-align:left;margin-left:50.8pt;margin-top:13.3pt;width:21.6pt;height:21.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SZrSsoAgAAUgQAAA4AAAAAAAAAAAAAAAAALgIAAGRycy9lMm9E&#10;b2MueG1sUEsBAi0AFAAGAAgAAAAhAC9GjDXdAAAACQEAAA8AAAAAAAAAAAAAAAAAggQAAGRycy9k&#10;b3ducmV2LnhtbFBLBQYAAAAABAAEAPMAAACMBQAAAAA=&#10;">
                      <v:textbox>
                        <w:txbxContent>
                          <w:p w14:paraId="5C2DC897" w14:textId="77777777" w:rsidR="001C5478" w:rsidRPr="005F1945" w:rsidRDefault="001C5478" w:rsidP="00A7601A">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19328" behindDoc="0" locked="0" layoutInCell="1" allowOverlap="1" wp14:anchorId="7E44214C" wp14:editId="56A99043">
                      <wp:simplePos x="0" y="0"/>
                      <wp:positionH relativeFrom="column">
                        <wp:posOffset>1219200</wp:posOffset>
                      </wp:positionH>
                      <wp:positionV relativeFrom="paragraph">
                        <wp:posOffset>168910</wp:posOffset>
                      </wp:positionV>
                      <wp:extent cx="274320" cy="274320"/>
                      <wp:effectExtent l="0" t="0" r="11430" b="11430"/>
                      <wp:wrapNone/>
                      <wp:docPr id="38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7537AC" w14:textId="77777777" w:rsidR="001C5478" w:rsidRDefault="001C5478"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4214C" id="Rectangle 389" o:spid="_x0000_s1045" style="position:absolute;left:0;text-align:left;margin-left:96pt;margin-top:13.3pt;width:21.6pt;height:21.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iDoK+KAIAAFIEAAAOAAAAAAAAAAAAAAAAAC4CAABkcnMvZTJv&#10;RG9jLnhtbFBLAQItABQABgAIAAAAIQDP0zhp3gAAAAkBAAAPAAAAAAAAAAAAAAAAAIIEAABkcnMv&#10;ZG93bnJldi54bWxQSwUGAAAAAAQABADzAAAAjQUAAAAA&#10;">
                      <v:textbox>
                        <w:txbxContent>
                          <w:p w14:paraId="637537AC" w14:textId="77777777" w:rsidR="001C5478" w:rsidRDefault="001C5478"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18304" behindDoc="0" locked="0" layoutInCell="1" allowOverlap="1" wp14:anchorId="1E3378BB" wp14:editId="42102C50">
                      <wp:simplePos x="0" y="0"/>
                      <wp:positionH relativeFrom="column">
                        <wp:posOffset>1793240</wp:posOffset>
                      </wp:positionH>
                      <wp:positionV relativeFrom="paragraph">
                        <wp:posOffset>168910</wp:posOffset>
                      </wp:positionV>
                      <wp:extent cx="274320" cy="274320"/>
                      <wp:effectExtent l="0" t="0" r="11430" b="11430"/>
                      <wp:wrapNone/>
                      <wp:docPr id="390" name="Rectangle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E5B420" w14:textId="77777777" w:rsidR="001C5478" w:rsidRDefault="001C5478"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378BB" id="Rectangle 390" o:spid="_x0000_s1046" style="position:absolute;left:0;text-align:left;margin-left:141.2pt;margin-top:13.3pt;width:21.6pt;height:21.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JBbPaKAIAAFIEAAAOAAAAAAAAAAAAAAAAAC4CAABkcnMvZTJv&#10;RG9jLnhtbFBLAQItABQABgAIAAAAIQAS5fw73gAAAAkBAAAPAAAAAAAAAAAAAAAAAIIEAABkcnMv&#10;ZG93bnJldi54bWxQSwUGAAAAAAQABADzAAAAjQUAAAAA&#10;">
                      <v:textbox>
                        <w:txbxContent>
                          <w:p w14:paraId="22E5B420" w14:textId="77777777" w:rsidR="001C5478" w:rsidRDefault="001C5478"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17280" behindDoc="0" locked="0" layoutInCell="1" allowOverlap="1" wp14:anchorId="420B9E91" wp14:editId="0180C7F7">
                      <wp:simplePos x="0" y="0"/>
                      <wp:positionH relativeFrom="column">
                        <wp:posOffset>2399665</wp:posOffset>
                      </wp:positionH>
                      <wp:positionV relativeFrom="paragraph">
                        <wp:posOffset>168910</wp:posOffset>
                      </wp:positionV>
                      <wp:extent cx="274320" cy="274320"/>
                      <wp:effectExtent l="0" t="0" r="11430" b="11430"/>
                      <wp:wrapNone/>
                      <wp:docPr id="391" name="Rectangle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C0604" w14:textId="77777777" w:rsidR="001C5478" w:rsidRDefault="001C5478"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B9E91" id="Rectangle 391" o:spid="_x0000_s1047" style="position:absolute;left:0;text-align:left;margin-left:188.95pt;margin-top:13.3pt;width:21.6pt;height:21.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35KcTygCAABSBAAADgAAAAAAAAAAAAAAAAAuAgAAZHJzL2Uy&#10;b0RvYy54bWxQSwECLQAUAAYACAAAACEAG37jl98AAAAJAQAADwAAAAAAAAAAAAAAAACCBAAAZHJz&#10;L2Rvd25yZXYueG1sUEsFBgAAAAAEAAQA8wAAAI4FAAAAAA==&#10;">
                      <v:textbox>
                        <w:txbxContent>
                          <w:p w14:paraId="613C0604" w14:textId="77777777" w:rsidR="001C5478" w:rsidRDefault="001C5478"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16256" behindDoc="0" locked="0" layoutInCell="1" allowOverlap="1" wp14:anchorId="6A05C4C5" wp14:editId="44840C79">
                      <wp:simplePos x="0" y="0"/>
                      <wp:positionH relativeFrom="column">
                        <wp:posOffset>3072130</wp:posOffset>
                      </wp:positionH>
                      <wp:positionV relativeFrom="paragraph">
                        <wp:posOffset>168910</wp:posOffset>
                      </wp:positionV>
                      <wp:extent cx="274320" cy="274320"/>
                      <wp:effectExtent l="6985" t="10160" r="13970" b="10795"/>
                      <wp:wrapNone/>
                      <wp:docPr id="392"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3897E" id="Rectangle 392" o:spid="_x0000_s1026" style="position:absolute;margin-left:241.9pt;margin-top:13.3pt;width:21.6pt;height:21.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BwUcyB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15232" behindDoc="0" locked="0" layoutInCell="1" allowOverlap="1" wp14:anchorId="0187DAEE" wp14:editId="18DF4B36">
                      <wp:simplePos x="0" y="0"/>
                      <wp:positionH relativeFrom="column">
                        <wp:posOffset>3834765</wp:posOffset>
                      </wp:positionH>
                      <wp:positionV relativeFrom="paragraph">
                        <wp:posOffset>168910</wp:posOffset>
                      </wp:positionV>
                      <wp:extent cx="274320" cy="274320"/>
                      <wp:effectExtent l="7620" t="10160" r="13335" b="10795"/>
                      <wp:wrapNone/>
                      <wp:docPr id="393" name="Rectangle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8662C" id="Rectangle 393" o:spid="_x0000_s1026" style="position:absolute;margin-left:301.95pt;margin-top:13.3pt;width:21.6pt;height:21.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eCYlm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21376" behindDoc="0" locked="0" layoutInCell="1" allowOverlap="1" wp14:anchorId="4DD98B1F" wp14:editId="49551FF9">
                      <wp:simplePos x="0" y="0"/>
                      <wp:positionH relativeFrom="column">
                        <wp:posOffset>31750</wp:posOffset>
                      </wp:positionH>
                      <wp:positionV relativeFrom="paragraph">
                        <wp:posOffset>168910</wp:posOffset>
                      </wp:positionV>
                      <wp:extent cx="274320" cy="274320"/>
                      <wp:effectExtent l="5080" t="10160" r="6350" b="10795"/>
                      <wp:wrapNone/>
                      <wp:docPr id="394"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BFB1DA" w14:textId="77777777" w:rsidR="001C5478" w:rsidRPr="005F1945" w:rsidRDefault="001C5478"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98B1F" id="Rectangle 394" o:spid="_x0000_s1048" style="position:absolute;left:0;text-align:left;margin-left:2.5pt;margin-top:13.3pt;width:21.6pt;height:21.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Lk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H+MuQpAgAAUgQAAA4AAAAAAAAAAAAAAAAALgIAAGRycy9lMm9E&#10;b2MueG1sUEsBAi0AFAAGAAgAAAAhAFO2BG3cAAAABgEAAA8AAAAAAAAAAAAAAAAAgwQAAGRycy9k&#10;b3ducmV2LnhtbFBLBQYAAAAABAAEAPMAAACMBQAAAAA=&#10;">
                      <v:textbox>
                        <w:txbxContent>
                          <w:p w14:paraId="56BFB1DA" w14:textId="77777777" w:rsidR="001C5478" w:rsidRPr="005F1945" w:rsidRDefault="001C5478" w:rsidP="00A7601A">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E11907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DF3729"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2C870649" w14:textId="77777777" w:rsidTr="00DD096E">
        <w:trPr>
          <w:cantSplit/>
          <w:trHeight w:val="342"/>
        </w:trPr>
        <w:tc>
          <w:tcPr>
            <w:tcW w:w="2376" w:type="dxa"/>
            <w:shd w:val="clear" w:color="auto" w:fill="DDD9C3" w:themeFill="background2" w:themeFillShade="E6"/>
          </w:tcPr>
          <w:p w14:paraId="199A87B8"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85569F8"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FCF3DE9" w14:textId="77777777" w:rsidR="00A7601A" w:rsidRPr="00CB5C4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A7601A" w:rsidRPr="00696A73" w14:paraId="2F2D62FC" w14:textId="77777777" w:rsidTr="00DD096E">
        <w:trPr>
          <w:cantSplit/>
          <w:trHeight w:val="342"/>
        </w:trPr>
        <w:tc>
          <w:tcPr>
            <w:tcW w:w="2376" w:type="dxa"/>
            <w:vMerge w:val="restart"/>
            <w:shd w:val="clear" w:color="auto" w:fill="auto"/>
          </w:tcPr>
          <w:p w14:paraId="5308F4E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9A8790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38722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37F8C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077E6B70" w14:textId="77777777" w:rsidTr="00DD096E">
        <w:trPr>
          <w:cantSplit/>
          <w:trHeight w:val="489"/>
        </w:trPr>
        <w:tc>
          <w:tcPr>
            <w:tcW w:w="2376" w:type="dxa"/>
            <w:vMerge/>
            <w:shd w:val="clear" w:color="auto" w:fill="auto"/>
          </w:tcPr>
          <w:p w14:paraId="7B3B2C3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81C55E8" w14:textId="40E6DE20" w:rsidR="00A7601A" w:rsidRPr="00696A73"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45</w:t>
            </w:r>
          </w:p>
        </w:tc>
        <w:tc>
          <w:tcPr>
            <w:tcW w:w="2268" w:type="dxa"/>
            <w:shd w:val="clear" w:color="auto" w:fill="DDD9C3" w:themeFill="background2" w:themeFillShade="E6"/>
          </w:tcPr>
          <w:p w14:paraId="62187EF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0CBDA31" w14:textId="45CA3BB0" w:rsidR="00A7601A" w:rsidRPr="00696A73" w:rsidRDefault="008815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78" w:author="Eckhoff,Dirk" w:date="2020-10-16T16:05:00Z">
              <w:r w:rsidRPr="006E7B86">
                <w:rPr>
                  <w:rFonts w:asciiTheme="minorHAnsi" w:hAnsiTheme="minorHAnsi" w:cstheme="minorHAnsi"/>
                  <w:color w:val="000000"/>
                  <w:sz w:val="20"/>
                  <w:szCs w:val="20"/>
                  <w:lang w:val="en-US" w:eastAsia="nl-NL"/>
                </w:rPr>
                <w:t>Completed at VTS45</w:t>
              </w:r>
            </w:ins>
            <w:r w:rsidR="00A7601A">
              <w:rPr>
                <w:bCs/>
                <w:iCs/>
                <w:snapToGrid w:val="0"/>
                <w:sz w:val="20"/>
                <w:szCs w:val="20"/>
              </w:rPr>
              <w:fldChar w:fldCharType="begin">
                <w:ffData>
                  <w:name w:val="Text2"/>
                  <w:enabled/>
                  <w:calcOnExit w:val="0"/>
                  <w:textInput/>
                </w:ffData>
              </w:fldChar>
            </w:r>
            <w:r w:rsidR="00A7601A">
              <w:rPr>
                <w:bCs/>
                <w:iCs/>
                <w:snapToGrid w:val="0"/>
                <w:sz w:val="20"/>
                <w:szCs w:val="20"/>
              </w:rPr>
              <w:instrText xml:space="preserve"> FORMTEXT </w:instrText>
            </w:r>
            <w:r w:rsidR="00A7601A">
              <w:rPr>
                <w:bCs/>
                <w:iCs/>
                <w:snapToGrid w:val="0"/>
                <w:sz w:val="20"/>
                <w:szCs w:val="20"/>
              </w:rPr>
            </w:r>
            <w:r w:rsidR="00A7601A">
              <w:rPr>
                <w:bCs/>
                <w:iCs/>
                <w:snapToGrid w:val="0"/>
                <w:sz w:val="20"/>
                <w:szCs w:val="20"/>
              </w:rPr>
              <w:fldChar w:fldCharType="separate"/>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noProof/>
                <w:snapToGrid w:val="0"/>
                <w:sz w:val="20"/>
                <w:szCs w:val="20"/>
              </w:rPr>
              <w:t> </w:t>
            </w:r>
            <w:r w:rsidR="00A7601A">
              <w:rPr>
                <w:bCs/>
                <w:iCs/>
                <w:snapToGrid w:val="0"/>
                <w:sz w:val="20"/>
                <w:szCs w:val="20"/>
              </w:rPr>
              <w:fldChar w:fldCharType="end"/>
            </w:r>
          </w:p>
        </w:tc>
      </w:tr>
      <w:tr w:rsidR="00A7601A" w:rsidRPr="00696A73" w14:paraId="658DD21A" w14:textId="77777777" w:rsidTr="00DD096E">
        <w:trPr>
          <w:cantSplit/>
          <w:trHeight w:val="489"/>
        </w:trPr>
        <w:tc>
          <w:tcPr>
            <w:tcW w:w="2376" w:type="dxa"/>
            <w:shd w:val="clear" w:color="auto" w:fill="auto"/>
          </w:tcPr>
          <w:p w14:paraId="17EC4ECE"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F97E144"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0A9E2E4" w14:textId="17A5EC1D"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A7601A" w:rsidRPr="00661231">
              <w:rPr>
                <w:bCs/>
                <w:i/>
                <w:iCs/>
                <w:snapToGrid w:val="0"/>
                <w:sz w:val="16"/>
                <w:szCs w:val="16"/>
              </w:rPr>
              <w:t>(</w:t>
            </w:r>
            <w:r w:rsidR="00A7601A">
              <w:rPr>
                <w:bCs/>
                <w:i/>
                <w:iCs/>
                <w:snapToGrid w:val="0"/>
                <w:sz w:val="16"/>
                <w:szCs w:val="16"/>
              </w:rPr>
              <w:t>Council Session)</w:t>
            </w:r>
          </w:p>
        </w:tc>
        <w:tc>
          <w:tcPr>
            <w:tcW w:w="2552" w:type="dxa"/>
            <w:shd w:val="clear" w:color="auto" w:fill="DDD9C3" w:themeFill="background2" w:themeFillShade="E6"/>
          </w:tcPr>
          <w:p w14:paraId="707221F6" w14:textId="1D6362EF"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14.</w:t>
            </w:r>
            <w:r w:rsidR="00712DDA">
              <w:rPr>
                <w:bCs/>
                <w:iCs/>
                <w:snapToGrid w:val="0"/>
                <w:sz w:val="20"/>
                <w:szCs w:val="20"/>
              </w:rPr>
              <w:t>12</w:t>
            </w:r>
            <w:r>
              <w:rPr>
                <w:bCs/>
                <w:iCs/>
                <w:snapToGrid w:val="0"/>
                <w:sz w:val="20"/>
                <w:szCs w:val="20"/>
              </w:rPr>
              <w:t>.</w:t>
            </w:r>
            <w:r w:rsidR="00712DDA">
              <w:rPr>
                <w:bCs/>
                <w:iCs/>
                <w:snapToGrid w:val="0"/>
                <w:sz w:val="20"/>
                <w:szCs w:val="20"/>
              </w:rPr>
              <w:t>2018</w:t>
            </w:r>
            <w:r>
              <w:rPr>
                <w:bCs/>
                <w:iCs/>
                <w:snapToGrid w:val="0"/>
                <w:sz w:val="20"/>
                <w:szCs w:val="20"/>
              </w:rPr>
              <w:t xml:space="preserve"> </w:t>
            </w:r>
            <w:r w:rsidR="00A7601A">
              <w:rPr>
                <w:bCs/>
                <w:i/>
                <w:iCs/>
                <w:snapToGrid w:val="0"/>
                <w:sz w:val="16"/>
                <w:szCs w:val="16"/>
              </w:rPr>
              <w:t>(Date</w:t>
            </w:r>
            <w:r w:rsidR="00A7601A" w:rsidRPr="00661231">
              <w:rPr>
                <w:bCs/>
                <w:i/>
                <w:iCs/>
                <w:snapToGrid w:val="0"/>
                <w:sz w:val="16"/>
                <w:szCs w:val="16"/>
              </w:rPr>
              <w:t>)</w:t>
            </w:r>
          </w:p>
        </w:tc>
      </w:tr>
      <w:tr w:rsidR="00A7601A" w:rsidRPr="00696A73" w14:paraId="00EE0D9B" w14:textId="77777777" w:rsidTr="00DD096E">
        <w:trPr>
          <w:cantSplit/>
          <w:trHeight w:val="489"/>
        </w:trPr>
        <w:tc>
          <w:tcPr>
            <w:tcW w:w="2376" w:type="dxa"/>
            <w:shd w:val="clear" w:color="auto" w:fill="auto"/>
          </w:tcPr>
          <w:p w14:paraId="0CC2137A"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C71F59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AE7FD53"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78CAC7B" w14:textId="77777777" w:rsidR="00A7601A" w:rsidRPr="00A7601A" w:rsidRDefault="00A7601A"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3200577A" w14:textId="77777777" w:rsidR="00A7601A" w:rsidRPr="00A7601A" w:rsidRDefault="00A7601A"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70D1DD2A" w14:textId="77777777" w:rsidR="00201514" w:rsidRPr="00DD096E" w:rsidRDefault="00201514" w:rsidP="00DD096E">
      <w:pPr>
        <w:rPr>
          <w:rFonts w:eastAsiaTheme="minorEastAsia"/>
        </w:rPr>
      </w:pPr>
      <w:r>
        <w:rPr>
          <w:rStyle w:val="Heading1Char"/>
          <w:rFonts w:eastAsiaTheme="minorEastAsia"/>
        </w:rPr>
        <w:br w:type="page"/>
      </w:r>
    </w:p>
    <w:p w14:paraId="5CCC2298" w14:textId="0EFC268A" w:rsidR="00201514" w:rsidRPr="00FF3A3F" w:rsidRDefault="00201514" w:rsidP="00FF3A3F">
      <w:pPr>
        <w:pStyle w:val="Heading1"/>
        <w:rPr>
          <w:rFonts w:eastAsiaTheme="minorEastAsia"/>
        </w:rPr>
      </w:pPr>
      <w:bookmarkStart w:id="79" w:name="_Toc523219675"/>
      <w:bookmarkStart w:id="80" w:name="_Toc32307779"/>
      <w:r w:rsidRPr="00FF3A3F">
        <w:rPr>
          <w:rFonts w:eastAsiaTheme="minorEastAsia"/>
        </w:rPr>
        <w:lastRenderedPageBreak/>
        <w:t>TASK 1.2.1</w:t>
      </w:r>
      <w:r w:rsidRPr="00FF3A3F">
        <w:rPr>
          <w:rFonts w:eastAsiaTheme="minorEastAsia"/>
        </w:rPr>
        <w:tab/>
      </w:r>
      <w:r w:rsidR="00FF3A3F">
        <w:rPr>
          <w:rFonts w:eastAsiaTheme="minorEastAsia"/>
        </w:rPr>
        <w:t>Review and Update V-127 on Operational Procedures f</w:t>
      </w:r>
      <w:r w:rsidR="00FF3A3F" w:rsidRPr="00FF3A3F">
        <w:rPr>
          <w:rFonts w:eastAsiaTheme="minorEastAsia"/>
        </w:rPr>
        <w:t>or V</w:t>
      </w:r>
      <w:r w:rsidR="00FF3A3F">
        <w:rPr>
          <w:rFonts w:eastAsiaTheme="minorEastAsia"/>
        </w:rPr>
        <w:t>essel Traffic Services (Output t</w:t>
      </w:r>
      <w:r w:rsidR="0054788C">
        <w:rPr>
          <w:rFonts w:eastAsiaTheme="minorEastAsia"/>
        </w:rPr>
        <w:t>o b</w:t>
      </w:r>
      <w:r w:rsidR="00FF3A3F">
        <w:rPr>
          <w:rFonts w:eastAsiaTheme="minorEastAsia"/>
        </w:rPr>
        <w:t>e</w:t>
      </w:r>
      <w:r w:rsidR="00FF3A3F" w:rsidRPr="00FF3A3F">
        <w:rPr>
          <w:rFonts w:eastAsiaTheme="minorEastAsia"/>
        </w:rPr>
        <w:t xml:space="preserve"> </w:t>
      </w:r>
      <w:r w:rsidR="00FF3A3F">
        <w:rPr>
          <w:rFonts w:eastAsiaTheme="minorEastAsia"/>
        </w:rPr>
        <w:t>a Revised Recommendation a</w:t>
      </w:r>
      <w:r w:rsidR="00FF3A3F" w:rsidRPr="00FF3A3F">
        <w:rPr>
          <w:rFonts w:eastAsiaTheme="minorEastAsia"/>
        </w:rPr>
        <w:t>nd Associated Guideline)</w:t>
      </w:r>
      <w:bookmarkEnd w:id="79"/>
      <w:bookmarkEnd w:id="8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08DC8B69" w14:textId="77777777" w:rsidTr="001F0AF9">
        <w:trPr>
          <w:cantSplit/>
          <w:trHeight w:val="416"/>
          <w:tblHeader/>
        </w:trPr>
        <w:tc>
          <w:tcPr>
            <w:tcW w:w="9606" w:type="dxa"/>
            <w:gridSpan w:val="4"/>
            <w:shd w:val="clear" w:color="auto" w:fill="DDD9C3"/>
            <w:vAlign w:val="center"/>
          </w:tcPr>
          <w:p w14:paraId="3241295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4AAE656D" w14:textId="77777777" w:rsidTr="001F0AF9">
        <w:trPr>
          <w:cantSplit/>
          <w:trHeight w:val="428"/>
        </w:trPr>
        <w:tc>
          <w:tcPr>
            <w:tcW w:w="2376" w:type="dxa"/>
            <w:shd w:val="clear" w:color="auto" w:fill="auto"/>
          </w:tcPr>
          <w:p w14:paraId="0FDCFE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1F5FE4"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18494D47" w14:textId="77777777" w:rsidTr="001F0AF9">
        <w:trPr>
          <w:cantSplit/>
          <w:trHeight w:val="491"/>
        </w:trPr>
        <w:tc>
          <w:tcPr>
            <w:tcW w:w="2376" w:type="dxa"/>
            <w:shd w:val="clear" w:color="auto" w:fill="auto"/>
          </w:tcPr>
          <w:p w14:paraId="1F75D7E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6E8491B" w14:textId="69664AF5"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4CE5315C" w14:textId="77777777" w:rsidTr="001F0AF9">
        <w:trPr>
          <w:cantSplit/>
          <w:trHeight w:val="463"/>
        </w:trPr>
        <w:tc>
          <w:tcPr>
            <w:tcW w:w="2376" w:type="dxa"/>
            <w:shd w:val="clear" w:color="auto" w:fill="auto"/>
          </w:tcPr>
          <w:p w14:paraId="4F2666A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F3DB213" w14:textId="51E4B30C" w:rsidR="00201514" w:rsidRPr="00BF71F7" w:rsidRDefault="00755BE6" w:rsidP="00755B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del w:id="81" w:author="Eckhoff,Dirk" w:date="2020-10-16T16:06:00Z">
              <w:r w:rsidRPr="00755BE6" w:rsidDel="00881576">
                <w:rPr>
                  <w:rFonts w:cs="Arial"/>
                  <w:snapToGrid w:val="0"/>
                  <w:kern w:val="28"/>
                  <w:sz w:val="20"/>
                  <w:szCs w:val="20"/>
                  <w:lang w:eastAsia="de-DE"/>
                </w:rPr>
                <w:delText xml:space="preserve">Review/Update Recommendation </w:delText>
              </w:r>
              <w:r w:rsidDel="00881576">
                <w:rPr>
                  <w:rFonts w:cs="Arial"/>
                  <w:snapToGrid w:val="0"/>
                  <w:kern w:val="28"/>
                  <w:sz w:val="20"/>
                  <w:szCs w:val="20"/>
                  <w:lang w:eastAsia="de-DE"/>
                </w:rPr>
                <w:delText>V-</w:delText>
              </w:r>
              <w:r w:rsidRPr="00755BE6" w:rsidDel="00881576">
                <w:rPr>
                  <w:rFonts w:cs="Arial"/>
                  <w:snapToGrid w:val="0"/>
                  <w:kern w:val="28"/>
                  <w:sz w:val="20"/>
                  <w:szCs w:val="20"/>
                  <w:lang w:eastAsia="de-DE"/>
                </w:rPr>
                <w:delText>127 on Operational Procedures for Vessel Traffic Services (Output to be a Revised Recommendation and Associated Guideline)</w:delText>
              </w:r>
            </w:del>
            <w:ins w:id="82" w:author="Eckhoff,Dirk" w:date="2020-10-16T16:06:00Z">
              <w:r w:rsidR="00881576" w:rsidRPr="00206E5F">
                <w:rPr>
                  <w:rFonts w:asciiTheme="minorHAnsi" w:hAnsiTheme="minorHAnsi" w:cstheme="minorHAnsi"/>
                  <w:sz w:val="20"/>
                  <w:szCs w:val="20"/>
                </w:rPr>
                <w:t xml:space="preserve"> Review and update V-127 on Operational Procedures</w:t>
              </w:r>
              <w:r w:rsidR="00881576">
                <w:rPr>
                  <w:rFonts w:asciiTheme="minorHAnsi" w:hAnsiTheme="minorHAnsi" w:cstheme="minorHAnsi"/>
                  <w:sz w:val="20"/>
                  <w:szCs w:val="20"/>
                </w:rPr>
                <w:t xml:space="preserve"> </w:t>
              </w:r>
              <w:r w:rsidR="00881576" w:rsidRPr="00206E5F">
                <w:rPr>
                  <w:rFonts w:asciiTheme="minorHAnsi" w:hAnsiTheme="minorHAnsi" w:cstheme="minorHAnsi"/>
                  <w:sz w:val="20"/>
                  <w:szCs w:val="20"/>
                </w:rPr>
                <w:t>for Vessel Traffic Services (Output to be a revised Recommendation R0127 and associated Guideline G1141 on Operational Procedures for VTS)</w:t>
              </w:r>
            </w:ins>
          </w:p>
        </w:tc>
      </w:tr>
      <w:tr w:rsidR="00201514" w:rsidRPr="00CB4CEA" w14:paraId="405ADD72" w14:textId="77777777" w:rsidTr="001F0AF9">
        <w:trPr>
          <w:cantSplit/>
          <w:trHeight w:val="466"/>
        </w:trPr>
        <w:tc>
          <w:tcPr>
            <w:tcW w:w="2376" w:type="dxa"/>
          </w:tcPr>
          <w:p w14:paraId="0FA3619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3C61205" w14:textId="77777777" w:rsidR="005E4440" w:rsidRDefault="00755BE6" w:rsidP="00CB3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 xml:space="preserve">To </w:t>
            </w:r>
            <w:r w:rsidR="005E4440">
              <w:rPr>
                <w:bCs/>
                <w:iCs/>
                <w:snapToGrid w:val="0"/>
                <w:sz w:val="20"/>
                <w:szCs w:val="20"/>
              </w:rPr>
              <w:t xml:space="preserve">review and </w:t>
            </w:r>
            <w:r w:rsidRPr="00755BE6">
              <w:rPr>
                <w:bCs/>
                <w:iCs/>
                <w:snapToGrid w:val="0"/>
                <w:sz w:val="20"/>
                <w:szCs w:val="20"/>
              </w:rPr>
              <w:t>update IALA Recommendation V-</w:t>
            </w:r>
            <w:r>
              <w:rPr>
                <w:bCs/>
                <w:iCs/>
                <w:snapToGrid w:val="0"/>
                <w:sz w:val="20"/>
                <w:szCs w:val="20"/>
              </w:rPr>
              <w:t>127</w:t>
            </w:r>
            <w:r w:rsidRPr="00755BE6">
              <w:rPr>
                <w:bCs/>
                <w:iCs/>
                <w:snapToGrid w:val="0"/>
                <w:sz w:val="20"/>
                <w:szCs w:val="20"/>
              </w:rPr>
              <w:t xml:space="preserve"> on Operational Procedures for Vessel Traffic Services to</w:t>
            </w:r>
            <w:r w:rsidR="005E4440">
              <w:rPr>
                <w:bCs/>
                <w:iCs/>
                <w:snapToGrid w:val="0"/>
                <w:sz w:val="20"/>
                <w:szCs w:val="20"/>
              </w:rPr>
              <w:t>:</w:t>
            </w:r>
          </w:p>
          <w:p w14:paraId="16CE7771" w14:textId="0F942909" w:rsidR="00CB3964" w:rsidRPr="00CB3964" w:rsidRDefault="005E4440" w:rsidP="00CB3964">
            <w:pPr>
              <w:pStyle w:val="ListParagraph"/>
              <w:widowControl w:val="0"/>
              <w:numPr>
                <w:ilvl w:val="0"/>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the new IALA documentation structure</w:t>
            </w:r>
            <w:r w:rsidR="00CB3964" w:rsidRPr="00CB3964">
              <w:rPr>
                <w:bCs/>
                <w:iCs/>
                <w:snapToGrid w:val="0"/>
                <w:sz w:val="20"/>
                <w:szCs w:val="20"/>
              </w:rPr>
              <w:t>. That is a:</w:t>
            </w:r>
          </w:p>
          <w:p w14:paraId="0BB06E34" w14:textId="3FABB622" w:rsidR="00CB3964" w:rsidRPr="00CB3964" w:rsidRDefault="00CB3964" w:rsidP="00CB3964">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
                <w:bCs/>
                <w:iCs/>
                <w:snapToGrid w:val="0"/>
                <w:sz w:val="20"/>
                <w:szCs w:val="20"/>
              </w:rPr>
              <w:t>Recommendation</w:t>
            </w:r>
            <w:r w:rsidRPr="00CB3964">
              <w:rPr>
                <w:bCs/>
                <w:iCs/>
                <w:snapToGrid w:val="0"/>
                <w:sz w:val="20"/>
                <w:szCs w:val="20"/>
              </w:rPr>
              <w:t>: IALA Recommendations specify what practices shall be carried out in order to comply with a Recommendation, and may be referenced, in full or in part, in an IALA Standard</w:t>
            </w:r>
          </w:p>
          <w:p w14:paraId="72B2BAD8" w14:textId="77777777" w:rsidR="00CB3964" w:rsidRPr="00CB3964" w:rsidRDefault="00CB3964" w:rsidP="00CB3964">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CB3964">
              <w:rPr>
                <w:b/>
                <w:bCs/>
                <w:iCs/>
                <w:snapToGrid w:val="0"/>
                <w:sz w:val="20"/>
                <w:szCs w:val="20"/>
              </w:rPr>
              <w:t>Guideline</w:t>
            </w:r>
            <w:r w:rsidRPr="00CB3964">
              <w:rPr>
                <w:bCs/>
                <w:iCs/>
                <w:snapToGrid w:val="0"/>
                <w:sz w:val="20"/>
                <w:szCs w:val="20"/>
              </w:rPr>
              <w:t>: IALA Guidelines describe how to implement practices normally specified in a Recommendation.</w:t>
            </w:r>
            <w:r w:rsidR="005E4440" w:rsidRPr="00CB3964">
              <w:rPr>
                <w:bCs/>
                <w:iCs/>
                <w:snapToGrid w:val="0"/>
                <w:sz w:val="20"/>
                <w:szCs w:val="20"/>
              </w:rPr>
              <w:t xml:space="preserve"> </w:t>
            </w:r>
          </w:p>
          <w:p w14:paraId="6C045859" w14:textId="46858152" w:rsidR="00CB3964" w:rsidRDefault="00CB3964" w:rsidP="00CB3964">
            <w:pPr>
              <w:pStyle w:val="ListParagraph"/>
              <w:widowControl w:val="0"/>
              <w:numPr>
                <w:ilvl w:val="0"/>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new and amended IALA documentation since the existing version was approved in 2011</w:t>
            </w:r>
            <w:r>
              <w:rPr>
                <w:bCs/>
                <w:iCs/>
                <w:snapToGrid w:val="0"/>
                <w:sz w:val="20"/>
                <w:szCs w:val="20"/>
              </w:rPr>
              <w:t>; and</w:t>
            </w:r>
          </w:p>
          <w:p w14:paraId="0ABF05CD" w14:textId="2FBA5F46" w:rsidR="00CB3964" w:rsidRPr="00CB3964" w:rsidRDefault="00CB3964" w:rsidP="00CB3964">
            <w:pPr>
              <w:pStyle w:val="ListParagraph"/>
              <w:numPr>
                <w:ilvl w:val="0"/>
                <w:numId w:val="80"/>
              </w:numPr>
              <w:spacing w:before="120" w:after="120"/>
              <w:contextualSpacing w:val="0"/>
              <w:rPr>
                <w:bCs/>
                <w:iCs/>
                <w:snapToGrid w:val="0"/>
                <w:sz w:val="20"/>
                <w:szCs w:val="20"/>
              </w:rPr>
            </w:pPr>
            <w:r>
              <w:rPr>
                <w:bCs/>
                <w:iCs/>
                <w:snapToGrid w:val="0"/>
                <w:sz w:val="20"/>
                <w:szCs w:val="20"/>
              </w:rPr>
              <w:t>E</w:t>
            </w:r>
            <w:r w:rsidRPr="00CB3964">
              <w:rPr>
                <w:bCs/>
                <w:iCs/>
                <w:snapToGrid w:val="0"/>
                <w:sz w:val="20"/>
                <w:szCs w:val="20"/>
              </w:rPr>
              <w:t>nsure it provides an effective document to assist Competent Authorities and VTS Authorities to implement and operate VTS in a globally harmonised manner.</w:t>
            </w:r>
          </w:p>
          <w:p w14:paraId="05A90614"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5E101773" w14:textId="77777777" w:rsidTr="001F0AF9">
        <w:trPr>
          <w:cantSplit/>
          <w:trHeight w:val="402"/>
        </w:trPr>
        <w:tc>
          <w:tcPr>
            <w:tcW w:w="2376" w:type="dxa"/>
          </w:tcPr>
          <w:p w14:paraId="78EE3062"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4C314DD" w14:textId="0D4A00B9"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An IALA Recommendation and </w:t>
            </w:r>
            <w:r w:rsidR="00755BE6">
              <w:rPr>
                <w:bCs/>
                <w:iCs/>
                <w:snapToGrid w:val="0"/>
                <w:sz w:val="20"/>
                <w:szCs w:val="20"/>
              </w:rPr>
              <w:t xml:space="preserve">associated </w:t>
            </w:r>
            <w:r>
              <w:rPr>
                <w:bCs/>
                <w:iCs/>
                <w:snapToGrid w:val="0"/>
                <w:sz w:val="20"/>
                <w:szCs w:val="20"/>
              </w:rPr>
              <w:t>Guideline.</w:t>
            </w:r>
          </w:p>
          <w:p w14:paraId="2B04467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77A374A6" w14:textId="77777777" w:rsidTr="001F0AF9">
        <w:trPr>
          <w:cantSplit/>
          <w:trHeight w:val="402"/>
        </w:trPr>
        <w:tc>
          <w:tcPr>
            <w:tcW w:w="2376" w:type="dxa"/>
          </w:tcPr>
          <w:p w14:paraId="2A6076E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AFC4806" w14:textId="77777777" w:rsidR="00365017" w:rsidRDefault="00CB3964" w:rsidP="00CB3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964">
              <w:rPr>
                <w:bCs/>
                <w:iCs/>
                <w:snapToGrid w:val="0"/>
                <w:sz w:val="20"/>
                <w:szCs w:val="20"/>
              </w:rPr>
              <w:t>The current</w:t>
            </w:r>
            <w:r>
              <w:rPr>
                <w:bCs/>
                <w:iCs/>
                <w:snapToGrid w:val="0"/>
                <w:sz w:val="20"/>
                <w:szCs w:val="20"/>
              </w:rPr>
              <w:t xml:space="preserve"> </w:t>
            </w:r>
            <w:r w:rsidRPr="00CB3964">
              <w:rPr>
                <w:bCs/>
                <w:iCs/>
                <w:snapToGrid w:val="0"/>
                <w:sz w:val="20"/>
                <w:szCs w:val="20"/>
              </w:rPr>
              <w:t>Recommendation</w:t>
            </w:r>
            <w:r w:rsidR="00365017">
              <w:rPr>
                <w:bCs/>
                <w:iCs/>
                <w:snapToGrid w:val="0"/>
                <w:sz w:val="20"/>
                <w:szCs w:val="20"/>
              </w:rPr>
              <w:t>:</w:t>
            </w:r>
          </w:p>
          <w:p w14:paraId="4FF05A46" w14:textId="4E2079B4" w:rsidR="00365017" w:rsidRPr="00365017" w:rsidRDefault="00365017" w:rsidP="00365017">
            <w:pPr>
              <w:pStyle w:val="ListParagraph"/>
              <w:widowControl w:val="0"/>
              <w:numPr>
                <w:ilvl w:val="0"/>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O</w:t>
            </w:r>
            <w:r w:rsidR="00CB3964" w:rsidRPr="00365017">
              <w:rPr>
                <w:bCs/>
                <w:iCs/>
                <w:snapToGrid w:val="0"/>
                <w:sz w:val="20"/>
                <w:szCs w:val="20"/>
              </w:rPr>
              <w:t xml:space="preserve">nly refers to Operational Procedures and provides no reference to </w:t>
            </w:r>
            <w:r w:rsidRPr="00365017">
              <w:rPr>
                <w:bCs/>
                <w:iCs/>
                <w:snapToGrid w:val="0"/>
                <w:sz w:val="20"/>
                <w:szCs w:val="20"/>
              </w:rPr>
              <w:t>VTS Operations and the suite of Guidelines associated with this Topic Area under IALA Standard 1040.</w:t>
            </w:r>
          </w:p>
          <w:p w14:paraId="494E5C63" w14:textId="431DED26" w:rsidR="00755BE6" w:rsidRPr="00365017" w:rsidRDefault="00365017" w:rsidP="00365017">
            <w:pPr>
              <w:pStyle w:val="ListParagraph"/>
              <w:widowControl w:val="0"/>
              <w:numPr>
                <w:ilvl w:val="0"/>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 xml:space="preserve">Needs revision and updating </w:t>
            </w:r>
            <w:r w:rsidR="00755BE6" w:rsidRPr="00365017">
              <w:rPr>
                <w:bCs/>
                <w:iCs/>
                <w:snapToGrid w:val="0"/>
                <w:sz w:val="20"/>
                <w:szCs w:val="20"/>
              </w:rPr>
              <w:t xml:space="preserve">to reflect changes in VTS </w:t>
            </w:r>
            <w:r>
              <w:rPr>
                <w:bCs/>
                <w:iCs/>
                <w:snapToGrid w:val="0"/>
                <w:sz w:val="20"/>
                <w:szCs w:val="20"/>
              </w:rPr>
              <w:t xml:space="preserve">guidance </w:t>
            </w:r>
            <w:r w:rsidR="00755BE6" w:rsidRPr="00365017">
              <w:rPr>
                <w:bCs/>
                <w:iCs/>
                <w:snapToGrid w:val="0"/>
                <w:sz w:val="20"/>
                <w:szCs w:val="20"/>
              </w:rPr>
              <w:t>since it was last updated in 20</w:t>
            </w:r>
            <w:r w:rsidR="00C34CE6">
              <w:rPr>
                <w:bCs/>
                <w:iCs/>
                <w:snapToGrid w:val="0"/>
                <w:sz w:val="20"/>
                <w:szCs w:val="20"/>
              </w:rPr>
              <w:t>1</w:t>
            </w:r>
            <w:r>
              <w:rPr>
                <w:bCs/>
                <w:iCs/>
                <w:snapToGrid w:val="0"/>
                <w:sz w:val="20"/>
                <w:szCs w:val="20"/>
              </w:rPr>
              <w:t>1</w:t>
            </w:r>
            <w:r w:rsidR="00755BE6" w:rsidRPr="00365017">
              <w:rPr>
                <w:bCs/>
                <w:iCs/>
                <w:snapToGrid w:val="0"/>
                <w:sz w:val="20"/>
                <w:szCs w:val="20"/>
              </w:rPr>
              <w:t xml:space="preserve"> to ensure it continues:</w:t>
            </w:r>
          </w:p>
          <w:p w14:paraId="5E3B1163" w14:textId="25B8D9D1" w:rsidR="00755BE6" w:rsidRPr="005E4440" w:rsidRDefault="00755BE6" w:rsidP="00365017">
            <w:pPr>
              <w:pStyle w:val="ListParagraph"/>
              <w:widowControl w:val="0"/>
              <w:numPr>
                <w:ilvl w:val="0"/>
                <w:numId w:val="7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provide appropriate guidance for Competent Authorities and VTS Authorities to implement and operate VTS in a globally harmonised manner consistent with SOLAS Chapter V Regulation 12, and IMO Resolution A.857(20) Vessel Traffic Services</w:t>
            </w:r>
          </w:p>
          <w:p w14:paraId="1B16F17D" w14:textId="5122D5E5" w:rsidR="00755BE6" w:rsidRPr="005E4440" w:rsidRDefault="00755BE6" w:rsidP="00365017">
            <w:pPr>
              <w:pStyle w:val="ListParagraph"/>
              <w:widowControl w:val="0"/>
              <w:numPr>
                <w:ilvl w:val="0"/>
                <w:numId w:val="7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minimise any possible confusion to masters transiting between VTSs</w:t>
            </w:r>
          </w:p>
          <w:p w14:paraId="564A336B" w14:textId="0DFAF21F" w:rsidR="00201514" w:rsidRDefault="00365017"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w:t>
            </w:r>
            <w:r w:rsidR="00201514" w:rsidRPr="007710A0">
              <w:rPr>
                <w:bCs/>
                <w:i/>
                <w:iCs/>
                <w:noProof/>
                <w:snapToGrid w:val="0"/>
                <w:sz w:val="16"/>
                <w:szCs w:val="16"/>
              </w:rPr>
              <w:t xml:space="preserve">(Describe </w:t>
            </w:r>
            <w:r w:rsidR="00201514">
              <w:rPr>
                <w:bCs/>
                <w:i/>
                <w:iCs/>
                <w:noProof/>
                <w:snapToGrid w:val="0"/>
                <w:sz w:val="16"/>
                <w:szCs w:val="16"/>
              </w:rPr>
              <w:t xml:space="preserve">briefly why </w:t>
            </w:r>
            <w:r w:rsidR="00201514" w:rsidRPr="00B055D8">
              <w:rPr>
                <w:bCs/>
                <w:i/>
                <w:iCs/>
                <w:noProof/>
                <w:snapToGrid w:val="0"/>
                <w:sz w:val="16"/>
                <w:szCs w:val="16"/>
              </w:rPr>
              <w:t>this task should be included in the Work Programme</w:t>
            </w:r>
            <w:r w:rsidR="00201514" w:rsidRPr="007710A0">
              <w:rPr>
                <w:bCs/>
                <w:i/>
                <w:iCs/>
                <w:noProof/>
                <w:snapToGrid w:val="0"/>
                <w:sz w:val="16"/>
                <w:szCs w:val="16"/>
              </w:rPr>
              <w:t>)</w:t>
            </w:r>
          </w:p>
        </w:tc>
      </w:tr>
      <w:tr w:rsidR="00201514" w:rsidRPr="00696A73" w14:paraId="67E7A22E" w14:textId="77777777" w:rsidTr="001F0AF9">
        <w:trPr>
          <w:cantSplit/>
          <w:trHeight w:val="854"/>
        </w:trPr>
        <w:tc>
          <w:tcPr>
            <w:tcW w:w="2376" w:type="dxa"/>
          </w:tcPr>
          <w:p w14:paraId="54BEE9E8"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Strategic Alignment</w:t>
            </w:r>
          </w:p>
          <w:p w14:paraId="3B204ECF"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5215A64" w14:textId="77777777" w:rsidR="00365017" w:rsidRDefault="00365017" w:rsidP="00365017">
            <w:pPr>
              <w:pStyle w:val="BodyText3"/>
              <w:spacing w:before="120"/>
              <w:ind w:left="0"/>
              <w:jc w:val="both"/>
              <w:rPr>
                <w:i w:val="0"/>
                <w:sz w:val="20"/>
              </w:rPr>
            </w:pPr>
            <w:r w:rsidRPr="00A11A2E">
              <w:rPr>
                <w:b/>
                <w:i w:val="0"/>
                <w:sz w:val="20"/>
              </w:rPr>
              <w:t>Goal</w:t>
            </w:r>
            <w:r w:rsidRPr="00A11A2E">
              <w:rPr>
                <w:i w:val="0"/>
                <w:sz w:val="20"/>
              </w:rPr>
              <w:t xml:space="preserve"> </w:t>
            </w:r>
          </w:p>
          <w:p w14:paraId="0B957E94" w14:textId="77777777" w:rsidR="00365017" w:rsidRDefault="00365017" w:rsidP="00365017">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125BBDA" w14:textId="77777777" w:rsidR="00365017" w:rsidRDefault="00365017" w:rsidP="00365017">
            <w:pPr>
              <w:pStyle w:val="BodyText3"/>
              <w:spacing w:before="120"/>
              <w:ind w:left="0"/>
              <w:jc w:val="both"/>
              <w:rPr>
                <w:b/>
                <w:i w:val="0"/>
                <w:sz w:val="20"/>
              </w:rPr>
            </w:pPr>
            <w:r w:rsidRPr="00A11A2E">
              <w:rPr>
                <w:b/>
                <w:i w:val="0"/>
                <w:sz w:val="20"/>
              </w:rPr>
              <w:t>Strategy</w:t>
            </w:r>
          </w:p>
          <w:p w14:paraId="1FA443A2" w14:textId="77777777" w:rsidR="00365017" w:rsidRPr="00B47A0E" w:rsidRDefault="00365017" w:rsidP="00365017">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7BC3627C"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460FD192" w14:textId="11A62314" w:rsidR="00201514" w:rsidRPr="006C21E7" w:rsidRDefault="00365017" w:rsidP="00365017">
            <w:pPr>
              <w:pStyle w:val="BodyText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65017" w:rsidRPr="00CB4CEA" w14:paraId="0395317C" w14:textId="77777777" w:rsidTr="001F0AF9">
        <w:trPr>
          <w:cantSplit/>
          <w:trHeight w:val="615"/>
        </w:trPr>
        <w:tc>
          <w:tcPr>
            <w:tcW w:w="2376" w:type="dxa"/>
          </w:tcPr>
          <w:p w14:paraId="3C45BE3D"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94AF794"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08EE10" w14:textId="77777777" w:rsidR="00365017" w:rsidRPr="0048090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DA1BB0D" w14:textId="77777777" w:rsidR="0036501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10919008" w14:textId="77777777" w:rsidR="0036501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3B4F4020" w14:textId="77777777" w:rsidR="0036501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Evalulate the need for the guidance to include any additional components such as:</w:t>
            </w:r>
          </w:p>
          <w:p w14:paraId="6A5BCE75" w14:textId="77777777" w:rsidR="00365017" w:rsidRDefault="00365017" w:rsidP="00365017">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5F0C5F9B" w14:textId="77777777" w:rsidR="00365017" w:rsidRPr="00480907" w:rsidRDefault="00365017" w:rsidP="00365017">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78BC95DF"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BADBF6A" w14:textId="0E2B3FA6"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65017" w:rsidRPr="00696A73" w14:paraId="77599B4C" w14:textId="77777777" w:rsidTr="001F0AF9">
        <w:trPr>
          <w:cantSplit/>
          <w:trHeight w:val="1399"/>
        </w:trPr>
        <w:tc>
          <w:tcPr>
            <w:tcW w:w="2376" w:type="dxa"/>
          </w:tcPr>
          <w:p w14:paraId="0D980BC9"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61E058F" w14:textId="1902410E" w:rsidR="00C34CE6" w:rsidRDefault="00C34CE6" w:rsidP="006F7284">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w:t>
            </w:r>
            <w:r w:rsidRPr="0083661F">
              <w:rPr>
                <w:rFonts w:eastAsia="Times New Roman" w:cs="Times New Roman"/>
                <w:bCs/>
                <w:iCs/>
                <w:snapToGrid w:val="0"/>
                <w:sz w:val="20"/>
                <w:szCs w:val="20"/>
              </w:rPr>
              <w:t xml:space="preserve"> </w:t>
            </w:r>
            <w:r>
              <w:rPr>
                <w:rFonts w:eastAsia="Times New Roman" w:cs="Times New Roman"/>
                <w:bCs/>
                <w:iCs/>
                <w:snapToGrid w:val="0"/>
                <w:sz w:val="20"/>
                <w:szCs w:val="20"/>
              </w:rPr>
              <w:t xml:space="preserve">a </w:t>
            </w:r>
            <w:r w:rsidR="00365017" w:rsidRPr="0083661F">
              <w:rPr>
                <w:rFonts w:eastAsia="Times New Roman" w:cs="Times New Roman"/>
                <w:bCs/>
                <w:iCs/>
                <w:snapToGrid w:val="0"/>
                <w:sz w:val="20"/>
                <w:szCs w:val="20"/>
              </w:rPr>
              <w:t xml:space="preserve">revised Recommendation </w:t>
            </w:r>
            <w:r>
              <w:rPr>
                <w:rFonts w:eastAsia="Times New Roman" w:cs="Times New Roman"/>
                <w:bCs/>
                <w:iCs/>
                <w:snapToGrid w:val="0"/>
                <w:sz w:val="20"/>
                <w:szCs w:val="20"/>
              </w:rPr>
              <w:t>at IAL</w:t>
            </w:r>
            <w:r w:rsidR="00D93F41">
              <w:rPr>
                <w:rFonts w:eastAsia="Times New Roman" w:cs="Times New Roman"/>
                <w:bCs/>
                <w:iCs/>
                <w:snapToGrid w:val="0"/>
                <w:sz w:val="20"/>
                <w:szCs w:val="20"/>
              </w:rPr>
              <w:t>A VTS 45</w:t>
            </w:r>
            <w:r>
              <w:rPr>
                <w:rFonts w:eastAsia="Times New Roman" w:cs="Times New Roman"/>
                <w:bCs/>
                <w:iCs/>
                <w:snapToGrid w:val="0"/>
                <w:sz w:val="20"/>
                <w:szCs w:val="20"/>
              </w:rPr>
              <w:t>.</w:t>
            </w:r>
          </w:p>
          <w:p w14:paraId="3F909FB0" w14:textId="3A1544B7" w:rsidR="00C34CE6" w:rsidRDefault="00C34CE6" w:rsidP="006F7284">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 new Guideline[s] at IALA VTS 50.</w:t>
            </w:r>
          </w:p>
          <w:p w14:paraId="1D08D82B" w14:textId="28044015" w:rsidR="00365017" w:rsidRPr="00365017" w:rsidRDefault="00365017" w:rsidP="006F7284">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365017">
              <w:rPr>
                <w:bCs/>
                <w:iCs/>
                <w:snapToGrid w:val="0"/>
                <w:sz w:val="20"/>
                <w:szCs w:val="20"/>
              </w:rPr>
              <w:t xml:space="preserve">Submit </w:t>
            </w:r>
            <w:r w:rsidR="00E56777">
              <w:rPr>
                <w:bCs/>
                <w:iCs/>
                <w:snapToGrid w:val="0"/>
                <w:sz w:val="20"/>
                <w:szCs w:val="20"/>
              </w:rPr>
              <w:t>revised and new documents</w:t>
            </w:r>
            <w:r w:rsidRPr="00365017">
              <w:rPr>
                <w:bCs/>
                <w:iCs/>
                <w:snapToGrid w:val="0"/>
                <w:sz w:val="20"/>
                <w:szCs w:val="20"/>
              </w:rPr>
              <w:t xml:space="preserve"> to Council for approval</w:t>
            </w:r>
            <w:r w:rsidR="00C34CE6">
              <w:rPr>
                <w:bCs/>
                <w:iCs/>
                <w:snapToGrid w:val="0"/>
                <w:sz w:val="20"/>
                <w:szCs w:val="20"/>
              </w:rPr>
              <w:t xml:space="preserve"> after IALA VTS 50</w:t>
            </w:r>
            <w:r w:rsidRPr="00365017">
              <w:rPr>
                <w:bCs/>
                <w:iCs/>
                <w:snapToGrid w:val="0"/>
                <w:sz w:val="20"/>
                <w:szCs w:val="20"/>
              </w:rPr>
              <w:t>.</w:t>
            </w:r>
          </w:p>
        </w:tc>
      </w:tr>
      <w:tr w:rsidR="00365017" w:rsidRPr="00696A73" w14:paraId="30845AB8" w14:textId="77777777" w:rsidTr="001F0AF9">
        <w:trPr>
          <w:cantSplit/>
          <w:trHeight w:val="659"/>
        </w:trPr>
        <w:tc>
          <w:tcPr>
            <w:tcW w:w="2376" w:type="dxa"/>
          </w:tcPr>
          <w:p w14:paraId="43A79CDC"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0396D48" w14:textId="77777777" w:rsidR="00365017" w:rsidRDefault="00365017" w:rsidP="00365017">
            <w:pPr>
              <w:pStyle w:val="BodyText3"/>
              <w:spacing w:before="120"/>
              <w:ind w:left="0"/>
              <w:jc w:val="both"/>
              <w:rPr>
                <w:sz w:val="20"/>
                <w:lang w:val="en-CA"/>
              </w:rPr>
            </w:pPr>
            <w:r>
              <w:rPr>
                <w:sz w:val="20"/>
                <w:lang w:val="en-CA"/>
              </w:rPr>
              <w:t>Session number:</w:t>
            </w:r>
          </w:p>
          <w:p w14:paraId="06220FF8" w14:textId="77777777" w:rsidR="00365017" w:rsidRDefault="00365017" w:rsidP="0036501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771904" behindDoc="0" locked="0" layoutInCell="1" allowOverlap="1" wp14:anchorId="7933A302" wp14:editId="61B866A0">
                      <wp:simplePos x="0" y="0"/>
                      <wp:positionH relativeFrom="column">
                        <wp:posOffset>645160</wp:posOffset>
                      </wp:positionH>
                      <wp:positionV relativeFrom="paragraph">
                        <wp:posOffset>168910</wp:posOffset>
                      </wp:positionV>
                      <wp:extent cx="274320" cy="274320"/>
                      <wp:effectExtent l="8890" t="10160" r="12065" b="107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817DCA" w14:textId="61C179E4" w:rsidR="001C5478" w:rsidRPr="005F1945" w:rsidRDefault="001C5478"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3A302" id="Rectangle 16" o:spid="_x0000_s1049" style="position:absolute;left:0;text-align:left;margin-left:50.8pt;margin-top:13.3pt;width:21.6pt;height:21.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bRKAIAAFA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LgFZtEoAgAAUAQAAA4AAAAAAAAAAAAAAAAALgIAAGRycy9lMm9E&#10;b2MueG1sUEsBAi0AFAAGAAgAAAAhAC9GjDXdAAAACQEAAA8AAAAAAAAAAAAAAAAAggQAAGRycy9k&#10;b3ducmV2LnhtbFBLBQYAAAAABAAEAPMAAACMBQAAAAA=&#10;">
                      <v:textbox>
                        <w:txbxContent>
                          <w:p w14:paraId="67817DCA" w14:textId="61C179E4" w:rsidR="001C5478" w:rsidRPr="005F1945" w:rsidRDefault="001C5478" w:rsidP="00201514">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70880" behindDoc="0" locked="0" layoutInCell="1" allowOverlap="1" wp14:anchorId="4E882F46" wp14:editId="7A45F9CA">
                      <wp:simplePos x="0" y="0"/>
                      <wp:positionH relativeFrom="column">
                        <wp:posOffset>1219200</wp:posOffset>
                      </wp:positionH>
                      <wp:positionV relativeFrom="paragraph">
                        <wp:posOffset>168910</wp:posOffset>
                      </wp:positionV>
                      <wp:extent cx="274320" cy="274320"/>
                      <wp:effectExtent l="0" t="0" r="1143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1C388B" w14:textId="566E0D86" w:rsidR="001C5478" w:rsidRPr="006F7284" w:rsidRDefault="001C5478"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82F46" id="Rectangle 17" o:spid="_x0000_s1050" style="position:absolute;left:0;text-align:left;margin-left:96pt;margin-top:13.3pt;width:21.6pt;height:21.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VngJwIAAFA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O2ZWeAnAgAAUAQAAA4AAAAAAAAAAAAAAAAALgIAAGRycy9lMm9E&#10;b2MueG1sUEsBAi0AFAAGAAgAAAAhAM/TOGneAAAACQEAAA8AAAAAAAAAAAAAAAAAgQQAAGRycy9k&#10;b3ducmV2LnhtbFBLBQYAAAAABAAEAPMAAACMBQAAAAA=&#10;">
                      <v:textbox>
                        <w:txbxContent>
                          <w:p w14:paraId="051C388B" w14:textId="566E0D86" w:rsidR="001C5478" w:rsidRPr="006F7284" w:rsidRDefault="001C5478"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9856" behindDoc="0" locked="0" layoutInCell="1" allowOverlap="1" wp14:anchorId="2E3B4951" wp14:editId="698CA946">
                      <wp:simplePos x="0" y="0"/>
                      <wp:positionH relativeFrom="column">
                        <wp:posOffset>1793240</wp:posOffset>
                      </wp:positionH>
                      <wp:positionV relativeFrom="paragraph">
                        <wp:posOffset>168910</wp:posOffset>
                      </wp:positionV>
                      <wp:extent cx="274320" cy="274320"/>
                      <wp:effectExtent l="0" t="0" r="11430" b="1143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778153" w14:textId="5709A485" w:rsidR="001C5478" w:rsidRPr="006F7284" w:rsidRDefault="001C5478"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B4951" id="Rectangle 18" o:spid="_x0000_s1051" style="position:absolute;left:0;text-align:left;margin-left:141.2pt;margin-top:13.3pt;width:21.6pt;height:21.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LlCigMnAgAAUAQAAA4AAAAAAAAAAAAAAAAALgIAAGRycy9lMm9E&#10;b2MueG1sUEsBAi0AFAAGAAgAAAAhABLl/DveAAAACQEAAA8AAAAAAAAAAAAAAAAAgQQAAGRycy9k&#10;b3ducmV2LnhtbFBLBQYAAAAABAAEAPMAAACMBQAAAAA=&#10;">
                      <v:textbox>
                        <w:txbxContent>
                          <w:p w14:paraId="0E778153" w14:textId="5709A485" w:rsidR="001C5478" w:rsidRPr="006F7284" w:rsidRDefault="001C5478"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8832" behindDoc="0" locked="0" layoutInCell="1" allowOverlap="1" wp14:anchorId="300DA92E" wp14:editId="5446DC0A">
                      <wp:simplePos x="0" y="0"/>
                      <wp:positionH relativeFrom="column">
                        <wp:posOffset>2399665</wp:posOffset>
                      </wp:positionH>
                      <wp:positionV relativeFrom="paragraph">
                        <wp:posOffset>168910</wp:posOffset>
                      </wp:positionV>
                      <wp:extent cx="274320" cy="274320"/>
                      <wp:effectExtent l="0" t="0" r="11430" b="114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DFD744" w14:textId="27F9702A" w:rsidR="001C5478" w:rsidRPr="00AC3091" w:rsidRDefault="001C5478"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DA92E" id="Rectangle 19" o:spid="_x0000_s1052" style="position:absolute;left:0;text-align:left;margin-left:188.95pt;margin-top:13.3pt;width:21.6pt;height:2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II3KAIAAFA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7uiCNygCAABQBAAADgAAAAAAAAAAAAAAAAAuAgAAZHJzL2Uy&#10;b0RvYy54bWxQSwECLQAUAAYACAAAACEAG37jl98AAAAJAQAADwAAAAAAAAAAAAAAAACCBAAAZHJz&#10;L2Rvd25yZXYueG1sUEsFBgAAAAAEAAQA8wAAAI4FAAAAAA==&#10;">
                      <v:textbox>
                        <w:txbxContent>
                          <w:p w14:paraId="05DFD744" w14:textId="27F9702A" w:rsidR="001C5478" w:rsidRPr="00AC3091" w:rsidRDefault="001C5478"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7808" behindDoc="0" locked="0" layoutInCell="1" allowOverlap="1" wp14:anchorId="44D5E2DB" wp14:editId="37AE9A29">
                      <wp:simplePos x="0" y="0"/>
                      <wp:positionH relativeFrom="column">
                        <wp:posOffset>3072130</wp:posOffset>
                      </wp:positionH>
                      <wp:positionV relativeFrom="paragraph">
                        <wp:posOffset>168910</wp:posOffset>
                      </wp:positionV>
                      <wp:extent cx="274320" cy="274320"/>
                      <wp:effectExtent l="0" t="0" r="11430" b="1143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0ED697" w14:textId="2750B9AD" w:rsidR="001C5478" w:rsidRPr="00AC3091" w:rsidRDefault="001C5478"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5E2DB" id="Rectangle 20" o:spid="_x0000_s1053" style="position:absolute;left:0;text-align:left;margin-left:241.9pt;margin-top:13.3pt;width:21.6pt;height:21.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puYJgIAAFA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MNYqKtTUUpbHUhYtGNb0xjSprX4g7OeWrrg/vsOUHKm3xsqzs1ssYgz&#10;kIzF8irqipee8tIDRhBUwQNn43YTxrnZOVRNSy/NkhzG3lFBa5XEjsUeWR35U9umch1HLM7FpZ2i&#10;fv0I1j8B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Ldqm5gmAgAAUAQAAA4AAAAAAAAAAAAAAAAALgIAAGRycy9lMm9E&#10;b2MueG1sUEsBAi0AFAAGAAgAAAAhAFU57SDfAAAACQEAAA8AAAAAAAAAAAAAAAAAgAQAAGRycy9k&#10;b3ducmV2LnhtbFBLBQYAAAAABAAEAPMAAACMBQAAAAA=&#10;">
                      <v:textbox>
                        <w:txbxContent>
                          <w:p w14:paraId="260ED697" w14:textId="2750B9AD" w:rsidR="001C5478" w:rsidRPr="00AC3091" w:rsidRDefault="001C5478" w:rsidP="00AC3091">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6784" behindDoc="0" locked="0" layoutInCell="1" allowOverlap="1" wp14:anchorId="52429E38" wp14:editId="424246D8">
                      <wp:simplePos x="0" y="0"/>
                      <wp:positionH relativeFrom="column">
                        <wp:posOffset>3834765</wp:posOffset>
                      </wp:positionH>
                      <wp:positionV relativeFrom="paragraph">
                        <wp:posOffset>168910</wp:posOffset>
                      </wp:positionV>
                      <wp:extent cx="274320" cy="274320"/>
                      <wp:effectExtent l="0" t="0" r="11430"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C42CCE" w14:textId="5EEFE116" w:rsidR="001C5478" w:rsidRPr="00AC3091" w:rsidRDefault="001C5478"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29E38" id="Rectangle 21" o:spid="_x0000_s1054" style="position:absolute;left:0;text-align:left;margin-left:301.95pt;margin-top:13.3pt;width:21.6pt;height:21.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DmmsqjJwIAAFAEAAAOAAAAAAAAAAAAAAAAAC4CAABkcnMvZTJv&#10;RG9jLnhtbFBLAQItABQABgAIAAAAIQAnKdUr3wAAAAkBAAAPAAAAAAAAAAAAAAAAAIEEAABkcnMv&#10;ZG93bnJldi54bWxQSwUGAAAAAAQABADzAAAAjQUAAAAA&#10;">
                      <v:textbox>
                        <w:txbxContent>
                          <w:p w14:paraId="56C42CCE" w14:textId="5EEFE116" w:rsidR="001C5478" w:rsidRPr="00AC3091" w:rsidRDefault="001C5478" w:rsidP="00AC3091">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72928" behindDoc="0" locked="0" layoutInCell="1" allowOverlap="1" wp14:anchorId="41F5F999" wp14:editId="1DE8A6EC">
                      <wp:simplePos x="0" y="0"/>
                      <wp:positionH relativeFrom="column">
                        <wp:posOffset>31750</wp:posOffset>
                      </wp:positionH>
                      <wp:positionV relativeFrom="paragraph">
                        <wp:posOffset>168910</wp:posOffset>
                      </wp:positionV>
                      <wp:extent cx="274320" cy="274320"/>
                      <wp:effectExtent l="5080" t="10160" r="6350" b="1079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AC30EC" w14:textId="23F9162F" w:rsidR="001C5478" w:rsidRPr="005F1945" w:rsidRDefault="001C5478"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5F999" id="Rectangle 22" o:spid="_x0000_s1055" style="position:absolute;left:0;text-align:left;margin-left:2.5pt;margin-top:13.3pt;width:21.6pt;height:21.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dUuT6JwIAAFAEAAAOAAAAAAAAAAAAAAAAAC4CAABkcnMvZTJvRG9j&#10;LnhtbFBLAQItABQABgAIAAAAIQBTtgRt3AAAAAYBAAAPAAAAAAAAAAAAAAAAAIEEAABkcnMvZG93&#10;bnJldi54bWxQSwUGAAAAAAQABADzAAAAigUAAAAA&#10;">
                      <v:textbox>
                        <w:txbxContent>
                          <w:p w14:paraId="1DAC30EC" w14:textId="23F9162F" w:rsidR="001C5478" w:rsidRPr="005F1945" w:rsidRDefault="001C5478"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CB4208"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7B11BCE" w14:textId="77777777" w:rsidR="00365017" w:rsidRPr="005010D1"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65017" w:rsidRPr="00696A73" w14:paraId="0A44E88B" w14:textId="77777777" w:rsidTr="001F0AF9">
        <w:trPr>
          <w:cantSplit/>
          <w:trHeight w:val="342"/>
        </w:trPr>
        <w:tc>
          <w:tcPr>
            <w:tcW w:w="2376" w:type="dxa"/>
            <w:shd w:val="clear" w:color="auto" w:fill="DDD9C3" w:themeFill="background2" w:themeFillShade="E6"/>
          </w:tcPr>
          <w:p w14:paraId="6099171D" w14:textId="77777777" w:rsidR="0036501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C189E4E"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77E1053" w14:textId="77777777" w:rsidR="00365017" w:rsidRPr="00CB5C4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365017" w:rsidRPr="00696A73" w14:paraId="1F6B0EE8" w14:textId="77777777" w:rsidTr="001F0AF9">
        <w:trPr>
          <w:cantSplit/>
          <w:trHeight w:val="342"/>
        </w:trPr>
        <w:tc>
          <w:tcPr>
            <w:tcW w:w="2376" w:type="dxa"/>
            <w:vMerge w:val="restart"/>
            <w:shd w:val="clear" w:color="auto" w:fill="auto"/>
          </w:tcPr>
          <w:p w14:paraId="1099CC4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3F7B76"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7067BC"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8487987"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65017" w:rsidRPr="00696A73" w14:paraId="1B1595F7" w14:textId="77777777" w:rsidTr="001F0AF9">
        <w:trPr>
          <w:cantSplit/>
          <w:trHeight w:val="489"/>
        </w:trPr>
        <w:tc>
          <w:tcPr>
            <w:tcW w:w="2376" w:type="dxa"/>
            <w:vMerge/>
            <w:shd w:val="clear" w:color="auto" w:fill="auto"/>
          </w:tcPr>
          <w:p w14:paraId="69278C1B"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D36DFFF" w14:textId="08D73DEC" w:rsidR="00365017" w:rsidRPr="00696A73"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2D3BFA9A"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109ABED" w14:textId="4396BCAD" w:rsidR="00881576" w:rsidRPr="00696A73" w:rsidRDefault="00712DDA" w:rsidP="00B748C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Agreed only R0127, GL revision ongoing</w:t>
            </w:r>
            <w:ins w:id="83" w:author="Eckhoff,Dirk" w:date="2020-10-16T16:08:00Z">
              <w:r w:rsidR="00881576">
                <w:rPr>
                  <w:bCs/>
                  <w:iCs/>
                  <w:snapToGrid w:val="0"/>
                  <w:sz w:val="20"/>
                  <w:szCs w:val="20"/>
                </w:rPr>
                <w:t>,</w:t>
              </w:r>
            </w:ins>
            <w:r>
              <w:rPr>
                <w:bCs/>
                <w:iCs/>
                <w:snapToGrid w:val="0"/>
                <w:sz w:val="20"/>
                <w:szCs w:val="20"/>
              </w:rPr>
              <w:t xml:space="preserve">  </w:t>
            </w:r>
          </w:p>
        </w:tc>
      </w:tr>
      <w:tr w:rsidR="00365017" w:rsidRPr="00696A73" w14:paraId="0F2D0151" w14:textId="77777777" w:rsidTr="001F0AF9">
        <w:trPr>
          <w:cantSplit/>
          <w:trHeight w:val="489"/>
        </w:trPr>
        <w:tc>
          <w:tcPr>
            <w:tcW w:w="2376" w:type="dxa"/>
            <w:shd w:val="clear" w:color="auto" w:fill="auto"/>
          </w:tcPr>
          <w:p w14:paraId="2626E9B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DE1DCAA"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CDB39E8" w14:textId="7D808EA1" w:rsidR="00365017" w:rsidRDefault="00712DDA" w:rsidP="00881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365017" w:rsidRPr="00661231">
              <w:rPr>
                <w:bCs/>
                <w:i/>
                <w:iCs/>
                <w:snapToGrid w:val="0"/>
                <w:sz w:val="16"/>
                <w:szCs w:val="16"/>
              </w:rPr>
              <w:t>(</w:t>
            </w:r>
            <w:r w:rsidR="00365017">
              <w:rPr>
                <w:bCs/>
                <w:i/>
                <w:iCs/>
                <w:snapToGrid w:val="0"/>
                <w:sz w:val="16"/>
                <w:szCs w:val="16"/>
              </w:rPr>
              <w:t>Council Session)</w:t>
            </w:r>
            <w:ins w:id="84" w:author="Eckhoff,Dirk" w:date="2020-10-16T16:07:00Z">
              <w:r w:rsidR="00881576">
                <w:rPr>
                  <w:bCs/>
                  <w:i/>
                  <w:iCs/>
                  <w:snapToGrid w:val="0"/>
                  <w:sz w:val="16"/>
                  <w:szCs w:val="16"/>
                </w:rPr>
                <w:t xml:space="preserve"> </w:t>
              </w:r>
            </w:ins>
            <w:ins w:id="85" w:author="Eckhoff,Dirk" w:date="2020-10-16T16:08:00Z">
              <w:r w:rsidR="00881576">
                <w:rPr>
                  <w:bCs/>
                  <w:i/>
                  <w:iCs/>
                  <w:snapToGrid w:val="0"/>
                  <w:sz w:val="16"/>
                  <w:szCs w:val="16"/>
                </w:rPr>
                <w:t>(Rec only)</w:t>
              </w:r>
            </w:ins>
          </w:p>
        </w:tc>
        <w:tc>
          <w:tcPr>
            <w:tcW w:w="2552" w:type="dxa"/>
            <w:shd w:val="clear" w:color="auto" w:fill="DDD9C3" w:themeFill="background2" w:themeFillShade="E6"/>
          </w:tcPr>
          <w:p w14:paraId="21492C16" w14:textId="04B1988E" w:rsidR="00365017"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14.12. 2018</w:t>
            </w:r>
            <w:del w:id="86" w:author="Eckhoff,Dirk" w:date="2020-10-16T16:07:00Z">
              <w:r w:rsidDel="00881576">
                <w:rPr>
                  <w:bCs/>
                  <w:iCs/>
                  <w:snapToGrid w:val="0"/>
                  <w:sz w:val="20"/>
                  <w:szCs w:val="20"/>
                </w:rPr>
                <w:delText xml:space="preserve"> </w:delText>
              </w:r>
            </w:del>
            <w:r w:rsidR="00365017">
              <w:rPr>
                <w:bCs/>
                <w:i/>
                <w:iCs/>
                <w:snapToGrid w:val="0"/>
                <w:sz w:val="16"/>
                <w:szCs w:val="16"/>
              </w:rPr>
              <w:t>(Date</w:t>
            </w:r>
            <w:r w:rsidR="00365017" w:rsidRPr="00661231">
              <w:rPr>
                <w:bCs/>
                <w:i/>
                <w:iCs/>
                <w:snapToGrid w:val="0"/>
                <w:sz w:val="16"/>
                <w:szCs w:val="16"/>
              </w:rPr>
              <w:t>)</w:t>
            </w:r>
          </w:p>
        </w:tc>
      </w:tr>
      <w:tr w:rsidR="00365017" w:rsidRPr="00696A73" w14:paraId="0D3C8274" w14:textId="77777777" w:rsidTr="001F0AF9">
        <w:trPr>
          <w:cantSplit/>
          <w:trHeight w:val="489"/>
        </w:trPr>
        <w:tc>
          <w:tcPr>
            <w:tcW w:w="2376" w:type="dxa"/>
            <w:shd w:val="clear" w:color="auto" w:fill="auto"/>
          </w:tcPr>
          <w:p w14:paraId="4C98322D"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5C9D991"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AC54C3" w14:textId="582B5715" w:rsidR="00365017" w:rsidRDefault="00B748CB"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87" w:author="Eckhoff,Dirk" w:date="2020-10-16T16:59:00Z">
              <w:r w:rsidRPr="00C47D9C">
                <w:rPr>
                  <w:rFonts w:asciiTheme="minorHAnsi" w:hAnsiTheme="minorHAnsi" w:cstheme="minorHAnsi"/>
                  <w:color w:val="000000"/>
                  <w:sz w:val="20"/>
                  <w:szCs w:val="20"/>
                  <w:lang w:val="en-US" w:eastAsia="nl-NL"/>
                </w:rPr>
                <w:t>Revision</w:t>
              </w:r>
              <w:r>
                <w:rPr>
                  <w:rFonts w:asciiTheme="minorHAnsi" w:hAnsiTheme="minorHAnsi" w:cstheme="minorHAnsi"/>
                  <w:color w:val="000000"/>
                  <w:sz w:val="20"/>
                  <w:szCs w:val="20"/>
                  <w:lang w:val="en-US" w:eastAsia="nl-NL"/>
                </w:rPr>
                <w:t xml:space="preserve"> of RC and GL </w:t>
              </w:r>
              <w:r w:rsidRPr="00C47D9C">
                <w:rPr>
                  <w:rFonts w:asciiTheme="minorHAnsi" w:hAnsiTheme="minorHAnsi" w:cstheme="minorHAnsi"/>
                  <w:color w:val="000000"/>
                  <w:sz w:val="20"/>
                  <w:szCs w:val="20"/>
                  <w:lang w:val="en-US" w:eastAsia="nl-NL"/>
                </w:rPr>
                <w:t xml:space="preserve"> ongoing</w:t>
              </w:r>
            </w:ins>
          </w:p>
        </w:tc>
      </w:tr>
    </w:tbl>
    <w:p w14:paraId="3B4672F7" w14:textId="0AB11BCF" w:rsidR="00201514" w:rsidRPr="00CC2951" w:rsidRDefault="00201514" w:rsidP="00DD096E">
      <w:pPr>
        <w:pStyle w:val="Heading1"/>
        <w:rPr>
          <w:rFonts w:eastAsiaTheme="minorEastAsia"/>
        </w:rPr>
      </w:pPr>
      <w:bookmarkStart w:id="88" w:name="_Toc521492546"/>
      <w:bookmarkStart w:id="89" w:name="_Toc523219676"/>
      <w:bookmarkStart w:id="90" w:name="_Toc32307780"/>
      <w:r w:rsidRPr="00CC2951">
        <w:rPr>
          <w:rFonts w:eastAsiaTheme="minorEastAsia"/>
        </w:rPr>
        <w:lastRenderedPageBreak/>
        <w:t>TASK 1.2.2</w:t>
      </w:r>
      <w:r w:rsidRPr="00CC2951">
        <w:rPr>
          <w:rFonts w:eastAsiaTheme="minorEastAsia"/>
        </w:rPr>
        <w:tab/>
        <w:t>Update Guideline 1110 on Decision Support Tools for VTS Personnel</w:t>
      </w:r>
      <w:bookmarkEnd w:id="88"/>
      <w:bookmarkEnd w:id="89"/>
      <w:bookmarkEnd w:id="9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6A29EC87" w14:textId="77777777" w:rsidTr="001F0AF9">
        <w:trPr>
          <w:cantSplit/>
          <w:trHeight w:val="428"/>
        </w:trPr>
        <w:tc>
          <w:tcPr>
            <w:tcW w:w="2376" w:type="dxa"/>
            <w:shd w:val="clear" w:color="auto" w:fill="auto"/>
          </w:tcPr>
          <w:p w14:paraId="7A993F7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424930B"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6A5FBD30" w14:textId="77777777" w:rsidTr="001F0AF9">
        <w:trPr>
          <w:cantSplit/>
          <w:trHeight w:val="491"/>
        </w:trPr>
        <w:tc>
          <w:tcPr>
            <w:tcW w:w="2376" w:type="dxa"/>
            <w:shd w:val="clear" w:color="auto" w:fill="auto"/>
          </w:tcPr>
          <w:p w14:paraId="6563E7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4B83896" w14:textId="4D1E0663"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14CF7F09" w14:textId="77777777" w:rsidTr="001F0AF9">
        <w:trPr>
          <w:cantSplit/>
          <w:trHeight w:val="712"/>
        </w:trPr>
        <w:tc>
          <w:tcPr>
            <w:tcW w:w="2376" w:type="dxa"/>
            <w:shd w:val="clear" w:color="auto" w:fill="auto"/>
          </w:tcPr>
          <w:p w14:paraId="75E9CD73"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2A22DC9" w14:textId="0458CCA6" w:rsidR="00E04A85" w:rsidDel="0088157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91" w:author="Eckhoff,Dirk" w:date="2020-10-16T16:09:00Z"/>
                <w:rFonts w:cs="Arial"/>
                <w:snapToGrid w:val="0"/>
                <w:kern w:val="28"/>
                <w:sz w:val="20"/>
                <w:szCs w:val="20"/>
                <w:lang w:eastAsia="de-DE"/>
              </w:rPr>
            </w:pPr>
            <w:del w:id="92" w:author="Eckhoff,Dirk" w:date="2020-10-16T16:09:00Z">
              <w:r w:rsidRPr="00BF71F7" w:rsidDel="00881576">
                <w:rPr>
                  <w:rFonts w:cs="Arial"/>
                  <w:snapToGrid w:val="0"/>
                  <w:kern w:val="28"/>
                  <w:sz w:val="20"/>
                  <w:szCs w:val="20"/>
                  <w:lang w:eastAsia="de-DE"/>
                </w:rPr>
                <w:delText>Update Guideline 1110 on Decision Support Tools for VTS Personnel</w:delText>
              </w:r>
            </w:del>
          </w:p>
          <w:p w14:paraId="257BAE03" w14:textId="5DAFB3FA" w:rsidR="00E04A85" w:rsidRPr="00BF71F7" w:rsidRDefault="008815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ins w:id="93" w:author="Eckhoff,Dirk" w:date="2020-10-16T16:09:00Z">
              <w:r w:rsidRPr="005D481F">
                <w:rPr>
                  <w:rFonts w:asciiTheme="minorHAnsi" w:hAnsiTheme="minorHAnsi" w:cstheme="minorHAnsi"/>
                  <w:sz w:val="20"/>
                  <w:szCs w:val="20"/>
                </w:rPr>
                <w:t>Update Guideline 1110 on Decision Support Tools for VTS Personnel (take into account emerging concepts and technologies)</w:t>
              </w:r>
            </w:ins>
            <w:r w:rsidR="00E04A85">
              <w:rPr>
                <w:rFonts w:cs="Arial"/>
                <w:snapToGrid w:val="0"/>
                <w:kern w:val="28"/>
                <w:sz w:val="20"/>
                <w:szCs w:val="20"/>
                <w:lang w:eastAsia="de-DE"/>
              </w:rPr>
              <w:t>Joint task with WG 2.</w:t>
            </w:r>
          </w:p>
        </w:tc>
      </w:tr>
      <w:tr w:rsidR="00201514" w:rsidRPr="00CB4CEA" w14:paraId="678315AF" w14:textId="77777777" w:rsidTr="001F0AF9">
        <w:trPr>
          <w:cantSplit/>
          <w:trHeight w:val="466"/>
        </w:trPr>
        <w:tc>
          <w:tcPr>
            <w:tcW w:w="2376" w:type="dxa"/>
          </w:tcPr>
          <w:p w14:paraId="77493CDB"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FB08D6D" w14:textId="63DC6672" w:rsidR="00201514" w:rsidRDefault="00D93F4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 w:val="20"/>
                <w:szCs w:val="20"/>
                <w:lang w:eastAsia="de-DE"/>
              </w:rPr>
            </w:pPr>
            <w:r>
              <w:rPr>
                <w:bCs/>
                <w:iCs/>
                <w:snapToGrid w:val="0"/>
                <w:sz w:val="20"/>
                <w:szCs w:val="20"/>
              </w:rPr>
              <w:t xml:space="preserve">To review and update Guideline 1110 on </w:t>
            </w:r>
            <w:r w:rsidRPr="00BF71F7">
              <w:rPr>
                <w:rFonts w:cs="Arial"/>
                <w:snapToGrid w:val="0"/>
                <w:kern w:val="28"/>
                <w:sz w:val="20"/>
                <w:szCs w:val="20"/>
                <w:lang w:eastAsia="de-DE"/>
              </w:rPr>
              <w:t>Decision Support Tools for VTS Personnel</w:t>
            </w:r>
            <w:r>
              <w:rPr>
                <w:rFonts w:cs="Arial"/>
                <w:snapToGrid w:val="0"/>
                <w:kern w:val="28"/>
                <w:sz w:val="20"/>
                <w:szCs w:val="20"/>
                <w:lang w:eastAsia="de-DE"/>
              </w:rPr>
              <w:t xml:space="preserve"> to:</w:t>
            </w:r>
          </w:p>
          <w:p w14:paraId="19530BCB" w14:textId="31C58E09" w:rsidR="00D93F41" w:rsidRDefault="00D93F41" w:rsidP="006F7284">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the new IALA documentation structure.</w:t>
            </w:r>
          </w:p>
          <w:p w14:paraId="02E6C0A5" w14:textId="0097A2AA" w:rsidR="00C62276" w:rsidRDefault="00C62276" w:rsidP="006F7284">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new and amended IALA documentation.</w:t>
            </w:r>
          </w:p>
          <w:p w14:paraId="5BC00C87" w14:textId="45F3DC70" w:rsidR="00D93F41" w:rsidRPr="006F7284" w:rsidRDefault="00D53834" w:rsidP="006F7284">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Reflect </w:t>
            </w:r>
            <w:r w:rsidR="00C62276">
              <w:rPr>
                <w:bCs/>
                <w:iCs/>
                <w:snapToGrid w:val="0"/>
                <w:sz w:val="20"/>
                <w:szCs w:val="20"/>
              </w:rPr>
              <w:t xml:space="preserve">current and emerging technologies. </w:t>
            </w:r>
          </w:p>
          <w:p w14:paraId="432E6FC8"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474A8199" w14:textId="77777777" w:rsidTr="001F0AF9">
        <w:trPr>
          <w:cantSplit/>
          <w:trHeight w:val="402"/>
        </w:trPr>
        <w:tc>
          <w:tcPr>
            <w:tcW w:w="2376" w:type="dxa"/>
          </w:tcPr>
          <w:p w14:paraId="2AE3C61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F3379A8" w14:textId="2053302E" w:rsidR="00201514" w:rsidRDefault="00C622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Updated Guideline </w:t>
            </w:r>
            <w:r w:rsidRPr="00BF71F7">
              <w:rPr>
                <w:rFonts w:cs="Arial"/>
                <w:snapToGrid w:val="0"/>
                <w:kern w:val="28"/>
                <w:sz w:val="20"/>
                <w:szCs w:val="20"/>
                <w:lang w:eastAsia="de-DE"/>
              </w:rPr>
              <w:t>1110 on Decision Support Tools for VTS Personnel</w:t>
            </w:r>
            <w:r>
              <w:rPr>
                <w:rFonts w:cs="Arial"/>
                <w:snapToGrid w:val="0"/>
                <w:kern w:val="28"/>
                <w:sz w:val="20"/>
                <w:szCs w:val="20"/>
                <w:lang w:eastAsia="de-DE"/>
              </w:rPr>
              <w:t xml:space="preserve"> in relation to new Recommendation RO127 (V-127).</w:t>
            </w:r>
          </w:p>
          <w:p w14:paraId="74CF144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0EAB4188" w14:textId="77777777" w:rsidTr="001F0AF9">
        <w:trPr>
          <w:cantSplit/>
          <w:trHeight w:val="402"/>
        </w:trPr>
        <w:tc>
          <w:tcPr>
            <w:tcW w:w="2376" w:type="dxa"/>
          </w:tcPr>
          <w:p w14:paraId="105AAA4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142CAD3" w14:textId="55D4D250" w:rsidR="00201514" w:rsidRDefault="00D3652D"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current Guideline:</w:t>
            </w:r>
          </w:p>
          <w:p w14:paraId="60953162" w14:textId="6A844045" w:rsidR="00D3652D" w:rsidRPr="006F7284" w:rsidRDefault="00D3652D" w:rsidP="006F7284">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Needs revision an updating to reflect changes in use of decision support tools for VTS personnel.</w:t>
            </w:r>
          </w:p>
          <w:p w14:paraId="7A6BA524"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01514" w:rsidRPr="00696A73" w14:paraId="6C23F565" w14:textId="77777777" w:rsidTr="001F0AF9">
        <w:trPr>
          <w:cantSplit/>
          <w:trHeight w:val="854"/>
        </w:trPr>
        <w:tc>
          <w:tcPr>
            <w:tcW w:w="2376" w:type="dxa"/>
          </w:tcPr>
          <w:p w14:paraId="5AFDA930"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508BC6"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656B593" w14:textId="77777777" w:rsidR="00D3652D" w:rsidRDefault="00D3652D" w:rsidP="00D3652D">
            <w:pPr>
              <w:pStyle w:val="BodyText3"/>
              <w:spacing w:before="120"/>
              <w:ind w:left="0"/>
              <w:jc w:val="both"/>
              <w:rPr>
                <w:i w:val="0"/>
                <w:sz w:val="20"/>
              </w:rPr>
            </w:pPr>
            <w:r w:rsidRPr="00A11A2E">
              <w:rPr>
                <w:b/>
                <w:i w:val="0"/>
                <w:sz w:val="20"/>
              </w:rPr>
              <w:t>Goal</w:t>
            </w:r>
            <w:r w:rsidRPr="00A11A2E">
              <w:rPr>
                <w:i w:val="0"/>
                <w:sz w:val="20"/>
              </w:rPr>
              <w:t xml:space="preserve"> </w:t>
            </w:r>
          </w:p>
          <w:p w14:paraId="2780B5CD" w14:textId="77777777" w:rsidR="00D3652D" w:rsidRDefault="00D3652D" w:rsidP="00D3652D">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FCB3472" w14:textId="77777777" w:rsidR="00D3652D" w:rsidRDefault="00D3652D" w:rsidP="00D3652D">
            <w:pPr>
              <w:pStyle w:val="BodyText3"/>
              <w:spacing w:before="120"/>
              <w:ind w:left="0"/>
              <w:jc w:val="both"/>
              <w:rPr>
                <w:b/>
                <w:i w:val="0"/>
                <w:sz w:val="20"/>
              </w:rPr>
            </w:pPr>
            <w:r w:rsidRPr="00A11A2E">
              <w:rPr>
                <w:b/>
                <w:i w:val="0"/>
                <w:sz w:val="20"/>
              </w:rPr>
              <w:t>Strategy</w:t>
            </w:r>
          </w:p>
          <w:p w14:paraId="01A7AB05" w14:textId="77777777" w:rsidR="00D3652D" w:rsidRPr="00B47A0E" w:rsidRDefault="00D3652D" w:rsidP="00D3652D">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8589BBC" w14:textId="77777777" w:rsidR="00D3652D" w:rsidRDefault="00D3652D" w:rsidP="00D365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4214A15" w14:textId="3AD6E13F" w:rsidR="00201514" w:rsidRPr="006C21E7" w:rsidRDefault="00D3652D" w:rsidP="001F0AF9">
            <w:pPr>
              <w:pStyle w:val="BodyText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201514" w:rsidRPr="00CB4CEA" w14:paraId="096D360E" w14:textId="77777777" w:rsidTr="001F0AF9">
        <w:trPr>
          <w:cantSplit/>
          <w:trHeight w:val="615"/>
        </w:trPr>
        <w:tc>
          <w:tcPr>
            <w:tcW w:w="2376" w:type="dxa"/>
          </w:tcPr>
          <w:p w14:paraId="3A8A27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1283302" w14:textId="41E0CB4B"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69B7D91" w14:textId="6B73CA15" w:rsidR="006D316C" w:rsidRPr="00480907" w:rsidRDefault="006D316C" w:rsidP="006D316C">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 xml:space="preserve">Review of structure and content of the </w:t>
            </w:r>
            <w:r>
              <w:rPr>
                <w:rFonts w:eastAsia="Times New Roman" w:cs="Times New Roman"/>
                <w:bCs/>
                <w:iCs/>
                <w:snapToGrid w:val="0"/>
                <w:sz w:val="20"/>
                <w:szCs w:val="20"/>
              </w:rPr>
              <w:t>Guideline</w:t>
            </w:r>
          </w:p>
          <w:p w14:paraId="662CDA12" w14:textId="77777777" w:rsidR="006D316C" w:rsidRDefault="006D316C" w:rsidP="006D316C">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61B6DFCB" w14:textId="3FD9BEF8" w:rsidR="006D316C" w:rsidRDefault="006D316C" w:rsidP="006D316C">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operation of VTS</w:t>
            </w:r>
          </w:p>
          <w:p w14:paraId="5E39B8E1"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77671D1" w14:textId="0F327A2B" w:rsidR="00201514" w:rsidRDefault="006D316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45F9563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0E0D22BB" w14:textId="77777777" w:rsidTr="001F0AF9">
        <w:trPr>
          <w:cantSplit/>
          <w:trHeight w:val="1399"/>
        </w:trPr>
        <w:tc>
          <w:tcPr>
            <w:tcW w:w="2376" w:type="dxa"/>
          </w:tcPr>
          <w:p w14:paraId="3DBF61CC"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17971D" w14:textId="12D6E39B" w:rsidR="00201514" w:rsidRPr="006F7284" w:rsidRDefault="006D316C" w:rsidP="006F7284">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N/A</w:t>
            </w:r>
          </w:p>
        </w:tc>
      </w:tr>
      <w:tr w:rsidR="00201514" w:rsidRPr="00696A73" w14:paraId="1EF14E25" w14:textId="77777777" w:rsidTr="001F0AF9">
        <w:trPr>
          <w:cantSplit/>
          <w:trHeight w:val="659"/>
        </w:trPr>
        <w:tc>
          <w:tcPr>
            <w:tcW w:w="2376" w:type="dxa"/>
          </w:tcPr>
          <w:p w14:paraId="28FA28B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1FF7D017" w14:textId="77777777" w:rsidR="00201514" w:rsidRDefault="00201514" w:rsidP="001F0AF9">
            <w:pPr>
              <w:pStyle w:val="BodyText3"/>
              <w:spacing w:before="120"/>
              <w:ind w:left="0"/>
              <w:jc w:val="both"/>
              <w:rPr>
                <w:sz w:val="20"/>
                <w:lang w:val="en-CA"/>
              </w:rPr>
            </w:pPr>
            <w:r>
              <w:rPr>
                <w:sz w:val="20"/>
                <w:lang w:val="en-CA"/>
              </w:rPr>
              <w:t>Session number:</w:t>
            </w:r>
          </w:p>
          <w:p w14:paraId="00F6C845" w14:textId="77777777" w:rsidR="00201514" w:rsidRDefault="00201514"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27520" behindDoc="0" locked="0" layoutInCell="1" allowOverlap="1" wp14:anchorId="0F978EF7" wp14:editId="01587A7D">
                      <wp:simplePos x="0" y="0"/>
                      <wp:positionH relativeFrom="column">
                        <wp:posOffset>645160</wp:posOffset>
                      </wp:positionH>
                      <wp:positionV relativeFrom="paragraph">
                        <wp:posOffset>168910</wp:posOffset>
                      </wp:positionV>
                      <wp:extent cx="274320" cy="274320"/>
                      <wp:effectExtent l="8890" t="10160" r="12065" b="107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E4AF7F" w14:textId="77777777" w:rsidR="001C5478" w:rsidRPr="005F1945" w:rsidRDefault="001C5478"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78EF7" id="Rectangle 37" o:spid="_x0000_s1056" style="position:absolute;left:0;text-align:left;margin-left:50.8pt;margin-top:13.3pt;width:21.6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5ZtcmycCAABQBAAADgAAAAAAAAAAAAAAAAAuAgAAZHJzL2Uyb0Rv&#10;Yy54bWxQSwECLQAUAAYACAAAACEAL0aMNd0AAAAJAQAADwAAAAAAAAAAAAAAAACBBAAAZHJzL2Rv&#10;d25yZXYueG1sUEsFBgAAAAAEAAQA8wAAAIsFAAAAAA==&#10;">
                      <v:textbox>
                        <w:txbxContent>
                          <w:p w14:paraId="0EE4AF7F" w14:textId="77777777" w:rsidR="001C5478" w:rsidRPr="005F1945" w:rsidRDefault="001C5478" w:rsidP="00201514">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26496" behindDoc="0" locked="0" layoutInCell="1" allowOverlap="1" wp14:anchorId="71B83533" wp14:editId="3A5FBD37">
                      <wp:simplePos x="0" y="0"/>
                      <wp:positionH relativeFrom="column">
                        <wp:posOffset>1219200</wp:posOffset>
                      </wp:positionH>
                      <wp:positionV relativeFrom="paragraph">
                        <wp:posOffset>168910</wp:posOffset>
                      </wp:positionV>
                      <wp:extent cx="274320" cy="274320"/>
                      <wp:effectExtent l="0" t="0" r="11430" b="1143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2D4A57" w14:textId="7C8836C0" w:rsidR="001C5478" w:rsidRDefault="001C5478"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83533" id="Rectangle 38" o:spid="_x0000_s1057" style="position:absolute;left:0;text-align:left;margin-left:96pt;margin-top:13.3pt;width:21.6pt;height:21.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I94JgIAAFA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sUCPeCYCAABQBAAADgAAAAAAAAAAAAAAAAAuAgAAZHJzL2Uyb0Rv&#10;Yy54bWxQSwECLQAUAAYACAAAACEAz9M4ad4AAAAJAQAADwAAAAAAAAAAAAAAAACABAAAZHJzL2Rv&#10;d25yZXYueG1sUEsFBgAAAAAEAAQA8wAAAIsFAAAAAA==&#10;">
                      <v:textbox>
                        <w:txbxContent>
                          <w:p w14:paraId="762D4A57" w14:textId="7C8836C0" w:rsidR="001C5478" w:rsidRDefault="001C5478"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25472" behindDoc="0" locked="0" layoutInCell="1" allowOverlap="1" wp14:anchorId="52537041" wp14:editId="05EABC7B">
                      <wp:simplePos x="0" y="0"/>
                      <wp:positionH relativeFrom="column">
                        <wp:posOffset>1793240</wp:posOffset>
                      </wp:positionH>
                      <wp:positionV relativeFrom="paragraph">
                        <wp:posOffset>168910</wp:posOffset>
                      </wp:positionV>
                      <wp:extent cx="274320" cy="274320"/>
                      <wp:effectExtent l="0" t="0" r="11430" b="114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89D614" w14:textId="2ED60C1B" w:rsidR="001C5478" w:rsidRDefault="001C5478"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37041" id="Rectangle 39" o:spid="_x0000_s1058" style="position:absolute;left:0;text-align:left;margin-left:141.2pt;margin-top:13.3pt;width:21.6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odMKAIAAFA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m6odMKAIAAFAEAAAOAAAAAAAAAAAAAAAAAC4CAABkcnMvZTJv&#10;RG9jLnhtbFBLAQItABQABgAIAAAAIQAS5fw73gAAAAkBAAAPAAAAAAAAAAAAAAAAAIIEAABkcnMv&#10;ZG93bnJldi54bWxQSwUGAAAAAAQABADzAAAAjQUAAAAA&#10;">
                      <v:textbox>
                        <w:txbxContent>
                          <w:p w14:paraId="4289D614" w14:textId="2ED60C1B" w:rsidR="001C5478" w:rsidRDefault="001C5478"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24448" behindDoc="0" locked="0" layoutInCell="1" allowOverlap="1" wp14:anchorId="1A2C5C19" wp14:editId="194D5CEE">
                      <wp:simplePos x="0" y="0"/>
                      <wp:positionH relativeFrom="column">
                        <wp:posOffset>2399665</wp:posOffset>
                      </wp:positionH>
                      <wp:positionV relativeFrom="paragraph">
                        <wp:posOffset>168910</wp:posOffset>
                      </wp:positionV>
                      <wp:extent cx="274320" cy="274320"/>
                      <wp:effectExtent l="0" t="0" r="11430" b="1143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E69B73" w14:textId="5E8CF65F" w:rsidR="001C5478" w:rsidRPr="00AC3091" w:rsidRDefault="001C5478"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C5C19" id="Rectangle 40" o:spid="_x0000_s1059" style="position:absolute;left:0;text-align:left;margin-left:188.95pt;margin-top:13.3pt;width:21.6pt;height:21.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Cmq/9oJwIAAFAEAAAOAAAAAAAAAAAAAAAAAC4CAABkcnMvZTJv&#10;RG9jLnhtbFBLAQItABQABgAIAAAAIQAbfuOX3wAAAAkBAAAPAAAAAAAAAAAAAAAAAIEEAABkcnMv&#10;ZG93bnJldi54bWxQSwUGAAAAAAQABADzAAAAjQUAAAAA&#10;">
                      <v:textbox>
                        <w:txbxContent>
                          <w:p w14:paraId="3CE69B73" w14:textId="5E8CF65F" w:rsidR="001C5478" w:rsidRPr="00AC3091" w:rsidRDefault="001C5478"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23424" behindDoc="0" locked="0" layoutInCell="1" allowOverlap="1" wp14:anchorId="55FDD51F" wp14:editId="47F2CA50">
                      <wp:simplePos x="0" y="0"/>
                      <wp:positionH relativeFrom="column">
                        <wp:posOffset>3072130</wp:posOffset>
                      </wp:positionH>
                      <wp:positionV relativeFrom="paragraph">
                        <wp:posOffset>168910</wp:posOffset>
                      </wp:positionV>
                      <wp:extent cx="274320" cy="274320"/>
                      <wp:effectExtent l="0" t="0" r="11430"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E670FA" w14:textId="60D473E6" w:rsidR="001C5478" w:rsidRPr="00AC3091" w:rsidRDefault="001C5478"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DD51F" id="Rectangle 42" o:spid="_x0000_s1060" style="position:absolute;left:0;text-align:left;margin-left:241.9pt;margin-top:13.3pt;width:21.6pt;height:21.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qLEb7CgCAABQBAAADgAAAAAAAAAAAAAAAAAuAgAAZHJzL2Uy&#10;b0RvYy54bWxQSwECLQAUAAYACAAAACEAVTntIN8AAAAJAQAADwAAAAAAAAAAAAAAAACCBAAAZHJz&#10;L2Rvd25yZXYueG1sUEsFBgAAAAAEAAQA8wAAAI4FAAAAAA==&#10;">
                      <v:textbox>
                        <w:txbxContent>
                          <w:p w14:paraId="75E670FA" w14:textId="60D473E6" w:rsidR="001C5478" w:rsidRPr="00AC3091" w:rsidRDefault="001C5478"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22400" behindDoc="0" locked="0" layoutInCell="1" allowOverlap="1" wp14:anchorId="62E0C86E" wp14:editId="5CAB65A4">
                      <wp:simplePos x="0" y="0"/>
                      <wp:positionH relativeFrom="column">
                        <wp:posOffset>3834765</wp:posOffset>
                      </wp:positionH>
                      <wp:positionV relativeFrom="paragraph">
                        <wp:posOffset>168910</wp:posOffset>
                      </wp:positionV>
                      <wp:extent cx="274320" cy="274320"/>
                      <wp:effectExtent l="0" t="0" r="11430" b="1143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2B62C8" w14:textId="366733EC" w:rsidR="00881576" w:rsidRPr="00881576" w:rsidRDefault="00881576">
                                  <w:pPr>
                                    <w:jc w:val="center"/>
                                    <w:rPr>
                                      <w:lang w:val="de-DE"/>
                                      <w:rPrChange w:id="94" w:author="Eckhoff,Dirk" w:date="2020-10-16T16:09:00Z">
                                        <w:rPr/>
                                      </w:rPrChange>
                                    </w:rPr>
                                    <w:pPrChange w:id="95" w:author="Eckhoff,Dirk" w:date="2020-10-16T16:09:00Z">
                                      <w:pPr/>
                                    </w:pPrChange>
                                  </w:pPr>
                                  <w:ins w:id="96" w:author="Eckhoff,Dirk" w:date="2020-10-16T16:09: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0C86E" id="Rectangle 43" o:spid="_x0000_s1061" style="position:absolute;left:0;text-align:left;margin-left:301.95pt;margin-top:13.3pt;width:21.6pt;height:21.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oCI2igCAABQBAAADgAAAAAAAAAAAAAAAAAuAgAAZHJzL2Uy&#10;b0RvYy54bWxQSwECLQAUAAYACAAAACEAJynVK98AAAAJAQAADwAAAAAAAAAAAAAAAACCBAAAZHJz&#10;L2Rvd25yZXYueG1sUEsFBgAAAAAEAAQA8wAAAI4FAAAAAA==&#10;">
                      <v:textbox>
                        <w:txbxContent>
                          <w:p w14:paraId="472B62C8" w14:textId="366733EC" w:rsidR="00881576" w:rsidRPr="00881576" w:rsidRDefault="00881576">
                            <w:pPr>
                              <w:jc w:val="center"/>
                              <w:rPr>
                                <w:lang w:val="de-DE"/>
                                <w:rPrChange w:id="97" w:author="Eckhoff,Dirk" w:date="2020-10-16T16:09:00Z">
                                  <w:rPr/>
                                </w:rPrChange>
                              </w:rPr>
                              <w:pPrChange w:id="98" w:author="Eckhoff,Dirk" w:date="2020-10-16T16:09:00Z">
                                <w:pPr/>
                              </w:pPrChange>
                            </w:pPr>
                            <w:ins w:id="99" w:author="Eckhoff,Dirk" w:date="2020-10-16T16:09: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628544" behindDoc="0" locked="0" layoutInCell="1" allowOverlap="1" wp14:anchorId="1ECA054F" wp14:editId="13FB5BC5">
                      <wp:simplePos x="0" y="0"/>
                      <wp:positionH relativeFrom="column">
                        <wp:posOffset>31750</wp:posOffset>
                      </wp:positionH>
                      <wp:positionV relativeFrom="paragraph">
                        <wp:posOffset>168910</wp:posOffset>
                      </wp:positionV>
                      <wp:extent cx="274320" cy="274320"/>
                      <wp:effectExtent l="5080" t="10160" r="6350" b="1079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891DBC" w14:textId="77777777" w:rsidR="001C5478" w:rsidRPr="005F1945" w:rsidRDefault="001C5478"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A054F" id="Rectangle 44" o:spid="_x0000_s1062" style="position:absolute;left:0;text-align:left;margin-left:2.5pt;margin-top:13.3pt;width:21.6pt;height:21.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4gRl4pAgAAUAQAAA4AAAAAAAAAAAAAAAAALgIAAGRycy9lMm9E&#10;b2MueG1sUEsBAi0AFAAGAAgAAAAhAFO2BG3cAAAABgEAAA8AAAAAAAAAAAAAAAAAgwQAAGRycy9k&#10;b3ducmV2LnhtbFBLBQYAAAAABAAEAPMAAACMBQAAAAA=&#10;">
                      <v:textbox>
                        <w:txbxContent>
                          <w:p w14:paraId="24891DBC" w14:textId="77777777" w:rsidR="001C5478" w:rsidRPr="005F1945" w:rsidRDefault="001C5478" w:rsidP="00201514">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66D9E3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65C5338"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324B2124" w14:textId="77777777" w:rsidTr="001F0AF9">
        <w:trPr>
          <w:cantSplit/>
          <w:trHeight w:val="342"/>
        </w:trPr>
        <w:tc>
          <w:tcPr>
            <w:tcW w:w="2376" w:type="dxa"/>
            <w:shd w:val="clear" w:color="auto" w:fill="DDD9C3" w:themeFill="background2" w:themeFillShade="E6"/>
          </w:tcPr>
          <w:p w14:paraId="2A4FA584"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C8D806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B83972A" w14:textId="77777777" w:rsidR="00201514" w:rsidRPr="000B66A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201514" w:rsidRPr="00696A73" w14:paraId="2304A9E4" w14:textId="77777777" w:rsidTr="001F0AF9">
        <w:trPr>
          <w:cantSplit/>
          <w:trHeight w:val="342"/>
        </w:trPr>
        <w:tc>
          <w:tcPr>
            <w:tcW w:w="2376" w:type="dxa"/>
            <w:vMerge w:val="restart"/>
            <w:shd w:val="clear" w:color="auto" w:fill="auto"/>
          </w:tcPr>
          <w:p w14:paraId="074337BA"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8BD7F49"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8C8ED8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F4C73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23CA63CD" w14:textId="77777777" w:rsidTr="001F0AF9">
        <w:trPr>
          <w:cantSplit/>
          <w:trHeight w:val="489"/>
        </w:trPr>
        <w:tc>
          <w:tcPr>
            <w:tcW w:w="2376" w:type="dxa"/>
            <w:vMerge/>
            <w:shd w:val="clear" w:color="auto" w:fill="auto"/>
          </w:tcPr>
          <w:p w14:paraId="04F65EC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A9FC98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F03C8FD"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F42768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7747A43C" w14:textId="77777777" w:rsidTr="001F0AF9">
        <w:trPr>
          <w:cantSplit/>
          <w:trHeight w:val="489"/>
        </w:trPr>
        <w:tc>
          <w:tcPr>
            <w:tcW w:w="2376" w:type="dxa"/>
            <w:shd w:val="clear" w:color="auto" w:fill="auto"/>
          </w:tcPr>
          <w:p w14:paraId="266376E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D4738C"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161AB9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B005849"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01514" w:rsidRPr="00696A73" w14:paraId="0370198C" w14:textId="77777777" w:rsidTr="001F0AF9">
        <w:trPr>
          <w:cantSplit/>
          <w:trHeight w:val="489"/>
        </w:trPr>
        <w:tc>
          <w:tcPr>
            <w:tcW w:w="2376" w:type="dxa"/>
            <w:shd w:val="clear" w:color="auto" w:fill="auto"/>
          </w:tcPr>
          <w:p w14:paraId="12749496"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D75074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DA3E40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E90AF07" w14:textId="77777777" w:rsidR="00201514" w:rsidRPr="00DD096E" w:rsidRDefault="00201514" w:rsidP="00DD096E">
      <w:pPr>
        <w:rPr>
          <w:rFonts w:eastAsiaTheme="minorEastAsia"/>
        </w:rPr>
      </w:pPr>
    </w:p>
    <w:p w14:paraId="656545CC" w14:textId="75207C6A" w:rsidR="00201514" w:rsidRDefault="00201514" w:rsidP="00201514">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0259969E" w14:textId="77777777" w:rsidR="00201514" w:rsidRPr="00DD096E" w:rsidRDefault="00201514" w:rsidP="00DD096E">
      <w:pPr>
        <w:rPr>
          <w:rFonts w:eastAsiaTheme="minorEastAsia"/>
        </w:rPr>
      </w:pPr>
      <w:r>
        <w:rPr>
          <w:rStyle w:val="Heading1Char"/>
          <w:rFonts w:eastAsiaTheme="minorEastAsia"/>
        </w:rPr>
        <w:br w:type="page"/>
      </w:r>
    </w:p>
    <w:p w14:paraId="7D1C3022" w14:textId="37BE948F" w:rsidR="00201514" w:rsidRPr="00DD096E" w:rsidRDefault="0054788C" w:rsidP="00DD096E">
      <w:pPr>
        <w:pStyle w:val="Heading1"/>
        <w:rPr>
          <w:rFonts w:eastAsiaTheme="minorEastAsia"/>
        </w:rPr>
      </w:pPr>
      <w:bookmarkStart w:id="100" w:name="_Toc523219677"/>
      <w:bookmarkStart w:id="101" w:name="_Toc32307781"/>
      <w:r>
        <w:rPr>
          <w:rFonts w:eastAsiaTheme="minorEastAsia"/>
        </w:rPr>
        <w:lastRenderedPageBreak/>
        <w:t>TASK 1.2.3</w:t>
      </w:r>
      <w:r>
        <w:rPr>
          <w:rFonts w:eastAsiaTheme="minorEastAsia"/>
        </w:rPr>
        <w:tab/>
        <w:t>Produce a G</w:t>
      </w:r>
      <w:r w:rsidR="00201514" w:rsidRPr="00CC2951">
        <w:rPr>
          <w:rFonts w:eastAsiaTheme="minorEastAsia"/>
        </w:rPr>
        <w:t>uideline for Promulgating the Requirements of a VTS to Mariners – A VTS Users Guide Template</w:t>
      </w:r>
      <w:bookmarkEnd w:id="100"/>
      <w:bookmarkEnd w:id="10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79A00F4C" w14:textId="77777777" w:rsidTr="001F0AF9">
        <w:trPr>
          <w:cantSplit/>
          <w:trHeight w:val="416"/>
          <w:tblHeader/>
        </w:trPr>
        <w:tc>
          <w:tcPr>
            <w:tcW w:w="9606" w:type="dxa"/>
            <w:gridSpan w:val="4"/>
            <w:shd w:val="clear" w:color="auto" w:fill="DDD9C3"/>
            <w:vAlign w:val="center"/>
          </w:tcPr>
          <w:p w14:paraId="3D6F807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088B20B9" w14:textId="77777777" w:rsidTr="001F0AF9">
        <w:trPr>
          <w:cantSplit/>
          <w:trHeight w:val="428"/>
        </w:trPr>
        <w:tc>
          <w:tcPr>
            <w:tcW w:w="2376" w:type="dxa"/>
            <w:shd w:val="clear" w:color="auto" w:fill="auto"/>
          </w:tcPr>
          <w:p w14:paraId="0C77CE0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B286A83"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0E808209" w14:textId="77777777" w:rsidTr="001F0AF9">
        <w:trPr>
          <w:cantSplit/>
          <w:trHeight w:val="491"/>
        </w:trPr>
        <w:tc>
          <w:tcPr>
            <w:tcW w:w="2376" w:type="dxa"/>
            <w:shd w:val="clear" w:color="auto" w:fill="auto"/>
          </w:tcPr>
          <w:p w14:paraId="5C7319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6B4507C"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B5C46">
              <w:rPr>
                <w:sz w:val="20"/>
                <w:szCs w:val="20"/>
              </w:rPr>
              <w:t>VTS Operations</w:t>
            </w:r>
          </w:p>
        </w:tc>
      </w:tr>
      <w:tr w:rsidR="00201514" w:rsidRPr="00CB4CEA" w14:paraId="456F36A0" w14:textId="77777777" w:rsidTr="001F0AF9">
        <w:trPr>
          <w:cantSplit/>
          <w:trHeight w:val="712"/>
        </w:trPr>
        <w:tc>
          <w:tcPr>
            <w:tcW w:w="2376" w:type="dxa"/>
            <w:shd w:val="clear" w:color="auto" w:fill="auto"/>
          </w:tcPr>
          <w:p w14:paraId="730956B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502383" w14:textId="3EB355E2"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B5C46">
              <w:rPr>
                <w:rFonts w:cs="Arial"/>
                <w:snapToGrid w:val="0"/>
                <w:kern w:val="28"/>
                <w:sz w:val="20"/>
                <w:szCs w:val="20"/>
                <w:lang w:eastAsia="de-DE"/>
              </w:rPr>
              <w:t xml:space="preserve">Develop </w:t>
            </w:r>
            <w:r>
              <w:rPr>
                <w:rFonts w:cs="Arial"/>
                <w:snapToGrid w:val="0"/>
                <w:kern w:val="28"/>
                <w:sz w:val="20"/>
                <w:szCs w:val="20"/>
                <w:lang w:eastAsia="de-DE"/>
              </w:rPr>
              <w:t>a Guideline</w:t>
            </w:r>
            <w:r w:rsidRPr="00CB5C46">
              <w:rPr>
                <w:rFonts w:cs="Arial"/>
                <w:snapToGrid w:val="0"/>
                <w:kern w:val="28"/>
                <w:sz w:val="20"/>
                <w:szCs w:val="20"/>
                <w:lang w:eastAsia="de-DE"/>
              </w:rPr>
              <w:t xml:space="preserve"> for Promulgating the Requirements of a VTS to Mariners – A VTS Users Guide Template</w:t>
            </w:r>
          </w:p>
        </w:tc>
      </w:tr>
      <w:tr w:rsidR="00201514" w:rsidRPr="00CB4CEA" w14:paraId="021AB31C" w14:textId="77777777" w:rsidTr="001F0AF9">
        <w:trPr>
          <w:cantSplit/>
          <w:trHeight w:val="466"/>
        </w:trPr>
        <w:tc>
          <w:tcPr>
            <w:tcW w:w="2376" w:type="dxa"/>
          </w:tcPr>
          <w:p w14:paraId="568F706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7D7851E"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prepare a template for </w:t>
            </w:r>
            <w:r w:rsidRPr="001B4C41">
              <w:rPr>
                <w:bCs/>
                <w:iCs/>
                <w:snapToGrid w:val="0"/>
                <w:sz w:val="20"/>
                <w:szCs w:val="20"/>
              </w:rPr>
              <w:t>VTS authorities to promulgate the operational requirements of a VTS in a globally consistent manner</w:t>
            </w:r>
          </w:p>
        </w:tc>
      </w:tr>
      <w:tr w:rsidR="00201514" w:rsidRPr="00CB4CEA" w14:paraId="145874A5" w14:textId="77777777" w:rsidTr="001F0AF9">
        <w:trPr>
          <w:cantSplit/>
          <w:trHeight w:val="402"/>
        </w:trPr>
        <w:tc>
          <w:tcPr>
            <w:tcW w:w="2376" w:type="dxa"/>
          </w:tcPr>
          <w:p w14:paraId="5555D92A"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9790F9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 for VTS</w:t>
            </w:r>
            <w:r>
              <w:rPr>
                <w:bCs/>
                <w:iCs/>
                <w:snapToGrid w:val="0"/>
                <w:sz w:val="20"/>
                <w:szCs w:val="20"/>
              </w:rPr>
              <w:t xml:space="preserve"> </w:t>
            </w:r>
            <w:r w:rsidRPr="001B4C41">
              <w:rPr>
                <w:bCs/>
                <w:iCs/>
                <w:snapToGrid w:val="0"/>
                <w:sz w:val="20"/>
                <w:szCs w:val="20"/>
              </w:rPr>
              <w:t>authorities to promulgate the operational requirements of a VTS in a globally consistent manner via an agreed template.</w:t>
            </w:r>
          </w:p>
        </w:tc>
      </w:tr>
      <w:tr w:rsidR="00201514" w:rsidRPr="00CB4CEA" w14:paraId="5DBA6D4B" w14:textId="77777777" w:rsidTr="001F0AF9">
        <w:trPr>
          <w:cantSplit/>
          <w:trHeight w:val="402"/>
        </w:trPr>
        <w:tc>
          <w:tcPr>
            <w:tcW w:w="2376" w:type="dxa"/>
          </w:tcPr>
          <w:p w14:paraId="207F8E6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8878CB7"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 xml:space="preserve">IMO Resolution A.857(20) Guidelines for Vessel Traffic Services states that VTS authorities should provide mariners with full details of the requirements to be met and the procedures to be followed in the VTS area. </w:t>
            </w:r>
          </w:p>
          <w:p w14:paraId="632E2D42"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This information is currently provided through a number of means (e.g. Port User Guides, Admiralty List of Radio Signals, etc.) and in a manner that has no standardized structure or format.</w:t>
            </w:r>
          </w:p>
          <w:p w14:paraId="7D8B2293"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use of differing vessel traffic service procedures may cause confusion to masters of vessels moving from one vessel traffic service area to another.</w:t>
            </w:r>
          </w:p>
        </w:tc>
      </w:tr>
      <w:tr w:rsidR="00201514" w:rsidRPr="00696A73" w14:paraId="677B2447" w14:textId="77777777" w:rsidTr="001F0AF9">
        <w:trPr>
          <w:cantSplit/>
          <w:trHeight w:val="854"/>
        </w:trPr>
        <w:tc>
          <w:tcPr>
            <w:tcW w:w="2376" w:type="dxa"/>
          </w:tcPr>
          <w:p w14:paraId="53FFB4E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3CB0564"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E9A852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38F2E902"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59E1C24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44E6DB6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201514" w:rsidRPr="00CB4CEA" w14:paraId="14EAF592" w14:textId="77777777" w:rsidTr="001F0AF9">
        <w:trPr>
          <w:cantSplit/>
          <w:trHeight w:val="615"/>
        </w:trPr>
        <w:tc>
          <w:tcPr>
            <w:tcW w:w="2376" w:type="dxa"/>
          </w:tcPr>
          <w:p w14:paraId="7A2BA44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74A8551"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E97DEC" w14:textId="77777777" w:rsidR="00201514"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Establish of structure and content of the Guideline</w:t>
            </w:r>
          </w:p>
          <w:p w14:paraId="18908634" w14:textId="77777777" w:rsidR="00201514"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To draft and align the guideline with the new IALA document structure</w:t>
            </w:r>
          </w:p>
          <w:p w14:paraId="7B792698" w14:textId="77777777" w:rsidR="00201514"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Ensure the guide reflects all applicable IALA Guidance</w:t>
            </w:r>
          </w:p>
          <w:p w14:paraId="71CA9947" w14:textId="77777777" w:rsidR="00201514" w:rsidRPr="001B4C41"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Associated with the implementation and operation of a VTS</w:t>
            </w:r>
          </w:p>
          <w:p w14:paraId="04672B5D"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4F737E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B2927D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350FF657" w14:textId="77777777" w:rsidTr="001F0AF9">
        <w:trPr>
          <w:cantSplit/>
          <w:trHeight w:val="1399"/>
        </w:trPr>
        <w:tc>
          <w:tcPr>
            <w:tcW w:w="2376" w:type="dxa"/>
          </w:tcPr>
          <w:p w14:paraId="14DBA2E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906437A" w14:textId="77777777" w:rsidR="00201514" w:rsidRPr="001B4C41" w:rsidRDefault="00201514" w:rsidP="001F0AF9">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Draft the guideline, includes:</w:t>
            </w:r>
          </w:p>
          <w:p w14:paraId="10576FF2" w14:textId="77777777" w:rsidR="00201514" w:rsidRPr="001B4C41" w:rsidRDefault="00201514" w:rsidP="001F0AF9">
            <w:pPr>
              <w:pStyle w:val="ListParagraph"/>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background and purpose of the guideline</w:t>
            </w:r>
          </w:p>
          <w:p w14:paraId="056E5B7A" w14:textId="77777777" w:rsidR="00201514" w:rsidRPr="001B4C41" w:rsidRDefault="00201514" w:rsidP="001F0AF9">
            <w:pPr>
              <w:pStyle w:val="ListParagraph"/>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template of a VTS USERS GUIDE, including items and format</w:t>
            </w:r>
          </w:p>
          <w:p w14:paraId="75B81283" w14:textId="77777777" w:rsidR="00201514" w:rsidRPr="001B4C41" w:rsidRDefault="00201514" w:rsidP="001F0AF9">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the guideline to VTS committee 45th meeting for discussion</w:t>
            </w:r>
          </w:p>
          <w:p w14:paraId="31AB1876" w14:textId="77777777" w:rsidR="00201514" w:rsidRDefault="00201514" w:rsidP="001F0AF9">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Review of structure and content of the guideline</w:t>
            </w:r>
          </w:p>
          <w:p w14:paraId="0BD63DDD" w14:textId="77777777" w:rsidR="00201514" w:rsidRPr="001B4C41" w:rsidRDefault="00201514" w:rsidP="001F0AF9">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revised documentation to Council for approval</w:t>
            </w:r>
          </w:p>
        </w:tc>
      </w:tr>
      <w:tr w:rsidR="00201514" w:rsidRPr="00696A73" w14:paraId="23A7AC2D" w14:textId="77777777" w:rsidTr="001F0AF9">
        <w:trPr>
          <w:cantSplit/>
          <w:trHeight w:val="659"/>
        </w:trPr>
        <w:tc>
          <w:tcPr>
            <w:tcW w:w="2376" w:type="dxa"/>
          </w:tcPr>
          <w:p w14:paraId="406A442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47C4FF6E" w14:textId="77777777" w:rsidR="00201514" w:rsidRDefault="00201514" w:rsidP="001F0AF9">
            <w:pPr>
              <w:pStyle w:val="BodyText3"/>
              <w:spacing w:before="120"/>
              <w:ind w:left="0"/>
              <w:jc w:val="both"/>
              <w:rPr>
                <w:sz w:val="20"/>
                <w:lang w:val="en-CA"/>
              </w:rPr>
            </w:pPr>
            <w:r>
              <w:rPr>
                <w:sz w:val="20"/>
                <w:lang w:val="en-CA"/>
              </w:rPr>
              <w:t>Session number:</w:t>
            </w:r>
          </w:p>
          <w:p w14:paraId="6B87FD71" w14:textId="77777777" w:rsidR="00201514" w:rsidRDefault="00201514"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34688" behindDoc="0" locked="0" layoutInCell="1" allowOverlap="1" wp14:anchorId="4DCAB110" wp14:editId="2CFC3E4E">
                      <wp:simplePos x="0" y="0"/>
                      <wp:positionH relativeFrom="column">
                        <wp:posOffset>645160</wp:posOffset>
                      </wp:positionH>
                      <wp:positionV relativeFrom="paragraph">
                        <wp:posOffset>168910</wp:posOffset>
                      </wp:positionV>
                      <wp:extent cx="274320" cy="274320"/>
                      <wp:effectExtent l="8890" t="10160" r="12065" b="10795"/>
                      <wp:wrapNone/>
                      <wp:docPr id="395" name="Rectangle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B05D60" w14:textId="516F3324" w:rsidR="001C5478" w:rsidRPr="005F1945" w:rsidRDefault="001C5478"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AB110" id="Rectangle 395" o:spid="_x0000_s1063" style="position:absolute;left:0;text-align:left;margin-left:50.8pt;margin-top:13.3pt;width:21.6pt;height:21.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jCRCiKQIAAFIEAAAOAAAAAAAAAAAAAAAAAC4CAABkcnMvZTJv&#10;RG9jLnhtbFBLAQItABQABgAIAAAAIQAvRow13QAAAAkBAAAPAAAAAAAAAAAAAAAAAIMEAABkcnMv&#10;ZG93bnJldi54bWxQSwUGAAAAAAQABADzAAAAjQUAAAAA&#10;">
                      <v:textbox>
                        <w:txbxContent>
                          <w:p w14:paraId="63B05D60" w14:textId="516F3324" w:rsidR="001C5478" w:rsidRPr="005F1945" w:rsidRDefault="001C5478" w:rsidP="00201514">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33664" behindDoc="0" locked="0" layoutInCell="1" allowOverlap="1" wp14:anchorId="7A2C5C3A" wp14:editId="63EEF07A">
                      <wp:simplePos x="0" y="0"/>
                      <wp:positionH relativeFrom="column">
                        <wp:posOffset>1219200</wp:posOffset>
                      </wp:positionH>
                      <wp:positionV relativeFrom="paragraph">
                        <wp:posOffset>168910</wp:posOffset>
                      </wp:positionV>
                      <wp:extent cx="274320" cy="274320"/>
                      <wp:effectExtent l="0" t="0" r="11430" b="11430"/>
                      <wp:wrapNone/>
                      <wp:docPr id="396"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FB161F" w14:textId="77777777" w:rsidR="001C5478" w:rsidRDefault="001C5478"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C5C3A" id="Rectangle 396" o:spid="_x0000_s1064" style="position:absolute;left:0;text-align:left;margin-left:96pt;margin-top:13.3pt;width:21.6pt;height:21.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nuxIySkCAABSBAAADgAAAAAAAAAAAAAAAAAuAgAAZHJzL2Uy&#10;b0RvYy54bWxQSwECLQAUAAYACAAAACEAz9M4ad4AAAAJAQAADwAAAAAAAAAAAAAAAACDBAAAZHJz&#10;L2Rvd25yZXYueG1sUEsFBgAAAAAEAAQA8wAAAI4FAAAAAA==&#10;">
                      <v:textbox>
                        <w:txbxContent>
                          <w:p w14:paraId="7FFB161F" w14:textId="77777777" w:rsidR="001C5478" w:rsidRDefault="001C5478"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2640" behindDoc="0" locked="0" layoutInCell="1" allowOverlap="1" wp14:anchorId="785E3670" wp14:editId="608C76B9">
                      <wp:simplePos x="0" y="0"/>
                      <wp:positionH relativeFrom="column">
                        <wp:posOffset>1793240</wp:posOffset>
                      </wp:positionH>
                      <wp:positionV relativeFrom="paragraph">
                        <wp:posOffset>168910</wp:posOffset>
                      </wp:positionV>
                      <wp:extent cx="274320" cy="274320"/>
                      <wp:effectExtent l="0" t="0" r="11430" b="11430"/>
                      <wp:wrapNone/>
                      <wp:docPr id="397"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8C92D4" w14:textId="77777777" w:rsidR="001C5478" w:rsidRDefault="001C5478"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E3670" id="Rectangle 397" o:spid="_x0000_s1065" style="position:absolute;left:0;text-align:left;margin-left:141.2pt;margin-top:13.3pt;width:21.6pt;height:21.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Ie2dcKAIAAFIEAAAOAAAAAAAAAAAAAAAAAC4CAABkcnMvZTJv&#10;RG9jLnhtbFBLAQItABQABgAIAAAAIQAS5fw73gAAAAkBAAAPAAAAAAAAAAAAAAAAAIIEAABkcnMv&#10;ZG93bnJldi54bWxQSwUGAAAAAAQABADzAAAAjQUAAAAA&#10;">
                      <v:textbox>
                        <w:txbxContent>
                          <w:p w14:paraId="5E8C92D4" w14:textId="77777777" w:rsidR="001C5478" w:rsidRDefault="001C5478"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1616" behindDoc="0" locked="0" layoutInCell="1" allowOverlap="1" wp14:anchorId="368A9869" wp14:editId="07B38176">
                      <wp:simplePos x="0" y="0"/>
                      <wp:positionH relativeFrom="column">
                        <wp:posOffset>2399665</wp:posOffset>
                      </wp:positionH>
                      <wp:positionV relativeFrom="paragraph">
                        <wp:posOffset>168910</wp:posOffset>
                      </wp:positionV>
                      <wp:extent cx="274320" cy="274320"/>
                      <wp:effectExtent l="0" t="0" r="11430" b="11430"/>
                      <wp:wrapNone/>
                      <wp:docPr id="398"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E9BAB0" w14:textId="77777777" w:rsidR="001C5478" w:rsidRDefault="001C5478"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A9869" id="Rectangle 398" o:spid="_x0000_s1066" style="position:absolute;left:0;text-align:left;margin-left:188.95pt;margin-top:13.3pt;width:21.6pt;height:21.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7DmJOygCAABSBAAADgAAAAAAAAAAAAAAAAAuAgAAZHJzL2Uy&#10;b0RvYy54bWxQSwECLQAUAAYACAAAACEAG37jl98AAAAJAQAADwAAAAAAAAAAAAAAAACCBAAAZHJz&#10;L2Rvd25yZXYueG1sUEsFBgAAAAAEAAQA8wAAAI4FAAAAAA==&#10;">
                      <v:textbox>
                        <w:txbxContent>
                          <w:p w14:paraId="51E9BAB0" w14:textId="77777777" w:rsidR="001C5478" w:rsidRDefault="001C5478"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0592" behindDoc="0" locked="0" layoutInCell="1" allowOverlap="1" wp14:anchorId="40712612" wp14:editId="0C7A2EB6">
                      <wp:simplePos x="0" y="0"/>
                      <wp:positionH relativeFrom="column">
                        <wp:posOffset>3072130</wp:posOffset>
                      </wp:positionH>
                      <wp:positionV relativeFrom="paragraph">
                        <wp:posOffset>168910</wp:posOffset>
                      </wp:positionV>
                      <wp:extent cx="274320" cy="274320"/>
                      <wp:effectExtent l="6985" t="10160" r="13970" b="10795"/>
                      <wp:wrapNone/>
                      <wp:docPr id="399" name="Rectangle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7CE3" id="Rectangle 399" o:spid="_x0000_s1026" style="position:absolute;margin-left:241.9pt;margin-top:13.3pt;width:21.6pt;height:21.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S2U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L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4mEtlB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29568" behindDoc="0" locked="0" layoutInCell="1" allowOverlap="1" wp14:anchorId="3BB5BE2B" wp14:editId="465EC15A">
                      <wp:simplePos x="0" y="0"/>
                      <wp:positionH relativeFrom="column">
                        <wp:posOffset>3834765</wp:posOffset>
                      </wp:positionH>
                      <wp:positionV relativeFrom="paragraph">
                        <wp:posOffset>168910</wp:posOffset>
                      </wp:positionV>
                      <wp:extent cx="274320" cy="274320"/>
                      <wp:effectExtent l="7620" t="10160" r="13335" b="10795"/>
                      <wp:wrapNone/>
                      <wp:docPr id="400" name="Rectangl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EA9F9" id="Rectangle 400" o:spid="_x0000_s1026" style="position:absolute;margin-left:301.95pt;margin-top:13.3pt;width:21.6pt;height:21.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HgIAAD8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cZq+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35712" behindDoc="0" locked="0" layoutInCell="1" allowOverlap="1" wp14:anchorId="1DBF7E9D" wp14:editId="3C2C6D3E">
                      <wp:simplePos x="0" y="0"/>
                      <wp:positionH relativeFrom="column">
                        <wp:posOffset>31750</wp:posOffset>
                      </wp:positionH>
                      <wp:positionV relativeFrom="paragraph">
                        <wp:posOffset>168910</wp:posOffset>
                      </wp:positionV>
                      <wp:extent cx="274320" cy="274320"/>
                      <wp:effectExtent l="5080" t="10160" r="6350" b="10795"/>
                      <wp:wrapNone/>
                      <wp:docPr id="401" name="Rectangle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ABCC74" w14:textId="77777777" w:rsidR="001C5478" w:rsidRPr="005F1945" w:rsidRDefault="001C5478"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F7E9D" id="Rectangle 401" o:spid="_x0000_s1067" style="position:absolute;left:0;text-align:left;margin-left:2.5pt;margin-top:13.3pt;width:21.6pt;height:21.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EhccHJwIAAFIEAAAOAAAAAAAAAAAAAAAAAC4CAABkcnMvZTJvRG9j&#10;LnhtbFBLAQItABQABgAIAAAAIQBTtgRt3AAAAAYBAAAPAAAAAAAAAAAAAAAAAIEEAABkcnMvZG93&#10;bnJldi54bWxQSwUGAAAAAAQABADzAAAAigUAAAAA&#10;">
                      <v:textbox>
                        <w:txbxContent>
                          <w:p w14:paraId="0EABCC74" w14:textId="77777777" w:rsidR="001C5478" w:rsidRPr="005F1945" w:rsidRDefault="001C5478"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B12DA2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D46E40C"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11C91AAE" w14:textId="77777777" w:rsidTr="001F0AF9">
        <w:trPr>
          <w:cantSplit/>
          <w:trHeight w:val="342"/>
        </w:trPr>
        <w:tc>
          <w:tcPr>
            <w:tcW w:w="2376" w:type="dxa"/>
            <w:shd w:val="clear" w:color="auto" w:fill="DDD9C3" w:themeFill="background2" w:themeFillShade="E6"/>
          </w:tcPr>
          <w:p w14:paraId="72851216"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613CAB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05541C5" w14:textId="77777777" w:rsidR="00201514" w:rsidRPr="00CB5C4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MCA</w:t>
            </w:r>
            <w:r>
              <w:rPr>
                <w:bCs/>
                <w:iCs/>
                <w:snapToGrid w:val="0"/>
                <w:sz w:val="20"/>
                <w:szCs w:val="20"/>
              </w:rPr>
              <w:t xml:space="preserve"> at Intersessional Meeting in April 2018 regarding review/update of A.857(20)</w:t>
            </w:r>
          </w:p>
        </w:tc>
      </w:tr>
      <w:tr w:rsidR="00201514" w:rsidRPr="00696A73" w14:paraId="090942A4" w14:textId="77777777" w:rsidTr="001F0AF9">
        <w:trPr>
          <w:cantSplit/>
          <w:trHeight w:val="342"/>
        </w:trPr>
        <w:tc>
          <w:tcPr>
            <w:tcW w:w="2376" w:type="dxa"/>
            <w:vMerge w:val="restart"/>
            <w:shd w:val="clear" w:color="auto" w:fill="auto"/>
          </w:tcPr>
          <w:p w14:paraId="6B113F47"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FB57E3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0B8659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1E289E"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430DFDAA" w14:textId="77777777" w:rsidTr="001F0AF9">
        <w:trPr>
          <w:cantSplit/>
          <w:trHeight w:val="489"/>
        </w:trPr>
        <w:tc>
          <w:tcPr>
            <w:tcW w:w="2376" w:type="dxa"/>
            <w:vMerge/>
            <w:shd w:val="clear" w:color="auto" w:fill="auto"/>
          </w:tcPr>
          <w:p w14:paraId="434E5031"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E672DA3" w14:textId="2C3622E1" w:rsidR="00201514" w:rsidRPr="00696A73"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VTS46</w:t>
            </w:r>
          </w:p>
        </w:tc>
        <w:tc>
          <w:tcPr>
            <w:tcW w:w="2268" w:type="dxa"/>
            <w:shd w:val="clear" w:color="auto" w:fill="DDD9C3" w:themeFill="background2" w:themeFillShade="E6"/>
          </w:tcPr>
          <w:p w14:paraId="474E84C8"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A48B9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017DC08C" w14:textId="77777777" w:rsidTr="001F0AF9">
        <w:trPr>
          <w:cantSplit/>
          <w:trHeight w:val="489"/>
        </w:trPr>
        <w:tc>
          <w:tcPr>
            <w:tcW w:w="2376" w:type="dxa"/>
            <w:shd w:val="clear" w:color="auto" w:fill="auto"/>
          </w:tcPr>
          <w:p w14:paraId="0AC9421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F861D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4CD4806" w14:textId="4D0216B1"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69 </w:t>
            </w:r>
            <w:r w:rsidR="00201514" w:rsidRPr="00661231">
              <w:rPr>
                <w:bCs/>
                <w:i/>
                <w:iCs/>
                <w:snapToGrid w:val="0"/>
                <w:sz w:val="16"/>
                <w:szCs w:val="16"/>
              </w:rPr>
              <w:t>(</w:t>
            </w:r>
            <w:r w:rsidR="00201514">
              <w:rPr>
                <w:bCs/>
                <w:i/>
                <w:iCs/>
                <w:snapToGrid w:val="0"/>
                <w:sz w:val="16"/>
                <w:szCs w:val="16"/>
              </w:rPr>
              <w:t>Council Session)</w:t>
            </w:r>
          </w:p>
        </w:tc>
        <w:tc>
          <w:tcPr>
            <w:tcW w:w="2552" w:type="dxa"/>
            <w:shd w:val="clear" w:color="auto" w:fill="DDD9C3" w:themeFill="background2" w:themeFillShade="E6"/>
          </w:tcPr>
          <w:p w14:paraId="5250D164" w14:textId="3A36CBA0"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22.06.19 </w:t>
            </w:r>
            <w:r w:rsidR="00201514">
              <w:rPr>
                <w:bCs/>
                <w:i/>
                <w:iCs/>
                <w:snapToGrid w:val="0"/>
                <w:sz w:val="16"/>
                <w:szCs w:val="16"/>
              </w:rPr>
              <w:t>(Date</w:t>
            </w:r>
            <w:r w:rsidR="00201514" w:rsidRPr="00661231">
              <w:rPr>
                <w:bCs/>
                <w:i/>
                <w:iCs/>
                <w:snapToGrid w:val="0"/>
                <w:sz w:val="16"/>
                <w:szCs w:val="16"/>
              </w:rPr>
              <w:t>)</w:t>
            </w:r>
          </w:p>
        </w:tc>
      </w:tr>
      <w:tr w:rsidR="00201514" w:rsidRPr="00696A73" w14:paraId="0E214C1B" w14:textId="77777777" w:rsidTr="001F0AF9">
        <w:trPr>
          <w:cantSplit/>
          <w:trHeight w:val="489"/>
        </w:trPr>
        <w:tc>
          <w:tcPr>
            <w:tcW w:w="2376" w:type="dxa"/>
            <w:shd w:val="clear" w:color="auto" w:fill="auto"/>
          </w:tcPr>
          <w:p w14:paraId="50507ED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1E0E77"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B1DB7D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E715B5C" w14:textId="77777777" w:rsidR="00201514" w:rsidRPr="00DD096E" w:rsidRDefault="00201514" w:rsidP="00DD096E">
      <w:pPr>
        <w:rPr>
          <w:rFonts w:eastAsiaTheme="minorEastAsia"/>
        </w:rPr>
      </w:pPr>
      <w:r>
        <w:rPr>
          <w:rStyle w:val="Heading1Char"/>
          <w:rFonts w:eastAsiaTheme="minorEastAsia"/>
        </w:rPr>
        <w:br w:type="page"/>
      </w:r>
    </w:p>
    <w:p w14:paraId="46C23F76" w14:textId="78447017" w:rsidR="008C198B" w:rsidRPr="00DD096E" w:rsidRDefault="00586A12" w:rsidP="008C198B">
      <w:pPr>
        <w:pStyle w:val="Heading1"/>
        <w:rPr>
          <w:rFonts w:eastAsiaTheme="minorEastAsia"/>
        </w:rPr>
      </w:pPr>
      <w:bookmarkStart w:id="102" w:name="_Toc523219678"/>
      <w:bookmarkStart w:id="103" w:name="_Toc32307782"/>
      <w:r w:rsidRPr="00CC2951">
        <w:rPr>
          <w:rFonts w:eastAsiaTheme="minorEastAsia"/>
        </w:rPr>
        <w:lastRenderedPageBreak/>
        <w:t xml:space="preserve">TASK </w:t>
      </w:r>
      <w:r w:rsidR="008F5713" w:rsidRPr="00CC2951">
        <w:rPr>
          <w:rFonts w:eastAsiaTheme="minorEastAsia"/>
        </w:rPr>
        <w:t>1.</w:t>
      </w:r>
      <w:r w:rsidR="00253E73" w:rsidRPr="00CC2951">
        <w:rPr>
          <w:rFonts w:eastAsiaTheme="minorEastAsia"/>
        </w:rPr>
        <w:t>2.4</w:t>
      </w:r>
      <w:r w:rsidRPr="00CC2951">
        <w:rPr>
          <w:rFonts w:eastAsiaTheme="minorEastAsia"/>
        </w:rPr>
        <w:tab/>
      </w:r>
      <w:bookmarkEnd w:id="36"/>
      <w:bookmarkEnd w:id="102"/>
      <w:r w:rsidR="00712DDA" w:rsidRPr="004F0E7F">
        <w:rPr>
          <w:rFonts w:eastAsiaTheme="minorEastAsia"/>
        </w:rPr>
        <w:t>Develop Guideline on Maritime Services in the context of e-Navigation relating to VTS</w:t>
      </w:r>
      <w:bookmarkEnd w:id="103"/>
      <w:r w:rsidR="008C198B" w:rsidRPr="008C198B">
        <w:rPr>
          <w:rFonts w:eastAsiaTheme="minorEastAsia"/>
        </w:rPr>
        <w:t xml:space="preserve"> </w:t>
      </w:r>
    </w:p>
    <w:p w14:paraId="3D3C7B1F" w14:textId="19647D29" w:rsidR="00586A12" w:rsidRPr="00CC2951" w:rsidRDefault="00586A12" w:rsidP="00DD096E">
      <w:pPr>
        <w:pStyle w:val="Heading1"/>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586A12" w:rsidRPr="00CB4CEA" w14:paraId="56EE062B" w14:textId="77777777" w:rsidTr="00AC3BAF">
        <w:trPr>
          <w:cantSplit/>
          <w:trHeight w:val="428"/>
        </w:trPr>
        <w:tc>
          <w:tcPr>
            <w:tcW w:w="2376" w:type="dxa"/>
            <w:shd w:val="clear" w:color="auto" w:fill="auto"/>
          </w:tcPr>
          <w:p w14:paraId="3304B156"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613F6C0" w14:textId="77777777" w:rsidR="00586A12" w:rsidRPr="00405C2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9A7C9E">
              <w:t>Vessel Traffic Services</w:t>
            </w:r>
          </w:p>
        </w:tc>
      </w:tr>
      <w:tr w:rsidR="00586A12" w:rsidRPr="00CB4CEA" w14:paraId="10E4D1D3" w14:textId="77777777" w:rsidTr="00AC3BAF">
        <w:trPr>
          <w:cantSplit/>
          <w:trHeight w:val="491"/>
        </w:trPr>
        <w:tc>
          <w:tcPr>
            <w:tcW w:w="2376" w:type="dxa"/>
            <w:shd w:val="clear" w:color="auto" w:fill="auto"/>
          </w:tcPr>
          <w:p w14:paraId="046F7CB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40F0FFA" w14:textId="22E5EC99" w:rsidR="00586A12" w:rsidRPr="00405C23" w:rsidRDefault="00147869"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147869">
              <w:t>VTS Operations</w:t>
            </w:r>
          </w:p>
        </w:tc>
      </w:tr>
      <w:tr w:rsidR="00586A12" w:rsidRPr="00CB4CEA" w14:paraId="03234C3A" w14:textId="77777777" w:rsidTr="00586A12">
        <w:trPr>
          <w:cantSplit/>
          <w:trHeight w:val="431"/>
        </w:trPr>
        <w:tc>
          <w:tcPr>
            <w:tcW w:w="2376" w:type="dxa"/>
            <w:shd w:val="clear" w:color="auto" w:fill="auto"/>
          </w:tcPr>
          <w:p w14:paraId="355243A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FF91EE7" w14:textId="34F9F992" w:rsidR="00586A12" w:rsidRPr="00696A73" w:rsidRDefault="00712DDA" w:rsidP="00BA25D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del w:id="104" w:author="Eckhoff,Dirk" w:date="2020-10-16T16:11:00Z">
              <w:r w:rsidRPr="004F0E7F" w:rsidDel="00881576">
                <w:rPr>
                  <w:rFonts w:cs="Arial"/>
                  <w:snapToGrid w:val="0"/>
                  <w:kern w:val="28"/>
                  <w:szCs w:val="20"/>
                  <w:lang w:eastAsia="de-DE"/>
                </w:rPr>
                <w:delText>Develop Guideline on Maritime Services in the context of e-Navigation relating to VTS</w:delText>
              </w:r>
            </w:del>
            <w:ins w:id="105" w:author="Eckhoff,Dirk" w:date="2020-10-16T16:11:00Z">
              <w:r w:rsidR="00881576" w:rsidRPr="005D481F">
                <w:rPr>
                  <w:rFonts w:asciiTheme="minorHAnsi" w:hAnsiTheme="minorHAnsi" w:cstheme="minorHAnsi"/>
                  <w:sz w:val="20"/>
                  <w:szCs w:val="20"/>
                </w:rPr>
                <w:t xml:space="preserve">Develop </w:t>
              </w:r>
              <w:r w:rsidR="00881576">
                <w:rPr>
                  <w:rFonts w:asciiTheme="minorHAnsi" w:hAnsiTheme="minorHAnsi" w:cstheme="minorHAnsi"/>
                  <w:sz w:val="20"/>
                  <w:szCs w:val="20"/>
                </w:rPr>
                <w:t xml:space="preserve">a </w:t>
              </w:r>
              <w:r w:rsidR="00881576" w:rsidRPr="006E7B86">
                <w:rPr>
                  <w:rFonts w:asciiTheme="minorHAnsi" w:hAnsiTheme="minorHAnsi" w:cstheme="minorHAnsi"/>
                  <w:color w:val="000000"/>
                  <w:sz w:val="20"/>
                  <w:szCs w:val="20"/>
                  <w:lang w:val="en-US" w:eastAsia="nl-NL"/>
                </w:rPr>
                <w:t>Guideline on Maritime Services  in the context of e-Navigation relating to VTS</w:t>
              </w:r>
              <w:r w:rsidR="00881576">
                <w:rPr>
                  <w:rFonts w:asciiTheme="minorHAnsi" w:hAnsiTheme="minorHAnsi" w:cstheme="minorHAnsi"/>
                  <w:color w:val="000000"/>
                  <w:sz w:val="20"/>
                  <w:szCs w:val="20"/>
                  <w:lang w:val="en-US" w:eastAsia="nl-NL"/>
                </w:rPr>
                <w:t xml:space="preserve"> (merged with task 1.2.7)</w:t>
              </w:r>
            </w:ins>
          </w:p>
        </w:tc>
      </w:tr>
      <w:tr w:rsidR="00586A12" w:rsidRPr="00CB4CEA" w14:paraId="289A8409" w14:textId="77777777" w:rsidTr="00AC3BAF">
        <w:trPr>
          <w:cantSplit/>
          <w:trHeight w:val="466"/>
        </w:trPr>
        <w:tc>
          <w:tcPr>
            <w:tcW w:w="2376" w:type="dxa"/>
          </w:tcPr>
          <w:p w14:paraId="7C300B68"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2902577" w14:textId="77777777" w:rsidR="00E97520"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Pr>
                <w:i w:val="0"/>
                <w:sz w:val="20"/>
              </w:rPr>
              <w:t>Continue to produce a more detailed guideline of how MS in INS, NAS and TOS can be used.</w:t>
            </w:r>
          </w:p>
          <w:p w14:paraId="7EFA31C0" w14:textId="77777777" w:rsidR="00E97520" w:rsidRDefault="00E97520" w:rsidP="00E97520">
            <w:pPr>
              <w:pStyle w:val="BodyText3"/>
              <w:widowControl w:val="0"/>
              <w:numPr>
                <w:ilvl w:val="0"/>
                <w:numId w:val="49"/>
              </w:numPr>
              <w:tabs>
                <w:tab w:val="clear" w:pos="720"/>
                <w:tab w:val="left" w:pos="175"/>
              </w:tabs>
              <w:spacing w:before="120"/>
              <w:ind w:left="175" w:hanging="175"/>
              <w:rPr>
                <w:i w:val="0"/>
                <w:sz w:val="20"/>
              </w:rPr>
            </w:pPr>
            <w:r>
              <w:rPr>
                <w:i w:val="0"/>
                <w:sz w:val="20"/>
              </w:rPr>
              <w:t>Identification of present and potential MS delivered by VTS in accordance with its definition by IMO under e-navigation;</w:t>
            </w:r>
          </w:p>
          <w:p w14:paraId="5F5385B0" w14:textId="77777777" w:rsidR="00E97520"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MS.</w:t>
            </w:r>
          </w:p>
          <w:p w14:paraId="223CA35B" w14:textId="77777777" w:rsidR="00E97520" w:rsidRPr="00800E12"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sidRPr="00400AB2">
              <w:rPr>
                <w:i w:val="0"/>
                <w:sz w:val="20"/>
              </w:rPr>
              <w:t>Contribute from a VTS perspective to the further development of e-navigation, including the delivery of product specifications for M</w:t>
            </w:r>
            <w:r>
              <w:rPr>
                <w:i w:val="0"/>
                <w:sz w:val="20"/>
              </w:rPr>
              <w:t>S</w:t>
            </w:r>
            <w:r w:rsidRPr="00400AB2">
              <w:rPr>
                <w:sz w:val="20"/>
              </w:rPr>
              <w:t>;</w:t>
            </w:r>
          </w:p>
          <w:p w14:paraId="0B539B8D" w14:textId="77777777" w:rsidR="00E97520" w:rsidRPr="0070146B"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sidRPr="0070146B">
              <w:rPr>
                <w:i w:val="0"/>
                <w:sz w:val="20"/>
              </w:rPr>
              <w:t xml:space="preserve">Review the three appendices for possible fusion. </w:t>
            </w:r>
          </w:p>
          <w:p w14:paraId="624267F1" w14:textId="10709487" w:rsidR="00586A12" w:rsidRPr="00931B47"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E97520">
              <w:rPr>
                <w:sz w:val="20"/>
              </w:rPr>
              <w:t xml:space="preserve"> </w:t>
            </w:r>
            <w:r w:rsidR="00586A12" w:rsidRPr="00931B47">
              <w:rPr>
                <w:bCs/>
                <w:i/>
                <w:iCs/>
                <w:snapToGrid w:val="0"/>
                <w:sz w:val="16"/>
                <w:szCs w:val="16"/>
              </w:rPr>
              <w:t>(Describe the objective</w:t>
            </w:r>
            <w:r w:rsidR="00586A12">
              <w:rPr>
                <w:bCs/>
                <w:i/>
                <w:iCs/>
                <w:snapToGrid w:val="0"/>
                <w:sz w:val="16"/>
                <w:szCs w:val="16"/>
              </w:rPr>
              <w:t>/s</w:t>
            </w:r>
            <w:r w:rsidR="00586A12" w:rsidRPr="00931B47">
              <w:rPr>
                <w:bCs/>
                <w:i/>
                <w:iCs/>
                <w:snapToGrid w:val="0"/>
                <w:sz w:val="16"/>
                <w:szCs w:val="16"/>
              </w:rPr>
              <w:t xml:space="preserve"> of the task)</w:t>
            </w:r>
          </w:p>
        </w:tc>
      </w:tr>
      <w:tr w:rsidR="00586A12" w:rsidRPr="00CB4CEA" w14:paraId="628E9B17" w14:textId="77777777" w:rsidTr="00AC3BAF">
        <w:trPr>
          <w:cantSplit/>
          <w:trHeight w:val="402"/>
        </w:trPr>
        <w:tc>
          <w:tcPr>
            <w:tcW w:w="2376" w:type="dxa"/>
          </w:tcPr>
          <w:p w14:paraId="4AC80DEF"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D29D3B0" w14:textId="77777777" w:rsidR="00E97520"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More detailed MS guideline </w:t>
            </w:r>
          </w:p>
          <w:p w14:paraId="78AAE7AB" w14:textId="77777777" w:rsidR="00E97520"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Pr>
                <w:i w:val="0"/>
                <w:sz w:val="20"/>
              </w:rPr>
              <w:t>Contribute to the further development of e-navigation, establishing the role and position of VTS in this concept;</w:t>
            </w:r>
          </w:p>
          <w:p w14:paraId="4F867824" w14:textId="77777777" w:rsidR="00E97520"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sidRPr="00400AB2">
              <w:rPr>
                <w:i w:val="0"/>
                <w:sz w:val="20"/>
              </w:rPr>
              <w:t>Review of relevant IALA Guidelines</w:t>
            </w:r>
            <w:r>
              <w:rPr>
                <w:i w:val="0"/>
                <w:sz w:val="20"/>
              </w:rPr>
              <w:t xml:space="preserve"> (1089), Recommendations and S</w:t>
            </w:r>
            <w:r w:rsidRPr="00400AB2">
              <w:rPr>
                <w:i w:val="0"/>
                <w:sz w:val="20"/>
              </w:rPr>
              <w:t>tandards, where appropriate;</w:t>
            </w:r>
          </w:p>
          <w:p w14:paraId="74BBE201" w14:textId="77777777" w:rsidR="00E97520" w:rsidRPr="00400AB2"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Make relevant changes to IALA VTS Manual regarding MS 1, 2 and 3. </w:t>
            </w:r>
          </w:p>
          <w:p w14:paraId="4F53F298" w14:textId="3501B8F4" w:rsidR="00586A12" w:rsidRPr="00696A73"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E97520">
              <w:rPr>
                <w:sz w:val="20"/>
              </w:rPr>
              <w:t xml:space="preserve"> </w:t>
            </w:r>
            <w:r w:rsidR="00586A12" w:rsidRPr="00931B47">
              <w:rPr>
                <w:bCs/>
                <w:i/>
                <w:iCs/>
                <w:snapToGrid w:val="0"/>
                <w:sz w:val="16"/>
                <w:szCs w:val="16"/>
              </w:rPr>
              <w:t xml:space="preserve">(Describe </w:t>
            </w:r>
            <w:r w:rsidR="00586A12">
              <w:rPr>
                <w:bCs/>
                <w:i/>
                <w:iCs/>
                <w:snapToGrid w:val="0"/>
                <w:sz w:val="16"/>
                <w:szCs w:val="16"/>
              </w:rPr>
              <w:t>the expected outcome: e.g. Recommendation, Guideline or Other)</w:t>
            </w:r>
          </w:p>
        </w:tc>
      </w:tr>
      <w:tr w:rsidR="00586A12" w:rsidRPr="00CB4CEA" w14:paraId="4C7AE7E9" w14:textId="77777777" w:rsidTr="00F008DC">
        <w:trPr>
          <w:cantSplit/>
          <w:trHeight w:val="402"/>
        </w:trPr>
        <w:tc>
          <w:tcPr>
            <w:tcW w:w="2376" w:type="dxa"/>
          </w:tcPr>
          <w:p w14:paraId="13E0B473" w14:textId="357EAD5F" w:rsidR="00586A12" w:rsidRPr="009F707A" w:rsidRDefault="00F008DC"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40ED7EBC" w14:textId="2CD67DDD" w:rsidR="00E97520"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M</w:t>
            </w:r>
            <w:r w:rsidR="007D3312">
              <w:rPr>
                <w:bCs/>
                <w:iCs/>
                <w:snapToGrid w:val="0"/>
                <w:sz w:val="20"/>
                <w:szCs w:val="20"/>
              </w:rPr>
              <w:t xml:space="preserve">aritime </w:t>
            </w:r>
            <w:r>
              <w:rPr>
                <w:bCs/>
                <w:iCs/>
                <w:snapToGrid w:val="0"/>
                <w:sz w:val="20"/>
                <w:szCs w:val="20"/>
              </w:rPr>
              <w:t>S</w:t>
            </w:r>
            <w:r w:rsidR="007D3312">
              <w:rPr>
                <w:bCs/>
                <w:iCs/>
                <w:snapToGrid w:val="0"/>
                <w:sz w:val="20"/>
                <w:szCs w:val="20"/>
              </w:rPr>
              <w:t>ervices</w:t>
            </w:r>
            <w:r>
              <w:rPr>
                <w:bCs/>
                <w:iCs/>
                <w:snapToGrid w:val="0"/>
                <w:sz w:val="20"/>
                <w:szCs w:val="20"/>
              </w:rPr>
              <w:t xml:space="preserve"> need to be implemented in VTS to keep up with the ongoing digitalisation of information and services to promote improved safety, security and sustainability of shipping. </w:t>
            </w:r>
          </w:p>
          <w:p w14:paraId="7ED085D6" w14:textId="77777777" w:rsidR="00E97520"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2C1B649" w14:textId="2EF1D75C"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586A12" w:rsidRPr="00696A73" w14:paraId="25EDF84E" w14:textId="77777777" w:rsidTr="00AC3BAF">
        <w:trPr>
          <w:cantSplit/>
          <w:trHeight w:val="854"/>
        </w:trPr>
        <w:tc>
          <w:tcPr>
            <w:tcW w:w="2376" w:type="dxa"/>
          </w:tcPr>
          <w:p w14:paraId="221FA3DF"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Strategic Alignment</w:t>
            </w:r>
          </w:p>
          <w:p w14:paraId="32DE6DC4" w14:textId="77777777" w:rsidR="00586A12" w:rsidRPr="00B4756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0112E45" w14:textId="77777777" w:rsidR="00E97520" w:rsidRPr="00AE39F3"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7E28C2B6" w14:textId="77777777" w:rsidR="00E97520" w:rsidRPr="00AE39F3"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7CC2C26A" w14:textId="77777777" w:rsidR="00E97520" w:rsidRPr="00AE39F3"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05EB10BE" w14:textId="43DC8313" w:rsidR="00586A12" w:rsidRPr="00696A73" w:rsidRDefault="00E97520" w:rsidP="005E6E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586A12" w:rsidRPr="00CB4CEA" w14:paraId="7F2EA818" w14:textId="77777777" w:rsidTr="00AC3BAF">
        <w:trPr>
          <w:cantSplit/>
          <w:trHeight w:val="615"/>
        </w:trPr>
        <w:tc>
          <w:tcPr>
            <w:tcW w:w="2376" w:type="dxa"/>
          </w:tcPr>
          <w:p w14:paraId="355B936A"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lastRenderedPageBreak/>
              <w:t xml:space="preserve">Scope </w:t>
            </w:r>
            <w:r w:rsidRPr="009F707A">
              <w:rPr>
                <w:b/>
                <w:bCs/>
                <w:iCs/>
                <w:noProof/>
                <w:snapToGrid w:val="0"/>
                <w:sz w:val="20"/>
                <w:szCs w:val="20"/>
              </w:rPr>
              <w:br/>
            </w:r>
          </w:p>
        </w:tc>
        <w:tc>
          <w:tcPr>
            <w:tcW w:w="7230" w:type="dxa"/>
            <w:gridSpan w:val="3"/>
          </w:tcPr>
          <w:p w14:paraId="15332380" w14:textId="39310015"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AC10826" w14:textId="1711B476" w:rsidR="00E97520" w:rsidRPr="006F7284"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F7284">
              <w:rPr>
                <w:bCs/>
                <w:iCs/>
                <w:snapToGrid w:val="0"/>
                <w:sz w:val="20"/>
                <w:szCs w:val="20"/>
              </w:rPr>
              <w:t>Operational descriptions of the MS for the VTS</w:t>
            </w:r>
            <w:r>
              <w:rPr>
                <w:bCs/>
                <w:iCs/>
                <w:snapToGrid w:val="0"/>
                <w:sz w:val="20"/>
                <w:szCs w:val="20"/>
              </w:rPr>
              <w:t>.</w:t>
            </w:r>
          </w:p>
          <w:p w14:paraId="27DCFAF9" w14:textId="77777777" w:rsidR="00E97520" w:rsidRPr="00480907"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65E59EBE" w14:textId="77777777" w:rsidR="00586A12" w:rsidRPr="00480907"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507D689"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8BE14BF"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586A12" w:rsidRPr="00696A73" w14:paraId="2AB1E2FF" w14:textId="77777777" w:rsidTr="00AC3BAF">
        <w:trPr>
          <w:cantSplit/>
          <w:trHeight w:val="1399"/>
        </w:trPr>
        <w:tc>
          <w:tcPr>
            <w:tcW w:w="2376" w:type="dxa"/>
          </w:tcPr>
          <w:p w14:paraId="3BF39036"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Brief and concise description of the work to be undertaken and programme mile</w:t>
            </w:r>
            <w:r w:rsidRPr="009F707A">
              <w:rPr>
                <w:b/>
                <w:bCs/>
                <w:iCs/>
                <w:snapToGrid w:val="0"/>
                <w:sz w:val="20"/>
                <w:szCs w:val="20"/>
              </w:rPr>
              <w:softHyphen/>
              <w:t>stones (where appropriate).</w:t>
            </w:r>
          </w:p>
        </w:tc>
        <w:tc>
          <w:tcPr>
            <w:tcW w:w="7230" w:type="dxa"/>
            <w:gridSpan w:val="3"/>
          </w:tcPr>
          <w:p w14:paraId="559307A4" w14:textId="618462BD" w:rsidR="00586A12" w:rsidRDefault="007D33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62A9E48D" w14:textId="6B3E7172" w:rsidR="00E97520" w:rsidRPr="00405C23"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586A12" w:rsidRPr="00696A73" w14:paraId="064FC9C5" w14:textId="77777777" w:rsidTr="00AC3BAF">
        <w:trPr>
          <w:cantSplit/>
          <w:trHeight w:val="659"/>
        </w:trPr>
        <w:tc>
          <w:tcPr>
            <w:tcW w:w="2376" w:type="dxa"/>
          </w:tcPr>
          <w:p w14:paraId="055E0816"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0368F75B" w14:textId="77777777" w:rsidR="00586A12" w:rsidRDefault="00586A12" w:rsidP="00AC3BAF">
            <w:pPr>
              <w:pStyle w:val="BodyText3"/>
              <w:spacing w:before="120"/>
              <w:ind w:left="0"/>
              <w:jc w:val="both"/>
              <w:rPr>
                <w:sz w:val="20"/>
                <w:lang w:val="en-CA"/>
              </w:rPr>
            </w:pPr>
            <w:r>
              <w:rPr>
                <w:sz w:val="20"/>
                <w:lang w:val="en-CA"/>
              </w:rPr>
              <w:t>Session number:</w:t>
            </w:r>
          </w:p>
          <w:p w14:paraId="6CE61CD9" w14:textId="2C6F58F7" w:rsidR="00586A12" w:rsidRDefault="00586A12" w:rsidP="006F728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0"/>
              <w:jc w:val="both"/>
              <w:rPr>
                <w:sz w:val="20"/>
                <w:lang w:val="en-CA"/>
              </w:rPr>
            </w:pPr>
            <w:r w:rsidRPr="00446CF8">
              <w:rPr>
                <w:noProof/>
                <w:sz w:val="20"/>
                <w:lang w:eastAsia="en-GB"/>
              </w:rPr>
              <mc:AlternateContent>
                <mc:Choice Requires="wps">
                  <w:drawing>
                    <wp:anchor distT="0" distB="0" distL="114300" distR="114300" simplePos="0" relativeHeight="251554816" behindDoc="0" locked="0" layoutInCell="1" allowOverlap="1" wp14:anchorId="286B81B8" wp14:editId="0F67AB4F">
                      <wp:simplePos x="0" y="0"/>
                      <wp:positionH relativeFrom="column">
                        <wp:posOffset>645160</wp:posOffset>
                      </wp:positionH>
                      <wp:positionV relativeFrom="paragraph">
                        <wp:posOffset>168910</wp:posOffset>
                      </wp:positionV>
                      <wp:extent cx="274320" cy="274320"/>
                      <wp:effectExtent l="8890" t="10160" r="12065" b="1079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E86C06" w14:textId="64CC974E" w:rsidR="001C5478" w:rsidRPr="005F1945" w:rsidRDefault="001C5478"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B81B8" id="Rectangle 62" o:spid="_x0000_s1068" style="position:absolute;left:0;text-align:left;margin-left:50.8pt;margin-top:13.3pt;width:21.6pt;height:21.6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YsMKAIAAFA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LbViwwoAgAAUAQAAA4AAAAAAAAAAAAAAAAALgIAAGRycy9lMm9E&#10;b2MueG1sUEsBAi0AFAAGAAgAAAAhAC9GjDXdAAAACQEAAA8AAAAAAAAAAAAAAAAAggQAAGRycy9k&#10;b3ducmV2LnhtbFBLBQYAAAAABAAEAPMAAACMBQAAAAA=&#10;">
                      <v:textbox>
                        <w:txbxContent>
                          <w:p w14:paraId="68E86C06" w14:textId="64CC974E" w:rsidR="001C5478" w:rsidRPr="005F1945" w:rsidRDefault="001C5478" w:rsidP="00586A12">
                            <w:pPr>
                              <w:rPr>
                                <w:lang w:val="nl-NL"/>
                              </w:rPr>
                            </w:pPr>
                            <w:r>
                              <w:rPr>
                                <w:lang w:val="nl-NL"/>
                              </w:rPr>
                              <w:t>X</w:t>
                            </w:r>
                          </w:p>
                        </w:txbxContent>
                      </v:textbox>
                    </v:rect>
                  </w:pict>
                </mc:Fallback>
              </mc:AlternateContent>
            </w:r>
            <w:r w:rsidRPr="006F7284">
              <w:rPr>
                <w:noProof/>
                <w:sz w:val="20"/>
                <w:lang w:eastAsia="en-GB"/>
              </w:rPr>
              <mc:AlternateContent>
                <mc:Choice Requires="wps">
                  <w:drawing>
                    <wp:anchor distT="0" distB="0" distL="114300" distR="114300" simplePos="0" relativeHeight="251553792" behindDoc="0" locked="0" layoutInCell="1" allowOverlap="1" wp14:anchorId="4E677F94" wp14:editId="1723A9A1">
                      <wp:simplePos x="0" y="0"/>
                      <wp:positionH relativeFrom="column">
                        <wp:posOffset>1219200</wp:posOffset>
                      </wp:positionH>
                      <wp:positionV relativeFrom="paragraph">
                        <wp:posOffset>168910</wp:posOffset>
                      </wp:positionV>
                      <wp:extent cx="274320" cy="274320"/>
                      <wp:effectExtent l="0" t="0" r="11430" b="1143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8506CA" w14:textId="3329AD9F" w:rsidR="001C5478" w:rsidRDefault="001C5478"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77F94" id="Rectangle 63" o:spid="_x0000_s1069" style="position:absolute;left:0;text-align:left;margin-left:96pt;margin-top:13.3pt;width:21.6pt;height:21.6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Bg6KAIAAFA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g5Bg6KAIAAFAEAAAOAAAAAAAAAAAAAAAAAC4CAABkcnMvZTJv&#10;RG9jLnhtbFBLAQItABQABgAIAAAAIQDP0zhp3gAAAAkBAAAPAAAAAAAAAAAAAAAAAIIEAABkcnMv&#10;ZG93bnJldi54bWxQSwUGAAAAAAQABADzAAAAjQUAAAAA&#10;">
                      <v:textbox>
                        <w:txbxContent>
                          <w:p w14:paraId="088506CA" w14:textId="3329AD9F" w:rsidR="001C5478" w:rsidRDefault="001C5478" w:rsidP="00586A12">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52768" behindDoc="0" locked="0" layoutInCell="1" allowOverlap="1" wp14:anchorId="64ADB9CE" wp14:editId="4E2F343E">
                      <wp:simplePos x="0" y="0"/>
                      <wp:positionH relativeFrom="column">
                        <wp:posOffset>1793240</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19578" w14:textId="71DA3FAB" w:rsidR="001C5478" w:rsidRDefault="001C5478" w:rsidP="00586A12">
                                  <w:pPr>
                                    <w:jc w:val="center"/>
                                  </w:pPr>
                                  <w:del w:id="106" w:author="Eckhoff,Dirk" w:date="2020-10-16T16:12:00Z">
                                    <w:r w:rsidDel="00881576">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DB9CE" id="Rectangle 256" o:spid="_x0000_s1070" style="position:absolute;left:0;text-align:left;margin-left:141.2pt;margin-top:13.3pt;width:21.6pt;height:21.6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fFP1hSkCAABSBAAADgAAAAAAAAAAAAAAAAAuAgAAZHJzL2Uy&#10;b0RvYy54bWxQSwECLQAUAAYACAAAACEAEuX8O94AAAAJAQAADwAAAAAAAAAAAAAAAACDBAAAZHJz&#10;L2Rvd25yZXYueG1sUEsFBgAAAAAEAAQA8wAAAI4FAAAAAA==&#10;">
                      <v:textbox>
                        <w:txbxContent>
                          <w:p w14:paraId="37E19578" w14:textId="71DA3FAB" w:rsidR="001C5478" w:rsidRDefault="001C5478" w:rsidP="00586A12">
                            <w:pPr>
                              <w:jc w:val="center"/>
                            </w:pPr>
                            <w:del w:id="107" w:author="Eckhoff,Dirk" w:date="2020-10-16T16:12:00Z">
                              <w:r w:rsidDel="00881576">
                                <w:delText>X</w:delText>
                              </w:r>
                            </w:del>
                          </w:p>
                        </w:txbxContent>
                      </v:textbox>
                    </v:rect>
                  </w:pict>
                </mc:Fallback>
              </mc:AlternateContent>
            </w:r>
            <w:r w:rsidRPr="006F7284">
              <w:rPr>
                <w:noProof/>
                <w:sz w:val="20"/>
                <w:lang w:eastAsia="en-GB"/>
              </w:rPr>
              <mc:AlternateContent>
                <mc:Choice Requires="wps">
                  <w:drawing>
                    <wp:anchor distT="0" distB="0" distL="114300" distR="114300" simplePos="0" relativeHeight="251551744" behindDoc="0" locked="0" layoutInCell="1" allowOverlap="1" wp14:anchorId="4DACC800" wp14:editId="03F4158E">
                      <wp:simplePos x="0" y="0"/>
                      <wp:positionH relativeFrom="column">
                        <wp:posOffset>2399665</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EE5EEE" w14:textId="5088CF68" w:rsidR="001C5478" w:rsidRDefault="001C5478"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CC800" id="Rectangle 257" o:spid="_x0000_s1071" style="position:absolute;left:0;text-align:left;margin-left:188.95pt;margin-top:13.3pt;width:21.6pt;height:21.6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GrE2hApAgAAUgQAAA4AAAAAAAAAAAAAAAAALgIAAGRycy9l&#10;Mm9Eb2MueG1sUEsBAi0AFAAGAAgAAAAhABt+45ffAAAACQEAAA8AAAAAAAAAAAAAAAAAgwQAAGRy&#10;cy9kb3ducmV2LnhtbFBLBQYAAAAABAAEAPMAAACPBQAAAAA=&#10;">
                      <v:textbox>
                        <w:txbxContent>
                          <w:p w14:paraId="1DEE5EEE" w14:textId="5088CF68" w:rsidR="001C5478" w:rsidRDefault="001C5478" w:rsidP="00586A12">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50720" behindDoc="0" locked="0" layoutInCell="1" allowOverlap="1" wp14:anchorId="1BF4600E" wp14:editId="4CB52820">
                      <wp:simplePos x="0" y="0"/>
                      <wp:positionH relativeFrom="column">
                        <wp:posOffset>3072130</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AB7A60" w14:textId="13D9714B" w:rsidR="001C5478" w:rsidRDefault="001C5478"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4600E" id="Rectangle 258" o:spid="_x0000_s1072" style="position:absolute;left:0;text-align:left;margin-left:241.9pt;margin-top:13.3pt;width:21.6pt;height:21.6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Lra9TApAgAAUgQAAA4AAAAAAAAAAAAAAAAALgIAAGRycy9l&#10;Mm9Eb2MueG1sUEsBAi0AFAAGAAgAAAAhAFU57SDfAAAACQEAAA8AAAAAAAAAAAAAAAAAgwQAAGRy&#10;cy9kb3ducmV2LnhtbFBLBQYAAAAABAAEAPMAAACPBQAAAAA=&#10;">
                      <v:textbox>
                        <w:txbxContent>
                          <w:p w14:paraId="6FAB7A60" w14:textId="13D9714B" w:rsidR="001C5478" w:rsidRDefault="001C5478" w:rsidP="006F7284">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49696" behindDoc="0" locked="0" layoutInCell="1" allowOverlap="1" wp14:anchorId="21DFC716" wp14:editId="584D7C8A">
                      <wp:simplePos x="0" y="0"/>
                      <wp:positionH relativeFrom="column">
                        <wp:posOffset>3834765</wp:posOffset>
                      </wp:positionH>
                      <wp:positionV relativeFrom="paragraph">
                        <wp:posOffset>168910</wp:posOffset>
                      </wp:positionV>
                      <wp:extent cx="274320" cy="274320"/>
                      <wp:effectExtent l="0" t="0" r="11430" b="11430"/>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88C31D" w14:textId="70CFF196" w:rsidR="001C5478" w:rsidRDefault="001C5478" w:rsidP="006F728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FC716" id="Rectangle 259" o:spid="_x0000_s1073" style="position:absolute;left:0;text-align:left;margin-left:301.95pt;margin-top:13.3pt;width:21.6pt;height:21.6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dqlKQ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KxN2qUpAgAAUgQAAA4AAAAAAAAAAAAAAAAALgIAAGRycy9l&#10;Mm9Eb2MueG1sUEsBAi0AFAAGAAgAAAAhACcp1SvfAAAACQEAAA8AAAAAAAAAAAAAAAAAgwQAAGRy&#10;cy9kb3ducmV2LnhtbFBLBQYAAAAABAAEAPMAAACPBQAAAAA=&#10;">
                      <v:textbox>
                        <w:txbxContent>
                          <w:p w14:paraId="0088C31D" w14:textId="70CFF196" w:rsidR="001C5478" w:rsidRDefault="001C5478" w:rsidP="006F7284">
                            <w:pPr>
                              <w:jc w:val="center"/>
                            </w:pPr>
                          </w:p>
                        </w:txbxContent>
                      </v:textbox>
                    </v:rect>
                  </w:pict>
                </mc:Fallback>
              </mc:AlternateContent>
            </w:r>
            <w:r w:rsidRPr="006F7284">
              <w:rPr>
                <w:noProof/>
                <w:sz w:val="20"/>
                <w:lang w:eastAsia="en-GB"/>
              </w:rPr>
              <mc:AlternateContent>
                <mc:Choice Requires="wps">
                  <w:drawing>
                    <wp:anchor distT="0" distB="0" distL="114300" distR="114300" simplePos="0" relativeHeight="251555840" behindDoc="0" locked="0" layoutInCell="1" allowOverlap="1" wp14:anchorId="1B1B4497" wp14:editId="1598311B">
                      <wp:simplePos x="0" y="0"/>
                      <wp:positionH relativeFrom="column">
                        <wp:posOffset>31750</wp:posOffset>
                      </wp:positionH>
                      <wp:positionV relativeFrom="paragraph">
                        <wp:posOffset>168910</wp:posOffset>
                      </wp:positionV>
                      <wp:extent cx="274320" cy="274320"/>
                      <wp:effectExtent l="5080" t="10160" r="6350" b="10795"/>
                      <wp:wrapNone/>
                      <wp:docPr id="267"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516F7E" w14:textId="18C8A18D" w:rsidR="001C5478" w:rsidRPr="005F1945" w:rsidRDefault="001C5478"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B4497" id="Rectangle 267" o:spid="_x0000_s1074" style="position:absolute;left:0;text-align:left;margin-left:2.5pt;margin-top:13.3pt;width:21.6pt;height:21.6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PqV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yE+pUpAgAAUgQAAA4AAAAAAAAAAAAAAAAALgIAAGRycy9lMm9E&#10;b2MueG1sUEsBAi0AFAAGAAgAAAAhAFO2BG3cAAAABgEAAA8AAAAAAAAAAAAAAAAAgwQAAGRycy9k&#10;b3ducmV2LnhtbFBLBQYAAAAABAAEAPMAAACMBQAAAAA=&#10;">
                      <v:textbox>
                        <w:txbxContent>
                          <w:p w14:paraId="4B516F7E" w14:textId="18C8A18D" w:rsidR="001C5478" w:rsidRPr="005F1945" w:rsidRDefault="001C5478" w:rsidP="00586A12">
                            <w:pPr>
                              <w:rPr>
                                <w:lang w:val="nl-NL"/>
                              </w:rPr>
                            </w:pPr>
                            <w:r>
                              <w:rPr>
                                <w:lang w:val="nl-NL"/>
                              </w:rPr>
                              <w:t>X</w:t>
                            </w:r>
                          </w:p>
                        </w:txbxContent>
                      </v:textbox>
                    </v:rect>
                  </w:pict>
                </mc:Fallback>
              </mc:AlternateContent>
            </w:r>
            <w:r w:rsidR="00E97520">
              <w:rPr>
                <w:sz w:val="20"/>
                <w:lang w:val="en-CA"/>
              </w:rPr>
              <w:t xml:space="preserve">  </w: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2ED92EA"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F29EC00" w14:textId="77777777" w:rsidR="00586A12" w:rsidRPr="005010D1"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86A12" w:rsidRPr="00696A73" w14:paraId="0C5E26F1" w14:textId="77777777" w:rsidTr="007746D3">
        <w:trPr>
          <w:cantSplit/>
          <w:trHeight w:val="342"/>
        </w:trPr>
        <w:tc>
          <w:tcPr>
            <w:tcW w:w="2376" w:type="dxa"/>
            <w:shd w:val="clear" w:color="auto" w:fill="DDD9C3" w:themeFill="background2" w:themeFillShade="E6"/>
          </w:tcPr>
          <w:p w14:paraId="3DFC3128" w14:textId="77777777" w:rsidR="00586A1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EF693EA"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3BCE44" w14:textId="6B837F3E" w:rsidR="00586A12" w:rsidRPr="00586A12" w:rsidRDefault="00586A12" w:rsidP="00D70AA3">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86A12">
              <w:rPr>
                <w:bCs/>
                <w:iCs/>
                <w:snapToGrid w:val="0"/>
                <w:sz w:val="20"/>
                <w:szCs w:val="20"/>
              </w:rPr>
              <w:t>Carried over from 2014-18 Work Programme</w:t>
            </w:r>
          </w:p>
          <w:p w14:paraId="24953D52" w14:textId="1507E907" w:rsidR="00586A12" w:rsidRPr="00586A12" w:rsidRDefault="00586A12" w:rsidP="00D70AA3">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586A12">
              <w:rPr>
                <w:bCs/>
                <w:iCs/>
                <w:snapToGrid w:val="0"/>
                <w:sz w:val="20"/>
                <w:szCs w:val="20"/>
              </w:rPr>
              <w:t>Commenced at VTS40</w:t>
            </w:r>
          </w:p>
        </w:tc>
      </w:tr>
      <w:tr w:rsidR="00586A12" w:rsidRPr="00696A73" w14:paraId="466FAC1E" w14:textId="77777777" w:rsidTr="007746D3">
        <w:trPr>
          <w:cantSplit/>
          <w:trHeight w:val="342"/>
        </w:trPr>
        <w:tc>
          <w:tcPr>
            <w:tcW w:w="2376" w:type="dxa"/>
            <w:vMerge w:val="restart"/>
            <w:shd w:val="clear" w:color="auto" w:fill="DDD9C3" w:themeFill="background2" w:themeFillShade="E6"/>
          </w:tcPr>
          <w:p w14:paraId="1308AF37"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F368548"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9A3ECC0"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0BE7A89"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86A12" w:rsidRPr="00696A73" w14:paraId="02C1A9C9" w14:textId="77777777" w:rsidTr="007746D3">
        <w:trPr>
          <w:cantSplit/>
          <w:trHeight w:val="489"/>
        </w:trPr>
        <w:tc>
          <w:tcPr>
            <w:tcW w:w="2376" w:type="dxa"/>
            <w:vMerge/>
            <w:shd w:val="clear" w:color="auto" w:fill="DDD9C3" w:themeFill="background2" w:themeFillShade="E6"/>
          </w:tcPr>
          <w:p w14:paraId="452AC647"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505614B"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A724960"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D759428" w14:textId="4472B60D" w:rsidR="00586A12" w:rsidRPr="00696A73" w:rsidRDefault="00586A12" w:rsidP="0088157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del w:id="108" w:author="Eckhoff,Dirk" w:date="2020-10-16T16:11:00Z">
              <w:r w:rsidDel="00881576">
                <w:rPr>
                  <w:bCs/>
                  <w:iCs/>
                  <w:snapToGrid w:val="0"/>
                  <w:sz w:val="20"/>
                  <w:szCs w:val="20"/>
                </w:rPr>
                <w:fldChar w:fldCharType="begin">
                  <w:ffData>
                    <w:name w:val="Text2"/>
                    <w:enabled/>
                    <w:calcOnExit w:val="0"/>
                    <w:textInput/>
                  </w:ffData>
                </w:fldChar>
              </w:r>
              <w:r w:rsidDel="00881576">
                <w:rPr>
                  <w:bCs/>
                  <w:iCs/>
                  <w:snapToGrid w:val="0"/>
                  <w:sz w:val="20"/>
                  <w:szCs w:val="20"/>
                </w:rPr>
                <w:delInstrText xml:space="preserve"> FORMTEXT </w:delInstrText>
              </w:r>
              <w:r w:rsidDel="00881576">
                <w:rPr>
                  <w:bCs/>
                  <w:iCs/>
                  <w:snapToGrid w:val="0"/>
                  <w:sz w:val="20"/>
                  <w:szCs w:val="20"/>
                </w:rPr>
              </w:r>
              <w:r w:rsidDel="00881576">
                <w:rPr>
                  <w:bCs/>
                  <w:iCs/>
                  <w:snapToGrid w:val="0"/>
                  <w:sz w:val="20"/>
                  <w:szCs w:val="20"/>
                </w:rPr>
                <w:fldChar w:fldCharType="separate"/>
              </w:r>
              <w:r w:rsidDel="00881576">
                <w:rPr>
                  <w:bCs/>
                  <w:iCs/>
                  <w:noProof/>
                  <w:snapToGrid w:val="0"/>
                  <w:sz w:val="20"/>
                  <w:szCs w:val="20"/>
                </w:rPr>
                <w:delText> </w:delText>
              </w:r>
              <w:r w:rsidDel="00881576">
                <w:rPr>
                  <w:bCs/>
                  <w:iCs/>
                  <w:noProof/>
                  <w:snapToGrid w:val="0"/>
                  <w:sz w:val="20"/>
                  <w:szCs w:val="20"/>
                </w:rPr>
                <w:delText> </w:delText>
              </w:r>
              <w:r w:rsidDel="00881576">
                <w:rPr>
                  <w:bCs/>
                  <w:iCs/>
                  <w:noProof/>
                  <w:snapToGrid w:val="0"/>
                  <w:sz w:val="20"/>
                  <w:szCs w:val="20"/>
                </w:rPr>
                <w:delText> </w:delText>
              </w:r>
              <w:r w:rsidDel="00881576">
                <w:rPr>
                  <w:bCs/>
                  <w:iCs/>
                  <w:noProof/>
                  <w:snapToGrid w:val="0"/>
                  <w:sz w:val="20"/>
                  <w:szCs w:val="20"/>
                </w:rPr>
                <w:delText> </w:delText>
              </w:r>
              <w:r w:rsidDel="00881576">
                <w:rPr>
                  <w:bCs/>
                  <w:iCs/>
                  <w:noProof/>
                  <w:snapToGrid w:val="0"/>
                  <w:sz w:val="20"/>
                  <w:szCs w:val="20"/>
                </w:rPr>
                <w:delText> </w:delText>
              </w:r>
              <w:r w:rsidDel="00881576">
                <w:rPr>
                  <w:bCs/>
                  <w:iCs/>
                  <w:snapToGrid w:val="0"/>
                  <w:sz w:val="20"/>
                  <w:szCs w:val="20"/>
                </w:rPr>
                <w:fldChar w:fldCharType="end"/>
              </w:r>
            </w:del>
          </w:p>
        </w:tc>
      </w:tr>
      <w:tr w:rsidR="00586A12" w:rsidRPr="00696A73" w14:paraId="5EF341A4" w14:textId="77777777" w:rsidTr="007746D3">
        <w:trPr>
          <w:cantSplit/>
          <w:trHeight w:val="489"/>
        </w:trPr>
        <w:tc>
          <w:tcPr>
            <w:tcW w:w="2376" w:type="dxa"/>
            <w:shd w:val="clear" w:color="auto" w:fill="DDD9C3" w:themeFill="background2" w:themeFillShade="E6"/>
          </w:tcPr>
          <w:p w14:paraId="5A9B4308"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16780E6" w14:textId="77777777" w:rsidR="00586A12" w:rsidRPr="001C6236"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AC8ACC1"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98409B"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7746D3" w:rsidRPr="00696A73" w14:paraId="3715A607" w14:textId="77777777" w:rsidTr="00BF71F7">
        <w:trPr>
          <w:cantSplit/>
          <w:trHeight w:val="489"/>
        </w:trPr>
        <w:tc>
          <w:tcPr>
            <w:tcW w:w="2376" w:type="dxa"/>
            <w:shd w:val="clear" w:color="auto" w:fill="DDD9C3" w:themeFill="background2" w:themeFillShade="E6"/>
          </w:tcPr>
          <w:p w14:paraId="4B99372D" w14:textId="77777777" w:rsidR="007746D3" w:rsidRPr="00696A73" w:rsidRDefault="007746D3"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FE68553" w14:textId="548F259F" w:rsidR="007746D3" w:rsidRPr="001C6236" w:rsidRDefault="007746D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FBEF533" w14:textId="77777777" w:rsidR="007746D3" w:rsidRDefault="00712DDA"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09" w:author="Eckhoff,Dirk" w:date="2020-10-16T17:00:00Z"/>
                <w:bCs/>
                <w:iCs/>
                <w:snapToGrid w:val="0"/>
                <w:sz w:val="20"/>
                <w:szCs w:val="20"/>
              </w:rPr>
            </w:pPr>
            <w:r>
              <w:rPr>
                <w:bCs/>
                <w:iCs/>
                <w:snapToGrid w:val="0"/>
                <w:sz w:val="20"/>
                <w:szCs w:val="20"/>
              </w:rPr>
              <w:t>Task name change at VTS46</w:t>
            </w:r>
          </w:p>
          <w:p w14:paraId="5BD1959E" w14:textId="652CCD34" w:rsidR="00B748CB" w:rsidRPr="00C47D9C" w:rsidRDefault="00B748CB" w:rsidP="00B748CB">
            <w:pPr>
              <w:ind w:left="-47" w:right="-45" w:hanging="47"/>
              <w:contextualSpacing/>
              <w:rPr>
                <w:ins w:id="110" w:author="Eckhoff,Dirk" w:date="2020-10-16T17:00:00Z"/>
                <w:rFonts w:asciiTheme="minorHAnsi" w:hAnsiTheme="minorHAnsi" w:cstheme="minorHAnsi"/>
                <w:color w:val="000000"/>
                <w:sz w:val="20"/>
                <w:szCs w:val="20"/>
                <w:lang w:val="en-US" w:eastAsia="nl-NL"/>
              </w:rPr>
            </w:pPr>
            <w:ins w:id="111" w:author="Eckhoff,Dirk" w:date="2020-10-16T17:00:00Z">
              <w:r>
                <w:rPr>
                  <w:rFonts w:asciiTheme="minorHAnsi" w:hAnsiTheme="minorHAnsi" w:cstheme="minorHAnsi"/>
                  <w:color w:val="000000"/>
                  <w:sz w:val="20"/>
                  <w:szCs w:val="20"/>
                  <w:lang w:val="en-US" w:eastAsia="nl-NL"/>
                </w:rPr>
                <w:t xml:space="preserve">   </w:t>
              </w:r>
              <w:r w:rsidRPr="00C47D9C">
                <w:rPr>
                  <w:rFonts w:asciiTheme="minorHAnsi" w:hAnsiTheme="minorHAnsi" w:cstheme="minorHAnsi"/>
                  <w:color w:val="000000"/>
                  <w:sz w:val="20"/>
                  <w:szCs w:val="20"/>
                  <w:lang w:val="en-US" w:eastAsia="nl-NL"/>
                </w:rPr>
                <w:t>Merged with task 1.2.7</w:t>
              </w:r>
            </w:ins>
          </w:p>
          <w:p w14:paraId="5C7607CA" w14:textId="1265C46A" w:rsidR="00B748CB" w:rsidRDefault="00B748CB" w:rsidP="00B748C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112" w:author="Eckhoff,Dirk" w:date="2020-10-16T17:00:00Z">
              <w:r w:rsidRPr="00C47D9C">
                <w:rPr>
                  <w:rFonts w:asciiTheme="minorHAnsi" w:hAnsiTheme="minorHAnsi" w:cstheme="minorHAnsi"/>
                  <w:color w:val="000000"/>
                  <w:sz w:val="20"/>
                  <w:szCs w:val="20"/>
                  <w:lang w:val="en-US" w:eastAsia="nl-NL"/>
                </w:rPr>
                <w:t>Await outcomes on MS  from other parties</w:t>
              </w:r>
            </w:ins>
          </w:p>
        </w:tc>
      </w:tr>
    </w:tbl>
    <w:p w14:paraId="352A076C" w14:textId="77777777" w:rsidR="00586A12" w:rsidRPr="00DD096E" w:rsidRDefault="00586A12" w:rsidP="00DD096E">
      <w:pPr>
        <w:rPr>
          <w:rFonts w:eastAsiaTheme="minorEastAsia"/>
        </w:rPr>
      </w:pPr>
    </w:p>
    <w:p w14:paraId="4AECED41" w14:textId="77777777" w:rsidR="00253E73" w:rsidRPr="00DD096E" w:rsidRDefault="00253E73" w:rsidP="00DD096E">
      <w:pPr>
        <w:rPr>
          <w:rFonts w:eastAsiaTheme="minorEastAsia"/>
        </w:rPr>
      </w:pPr>
      <w:bookmarkStart w:id="113" w:name="_Toc521492547"/>
      <w:r>
        <w:rPr>
          <w:rStyle w:val="Heading1Char"/>
          <w:rFonts w:eastAsiaTheme="minorEastAsia"/>
        </w:rPr>
        <w:br w:type="page"/>
      </w:r>
    </w:p>
    <w:p w14:paraId="111AA926" w14:textId="7F8CA1AE" w:rsidR="00253E73" w:rsidRPr="00CC2951" w:rsidRDefault="0054788C" w:rsidP="00DD096E">
      <w:pPr>
        <w:pStyle w:val="Heading1"/>
        <w:rPr>
          <w:rFonts w:eastAsiaTheme="minorEastAsia"/>
        </w:rPr>
      </w:pPr>
      <w:bookmarkStart w:id="114" w:name="_Toc523219679"/>
      <w:bookmarkStart w:id="115" w:name="_Toc32307783"/>
      <w:r>
        <w:rPr>
          <w:rFonts w:eastAsiaTheme="minorEastAsia"/>
        </w:rPr>
        <w:lastRenderedPageBreak/>
        <w:t>TASK 1.2.5</w:t>
      </w:r>
      <w:r>
        <w:rPr>
          <w:rFonts w:eastAsiaTheme="minorEastAsia"/>
        </w:rPr>
        <w:tab/>
        <w:t xml:space="preserve">Develop a Guideline on the Implications </w:t>
      </w:r>
      <w:r w:rsidR="008D4ED0">
        <w:rPr>
          <w:rFonts w:eastAsiaTheme="minorEastAsia"/>
        </w:rPr>
        <w:t xml:space="preserve">of Maritime </w:t>
      </w:r>
      <w:r>
        <w:rPr>
          <w:rFonts w:eastAsiaTheme="minorEastAsia"/>
        </w:rPr>
        <w:t xml:space="preserve">Autonomous </w:t>
      </w:r>
      <w:r w:rsidR="008D4ED0">
        <w:rPr>
          <w:rFonts w:eastAsiaTheme="minorEastAsia"/>
        </w:rPr>
        <w:t>Surface Ships from a VTS Perspective</w:t>
      </w:r>
      <w:bookmarkEnd w:id="113"/>
      <w:bookmarkEnd w:id="114"/>
      <w:bookmarkEnd w:id="1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057340D6" w14:textId="77777777" w:rsidTr="001F0AF9">
        <w:trPr>
          <w:cantSplit/>
          <w:trHeight w:val="428"/>
        </w:trPr>
        <w:tc>
          <w:tcPr>
            <w:tcW w:w="2376" w:type="dxa"/>
            <w:shd w:val="clear" w:color="auto" w:fill="auto"/>
          </w:tcPr>
          <w:p w14:paraId="5F91DCAA"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9CB406B"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24A9748F" w14:textId="77777777" w:rsidTr="001F0AF9">
        <w:trPr>
          <w:cantSplit/>
          <w:trHeight w:val="491"/>
        </w:trPr>
        <w:tc>
          <w:tcPr>
            <w:tcW w:w="2376" w:type="dxa"/>
            <w:shd w:val="clear" w:color="auto" w:fill="auto"/>
          </w:tcPr>
          <w:p w14:paraId="318AFDE0"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3C3A53B1"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VTS Operations / VTS Technologies</w:t>
            </w:r>
          </w:p>
        </w:tc>
      </w:tr>
      <w:tr w:rsidR="00253E73" w:rsidRPr="00CB4CEA" w14:paraId="5FCF4D04" w14:textId="77777777" w:rsidTr="001F0AF9">
        <w:trPr>
          <w:cantSplit/>
          <w:trHeight w:val="712"/>
        </w:trPr>
        <w:tc>
          <w:tcPr>
            <w:tcW w:w="2376" w:type="dxa"/>
            <w:shd w:val="clear" w:color="auto" w:fill="auto"/>
          </w:tcPr>
          <w:p w14:paraId="13E961D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235290D" w14:textId="34CD72EB" w:rsidR="008D4ED0"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Cs/>
                <w:snapToGrid w:val="0"/>
                <w:sz w:val="20"/>
                <w:szCs w:val="20"/>
              </w:rPr>
            </w:pPr>
            <w:r w:rsidRPr="004F0E7F">
              <w:rPr>
                <w:rFonts w:eastAsiaTheme="minorEastAsia" w:cs="Arial"/>
                <w:bCs/>
                <w:iCs/>
                <w:snapToGrid w:val="0"/>
                <w:sz w:val="20"/>
                <w:szCs w:val="20"/>
              </w:rPr>
              <w:t xml:space="preserve">Develop a Guideline on the Implications of Maritime Autonomous Surface Ships </w:t>
            </w:r>
            <w:ins w:id="116" w:author="Eckhoff,Dirk" w:date="2020-10-16T16:13:00Z">
              <w:r w:rsidR="00881576">
                <w:rPr>
                  <w:rFonts w:eastAsiaTheme="minorEastAsia" w:cs="Arial"/>
                  <w:bCs/>
                  <w:iCs/>
                  <w:snapToGrid w:val="0"/>
                  <w:sz w:val="20"/>
                  <w:szCs w:val="20"/>
                </w:rPr>
                <w:t xml:space="preserve">(MASS) </w:t>
              </w:r>
            </w:ins>
            <w:r w:rsidRPr="004F0E7F">
              <w:rPr>
                <w:rFonts w:eastAsiaTheme="minorEastAsia" w:cs="Arial"/>
                <w:bCs/>
                <w:iCs/>
                <w:snapToGrid w:val="0"/>
                <w:sz w:val="20"/>
                <w:szCs w:val="20"/>
              </w:rPr>
              <w:t>from a VTS Perspective</w:t>
            </w:r>
            <w:ins w:id="117" w:author="Eckhoff,Dirk" w:date="2020-10-16T16:13:00Z">
              <w:r w:rsidR="00881576">
                <w:rPr>
                  <w:rFonts w:eastAsiaTheme="minorEastAsia" w:cs="Arial"/>
                  <w:bCs/>
                  <w:iCs/>
                  <w:snapToGrid w:val="0"/>
                  <w:sz w:val="20"/>
                  <w:szCs w:val="20"/>
                </w:rPr>
                <w:t xml:space="preserve"> </w:t>
              </w:r>
            </w:ins>
          </w:p>
          <w:p w14:paraId="7B5AA740" w14:textId="74551D62" w:rsidR="00253E73" w:rsidRPr="00BF71F7"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 </w:t>
            </w:r>
            <w:r w:rsidR="00253E73" w:rsidRPr="00BF71F7">
              <w:rPr>
                <w:rFonts w:cs="Arial"/>
                <w:snapToGrid w:val="0"/>
                <w:kern w:val="28"/>
                <w:sz w:val="20"/>
                <w:szCs w:val="20"/>
                <w:lang w:eastAsia="de-DE"/>
              </w:rPr>
              <w:t>A Scoping Paper</w:t>
            </w:r>
            <w:r>
              <w:rPr>
                <w:rFonts w:cs="Arial"/>
                <w:snapToGrid w:val="0"/>
                <w:kern w:val="28"/>
                <w:sz w:val="20"/>
                <w:szCs w:val="20"/>
                <w:lang w:eastAsia="de-DE"/>
              </w:rPr>
              <w:t>)</w:t>
            </w:r>
          </w:p>
        </w:tc>
      </w:tr>
      <w:tr w:rsidR="00253E73" w:rsidRPr="00CB4CEA" w14:paraId="44348434" w14:textId="77777777" w:rsidTr="001F0AF9">
        <w:trPr>
          <w:cantSplit/>
          <w:trHeight w:val="466"/>
        </w:trPr>
        <w:tc>
          <w:tcPr>
            <w:tcW w:w="2376" w:type="dxa"/>
          </w:tcPr>
          <w:p w14:paraId="2ECA7B9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8F3B08A" w14:textId="157C1733" w:rsidR="00253E73" w:rsidRPr="00764913" w:rsidRDefault="00253E73" w:rsidP="001F0AF9">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64913">
              <w:rPr>
                <w:bCs/>
                <w:iCs/>
                <w:snapToGrid w:val="0"/>
                <w:sz w:val="20"/>
                <w:szCs w:val="20"/>
              </w:rPr>
              <w:t xml:space="preserve">To </w:t>
            </w:r>
            <w:r>
              <w:rPr>
                <w:bCs/>
                <w:iCs/>
                <w:snapToGrid w:val="0"/>
                <w:sz w:val="20"/>
                <w:szCs w:val="20"/>
              </w:rPr>
              <w:t xml:space="preserve">prepare a scoping document on the adoption of autonomous vessels and how  </w:t>
            </w:r>
          </w:p>
          <w:p w14:paraId="27C85475" w14:textId="77777777" w:rsidR="00253E73" w:rsidRPr="0013754E" w:rsidRDefault="00253E73" w:rsidP="001F0AF9">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13754E">
              <w:rPr>
                <w:bCs/>
                <w:iCs/>
                <w:snapToGrid w:val="0"/>
                <w:sz w:val="20"/>
                <w:szCs w:val="20"/>
              </w:rPr>
              <w:t>Identify emerging trends in the delivery of V TS globally.</w:t>
            </w:r>
          </w:p>
          <w:p w14:paraId="4B5CDA6E"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4BD24659" w14:textId="77777777" w:rsidTr="001F0AF9">
        <w:trPr>
          <w:cantSplit/>
          <w:trHeight w:val="402"/>
        </w:trPr>
        <w:tc>
          <w:tcPr>
            <w:tcW w:w="2376" w:type="dxa"/>
          </w:tcPr>
          <w:p w14:paraId="2DC09B5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114AB1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scoping document to assist IALA and VTS authorities consider the implications associated with the emerging development of autonomous vessels with regards to VTS.</w:t>
            </w:r>
          </w:p>
          <w:p w14:paraId="20F400E0"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1D830E0F" w14:textId="77777777" w:rsidTr="001F0AF9">
        <w:trPr>
          <w:cantSplit/>
          <w:trHeight w:val="402"/>
        </w:trPr>
        <w:tc>
          <w:tcPr>
            <w:tcW w:w="2376" w:type="dxa"/>
          </w:tcPr>
          <w:p w14:paraId="5CE1AE4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8E7D3DA"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w:t>
            </w:r>
          </w:p>
          <w:p w14:paraId="50B727EA"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6890AF47" w14:textId="77777777" w:rsidTr="001F0AF9">
        <w:trPr>
          <w:cantSplit/>
          <w:trHeight w:val="854"/>
        </w:trPr>
        <w:tc>
          <w:tcPr>
            <w:tcW w:w="2376" w:type="dxa"/>
          </w:tcPr>
          <w:p w14:paraId="47BF04F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62DE4A1"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9A89BC1" w14:textId="77777777" w:rsidR="00253E73" w:rsidRDefault="00253E73" w:rsidP="001F0AF9">
            <w:pPr>
              <w:pStyle w:val="BodyText3"/>
              <w:spacing w:before="120"/>
              <w:ind w:left="0"/>
              <w:jc w:val="both"/>
              <w:rPr>
                <w:b/>
                <w:i w:val="0"/>
                <w:sz w:val="20"/>
              </w:rPr>
            </w:pPr>
            <w:r w:rsidRPr="00A11A2E">
              <w:rPr>
                <w:b/>
                <w:i w:val="0"/>
                <w:sz w:val="20"/>
              </w:rPr>
              <w:t>Goal</w:t>
            </w:r>
          </w:p>
          <w:p w14:paraId="446BF57C" w14:textId="77777777" w:rsidR="00253E73" w:rsidRDefault="00253E73" w:rsidP="001F0AF9">
            <w:pPr>
              <w:pStyle w:val="BodyText3"/>
              <w:spacing w:before="120"/>
              <w:ind w:left="0"/>
              <w:jc w:val="both"/>
              <w:rPr>
                <w:i w:val="0"/>
                <w:sz w:val="20"/>
              </w:rPr>
            </w:pPr>
          </w:p>
          <w:p w14:paraId="7CB55CA0" w14:textId="77777777" w:rsidR="00253E73" w:rsidRDefault="00253E73" w:rsidP="001F0AF9">
            <w:pPr>
              <w:pStyle w:val="BodyText3"/>
              <w:spacing w:before="120"/>
              <w:ind w:left="0"/>
              <w:jc w:val="both"/>
              <w:rPr>
                <w:b/>
                <w:i w:val="0"/>
                <w:sz w:val="20"/>
              </w:rPr>
            </w:pPr>
            <w:r w:rsidRPr="00A11A2E">
              <w:rPr>
                <w:b/>
                <w:i w:val="0"/>
                <w:sz w:val="20"/>
              </w:rPr>
              <w:t>Strategy</w:t>
            </w:r>
          </w:p>
          <w:p w14:paraId="54AF6A5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CB4CEA" w14:paraId="37D78C15" w14:textId="77777777" w:rsidTr="001F0AF9">
        <w:trPr>
          <w:cantSplit/>
          <w:trHeight w:val="615"/>
        </w:trPr>
        <w:tc>
          <w:tcPr>
            <w:tcW w:w="2376" w:type="dxa"/>
          </w:tcPr>
          <w:p w14:paraId="11A11ECC"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D273014"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36C6368"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02E553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C88D170"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2FB4F34A" w14:textId="77777777" w:rsidTr="001F0AF9">
        <w:trPr>
          <w:cantSplit/>
          <w:trHeight w:val="1399"/>
        </w:trPr>
        <w:tc>
          <w:tcPr>
            <w:tcW w:w="2376" w:type="dxa"/>
          </w:tcPr>
          <w:p w14:paraId="6325C5A9"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B1CE1E6" w14:textId="77777777" w:rsidR="00253E73" w:rsidRPr="005B50FB" w:rsidRDefault="00253E73" w:rsidP="001F0AF9">
            <w:pPr>
              <w:pStyle w:val="BodyText3"/>
              <w:spacing w:before="120"/>
              <w:ind w:left="0"/>
              <w:jc w:val="both"/>
              <w:rPr>
                <w:i w:val="0"/>
                <w:sz w:val="20"/>
              </w:rPr>
            </w:pPr>
            <w:r w:rsidRPr="005B50FB">
              <w:rPr>
                <w:i w:val="0"/>
                <w:sz w:val="20"/>
              </w:rPr>
              <w:t>Key milestones for completing the task include:</w:t>
            </w:r>
          </w:p>
          <w:p w14:paraId="5E1317E8"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1D8919F1"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7E5F0A44" w14:textId="77777777" w:rsidTr="001F0AF9">
        <w:trPr>
          <w:cantSplit/>
          <w:trHeight w:val="659"/>
        </w:trPr>
        <w:tc>
          <w:tcPr>
            <w:tcW w:w="2376" w:type="dxa"/>
          </w:tcPr>
          <w:p w14:paraId="4BE6355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9988A04" w14:textId="77777777" w:rsidR="00253E73" w:rsidRDefault="00253E73" w:rsidP="001F0AF9">
            <w:pPr>
              <w:pStyle w:val="BodyText3"/>
              <w:spacing w:before="120"/>
              <w:ind w:left="0"/>
              <w:jc w:val="both"/>
              <w:rPr>
                <w:sz w:val="20"/>
                <w:lang w:val="en-CA"/>
              </w:rPr>
            </w:pPr>
            <w:r>
              <w:rPr>
                <w:sz w:val="20"/>
                <w:lang w:val="en-CA"/>
              </w:rPr>
              <w:t>Session number:</w:t>
            </w:r>
          </w:p>
          <w:p w14:paraId="4BF3A5A0"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41856" behindDoc="0" locked="0" layoutInCell="1" allowOverlap="1" wp14:anchorId="60DFCBAD" wp14:editId="0AA09E92">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87D654" w14:textId="77777777" w:rsidR="001C5478" w:rsidRPr="005F1945" w:rsidRDefault="001C5478"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FCBAD" id="Rectangle 275" o:spid="_x0000_s1075" style="position:absolute;left:0;text-align:left;margin-left:50.8pt;margin-top:13.3pt;width:21.6pt;height:21.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cGoKQ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AtcGoKQIAAFIEAAAOAAAAAAAAAAAAAAAAAC4CAABkcnMvZTJv&#10;RG9jLnhtbFBLAQItABQABgAIAAAAIQAvRow13QAAAAkBAAAPAAAAAAAAAAAAAAAAAIMEAABkcnMv&#10;ZG93bnJldi54bWxQSwUGAAAAAAQABADzAAAAjQUAAAAA&#10;">
                      <v:textbox>
                        <w:txbxContent>
                          <w:p w14:paraId="6187D654" w14:textId="77777777" w:rsidR="001C5478" w:rsidRPr="005F1945" w:rsidRDefault="001C5478"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40832" behindDoc="0" locked="0" layoutInCell="1" allowOverlap="1" wp14:anchorId="797E085A" wp14:editId="4EEFFEA3">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3642BC" w14:textId="77777777" w:rsidR="001C5478" w:rsidRDefault="001C5478"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E085A" id="Rectangle 276" o:spid="_x0000_s1076" style="position:absolute;left:0;text-align:left;margin-left:96pt;margin-top:13.3pt;width:21.6pt;height:21.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8SKQ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KsPEikCAABSBAAADgAAAAAAAAAAAAAAAAAuAgAAZHJzL2Uy&#10;b0RvYy54bWxQSwECLQAUAAYACAAAACEAz9M4ad4AAAAJAQAADwAAAAAAAAAAAAAAAACDBAAAZHJz&#10;L2Rvd25yZXYueG1sUEsFBgAAAAAEAAQA8wAAAI4FAAAAAA==&#10;">
                      <v:textbox>
                        <w:txbxContent>
                          <w:p w14:paraId="333642BC" w14:textId="77777777" w:rsidR="001C5478" w:rsidRDefault="001C5478" w:rsidP="00253E7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9808" behindDoc="0" locked="0" layoutInCell="1" allowOverlap="1" wp14:anchorId="4B1DF133" wp14:editId="68088483">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AB078E" w14:textId="5ECE9FAA" w:rsidR="001C5478" w:rsidRPr="00AC3091" w:rsidRDefault="001C5478"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DF133" id="Rectangle 277" o:spid="_x0000_s1077" style="position:absolute;left:0;text-align:left;margin-left:141.2pt;margin-top:13.3pt;width:21.6pt;height:21.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OPCCHKAIAAFIEAAAOAAAAAAAAAAAAAAAAAC4CAABkcnMvZTJv&#10;RG9jLnhtbFBLAQItABQABgAIAAAAIQAS5fw73gAAAAkBAAAPAAAAAAAAAAAAAAAAAIIEAABkcnMv&#10;ZG93bnJldi54bWxQSwUGAAAAAAQABADzAAAAjQUAAAAA&#10;">
                      <v:textbox>
                        <w:txbxContent>
                          <w:p w14:paraId="43AB078E" w14:textId="5ECE9FAA" w:rsidR="001C5478" w:rsidRPr="00AC3091" w:rsidRDefault="001C5478"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38784" behindDoc="0" locked="0" layoutInCell="1" allowOverlap="1" wp14:anchorId="60AFE6D2" wp14:editId="29D07281">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4DA396" w14:textId="37D01540" w:rsidR="001C5478" w:rsidRPr="00AC3091" w:rsidRDefault="001C5478"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FE6D2" id="Rectangle 278" o:spid="_x0000_s1078" style="position:absolute;left:0;text-align:left;margin-left:188.95pt;margin-top:13.3pt;width:21.6pt;height:21.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3iIPpygCAABSBAAADgAAAAAAAAAAAAAAAAAuAgAAZHJzL2Uy&#10;b0RvYy54bWxQSwECLQAUAAYACAAAACEAG37jl98AAAAJAQAADwAAAAAAAAAAAAAAAACCBAAAZHJz&#10;L2Rvd25yZXYueG1sUEsFBgAAAAAEAAQA8wAAAI4FAAAAAA==&#10;">
                      <v:textbox>
                        <w:txbxContent>
                          <w:p w14:paraId="134DA396" w14:textId="37D01540" w:rsidR="001C5478" w:rsidRPr="00AC3091" w:rsidRDefault="001C5478"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37760" behindDoc="0" locked="0" layoutInCell="1" allowOverlap="1" wp14:anchorId="6F2FE46F" wp14:editId="3CC57B55">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897288" w14:textId="44CBFF95" w:rsidR="001C5478" w:rsidRPr="00AC3091" w:rsidRDefault="001C5478"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FE46F" id="Rectangle 279" o:spid="_x0000_s1079" style="position:absolute;left:0;text-align:left;margin-left:241.9pt;margin-top:13.3pt;width:21.6pt;height:21.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SAy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Mi1IDIpAgAAUgQAAA4AAAAAAAAAAAAAAAAALgIAAGRycy9l&#10;Mm9Eb2MueG1sUEsBAi0AFAAGAAgAAAAhAFU57SDfAAAACQEAAA8AAAAAAAAAAAAAAAAAgwQAAGRy&#10;cy9kb3ducmV2LnhtbFBLBQYAAAAABAAEAPMAAACPBQAAAAA=&#10;">
                      <v:textbox>
                        <w:txbxContent>
                          <w:p w14:paraId="24897288" w14:textId="44CBFF95" w:rsidR="001C5478" w:rsidRPr="00AC3091" w:rsidRDefault="001C5478" w:rsidP="00253E7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36736" behindDoc="0" locked="0" layoutInCell="1" allowOverlap="1" wp14:anchorId="1CC2831B" wp14:editId="7F1935C1">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FB985C" w14:textId="3537445C" w:rsidR="001C5478" w:rsidRDefault="001C5478" w:rsidP="00253E7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2831B" id="Rectangle 280" o:spid="_x0000_s1080" style="position:absolute;left:0;text-align:left;margin-left:301.95pt;margin-top:13.3pt;width:21.6pt;height:21.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jk5b/ygCAABSBAAADgAAAAAAAAAAAAAAAAAuAgAAZHJzL2Uy&#10;b0RvYy54bWxQSwECLQAUAAYACAAAACEAJynVK98AAAAJAQAADwAAAAAAAAAAAAAAAACCBAAAZHJz&#10;L2Rvd25yZXYueG1sUEsFBgAAAAAEAAQA8wAAAI4FAAAAAA==&#10;">
                      <v:textbox>
                        <w:txbxContent>
                          <w:p w14:paraId="47FB985C" w14:textId="3537445C" w:rsidR="001C5478" w:rsidRDefault="001C5478" w:rsidP="00253E7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42880" behindDoc="0" locked="0" layoutInCell="1" allowOverlap="1" wp14:anchorId="5B108802" wp14:editId="05303111">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10C9CE" w14:textId="77777777" w:rsidR="001C5478" w:rsidRPr="005F1945" w:rsidRDefault="001C5478"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08802" id="Rectangle 281" o:spid="_x0000_s1081" style="position:absolute;left:0;text-align:left;margin-left:2.5pt;margin-top:13.3pt;width:21.6pt;height:21.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JjZdGopAgAAUgQAAA4AAAAAAAAAAAAAAAAALgIAAGRycy9lMm9E&#10;b2MueG1sUEsBAi0AFAAGAAgAAAAhAFO2BG3cAAAABgEAAA8AAAAAAAAAAAAAAAAAgwQAAGRycy9k&#10;b3ducmV2LnhtbFBLBQYAAAAABAAEAPMAAACMBQAAAAA=&#10;">
                      <v:textbox>
                        <w:txbxContent>
                          <w:p w14:paraId="1A10C9CE" w14:textId="77777777" w:rsidR="001C5478" w:rsidRPr="005F1945" w:rsidRDefault="001C5478"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D25D3B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F384FEE"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421D3CB0" w14:textId="77777777" w:rsidTr="001F0AF9">
        <w:trPr>
          <w:cantSplit/>
          <w:trHeight w:val="342"/>
        </w:trPr>
        <w:tc>
          <w:tcPr>
            <w:tcW w:w="2376" w:type="dxa"/>
            <w:shd w:val="clear" w:color="auto" w:fill="DDD9C3" w:themeFill="background2" w:themeFillShade="E6"/>
          </w:tcPr>
          <w:p w14:paraId="1F19C45F"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A8F391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38F0E1D" w14:textId="77777777" w:rsidR="00253E73" w:rsidRPr="00832F0D" w:rsidRDefault="00253E73"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253E73" w:rsidRPr="00696A73" w14:paraId="74D41A5D" w14:textId="77777777" w:rsidTr="001F0AF9">
        <w:trPr>
          <w:cantSplit/>
          <w:trHeight w:val="342"/>
        </w:trPr>
        <w:tc>
          <w:tcPr>
            <w:tcW w:w="2376" w:type="dxa"/>
            <w:vMerge w:val="restart"/>
            <w:shd w:val="clear" w:color="auto" w:fill="auto"/>
          </w:tcPr>
          <w:p w14:paraId="76ADF0B8"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F8B94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25E9C5E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45AA762"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4DB72AA8" w14:textId="77777777" w:rsidTr="001F0AF9">
        <w:trPr>
          <w:cantSplit/>
          <w:trHeight w:val="489"/>
        </w:trPr>
        <w:tc>
          <w:tcPr>
            <w:tcW w:w="2376" w:type="dxa"/>
            <w:vMerge/>
            <w:shd w:val="clear" w:color="auto" w:fill="auto"/>
          </w:tcPr>
          <w:p w14:paraId="080451BB"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8C034C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0B642F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B34A55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4EDF208C" w14:textId="77777777" w:rsidTr="001F0AF9">
        <w:trPr>
          <w:cantSplit/>
          <w:trHeight w:val="489"/>
        </w:trPr>
        <w:tc>
          <w:tcPr>
            <w:tcW w:w="2376" w:type="dxa"/>
            <w:shd w:val="clear" w:color="auto" w:fill="auto"/>
          </w:tcPr>
          <w:p w14:paraId="06EC5024"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2CB3824"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935865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570439F"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37DAD310" w14:textId="77777777" w:rsidTr="001F0AF9">
        <w:trPr>
          <w:cantSplit/>
          <w:trHeight w:val="489"/>
        </w:trPr>
        <w:tc>
          <w:tcPr>
            <w:tcW w:w="2376" w:type="dxa"/>
            <w:shd w:val="clear" w:color="auto" w:fill="auto"/>
          </w:tcPr>
          <w:p w14:paraId="60F08960"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6D32502"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D3F7E3D" w14:textId="39ED52E1" w:rsidR="00253E73" w:rsidRDefault="00746E3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shift from sessions 49-50 to 50-51</w:t>
            </w:r>
          </w:p>
        </w:tc>
      </w:tr>
    </w:tbl>
    <w:p w14:paraId="60CC9109" w14:textId="77777777" w:rsidR="00DD096E" w:rsidRPr="00DD096E" w:rsidRDefault="00DD096E" w:rsidP="00DD096E">
      <w:pPr>
        <w:rPr>
          <w:rFonts w:eastAsiaTheme="minorEastAsia"/>
        </w:rPr>
      </w:pPr>
      <w:bookmarkStart w:id="118" w:name="_Toc521492545"/>
      <w:bookmarkStart w:id="119" w:name="_Toc523219680"/>
    </w:p>
    <w:p w14:paraId="42D7F3F0" w14:textId="77777777" w:rsidR="00DD096E" w:rsidRPr="00DD096E" w:rsidRDefault="00DD096E" w:rsidP="00DD096E">
      <w:pPr>
        <w:rPr>
          <w:rFonts w:eastAsiaTheme="minorEastAsia"/>
        </w:rPr>
      </w:pPr>
      <w:r>
        <w:rPr>
          <w:rFonts w:eastAsiaTheme="minorEastAsia"/>
        </w:rPr>
        <w:br w:type="page"/>
      </w:r>
    </w:p>
    <w:p w14:paraId="225D5939" w14:textId="28C957F3" w:rsidR="00253E73" w:rsidRPr="00CC2951" w:rsidRDefault="00253E73" w:rsidP="00DD096E">
      <w:pPr>
        <w:pStyle w:val="Heading1"/>
        <w:rPr>
          <w:rFonts w:eastAsiaTheme="minorEastAsia"/>
        </w:rPr>
      </w:pPr>
      <w:bookmarkStart w:id="120" w:name="_Toc32307784"/>
      <w:r w:rsidRPr="00CC2951">
        <w:rPr>
          <w:rFonts w:eastAsiaTheme="minorEastAsia"/>
        </w:rPr>
        <w:lastRenderedPageBreak/>
        <w:t>TASK 1.2.6</w:t>
      </w:r>
      <w:r w:rsidRPr="00CC2951">
        <w:rPr>
          <w:rFonts w:eastAsiaTheme="minorEastAsia"/>
        </w:rPr>
        <w:tab/>
        <w:t xml:space="preserve">Develop </w:t>
      </w:r>
      <w:r w:rsidR="0054788C">
        <w:rPr>
          <w:rFonts w:eastAsiaTheme="minorEastAsia"/>
        </w:rPr>
        <w:t>Guidance on how t</w:t>
      </w:r>
      <w:r w:rsidR="0054788C" w:rsidRPr="00CC2951">
        <w:rPr>
          <w:rFonts w:eastAsiaTheme="minorEastAsia"/>
        </w:rPr>
        <w:t xml:space="preserve">o Develop </w:t>
      </w:r>
      <w:r w:rsidR="0054788C">
        <w:rPr>
          <w:rFonts w:eastAsiaTheme="minorEastAsia"/>
        </w:rPr>
        <w:t>a Safety Culture i</w:t>
      </w:r>
      <w:r w:rsidR="0054788C" w:rsidRPr="00CC2951">
        <w:rPr>
          <w:rFonts w:eastAsiaTheme="minorEastAsia"/>
        </w:rPr>
        <w:t xml:space="preserve">n </w:t>
      </w:r>
      <w:r w:rsidRPr="00CC2951">
        <w:rPr>
          <w:rFonts w:eastAsiaTheme="minorEastAsia"/>
        </w:rPr>
        <w:t>VTS</w:t>
      </w:r>
      <w:bookmarkEnd w:id="118"/>
      <w:bookmarkEnd w:id="119"/>
      <w:bookmarkEnd w:id="1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005FD0D5" w14:textId="77777777" w:rsidTr="001F0AF9">
        <w:trPr>
          <w:cantSplit/>
          <w:trHeight w:val="428"/>
        </w:trPr>
        <w:tc>
          <w:tcPr>
            <w:tcW w:w="2376" w:type="dxa"/>
            <w:shd w:val="clear" w:color="auto" w:fill="auto"/>
          </w:tcPr>
          <w:p w14:paraId="65DCC54C"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189D93D"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3E3F531B" w14:textId="77777777" w:rsidTr="001F0AF9">
        <w:trPr>
          <w:cantSplit/>
          <w:trHeight w:val="491"/>
        </w:trPr>
        <w:tc>
          <w:tcPr>
            <w:tcW w:w="2376" w:type="dxa"/>
            <w:shd w:val="clear" w:color="auto" w:fill="auto"/>
          </w:tcPr>
          <w:p w14:paraId="76DB1C6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DE390C"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045CD">
              <w:rPr>
                <w:sz w:val="20"/>
                <w:szCs w:val="20"/>
              </w:rPr>
              <w:t>VTS Operations</w:t>
            </w:r>
          </w:p>
        </w:tc>
      </w:tr>
      <w:tr w:rsidR="00253E73" w:rsidRPr="00CB4CEA" w14:paraId="378105B3" w14:textId="77777777" w:rsidTr="001F0AF9">
        <w:trPr>
          <w:cantSplit/>
          <w:trHeight w:val="712"/>
        </w:trPr>
        <w:tc>
          <w:tcPr>
            <w:tcW w:w="2376" w:type="dxa"/>
            <w:shd w:val="clear" w:color="auto" w:fill="auto"/>
          </w:tcPr>
          <w:p w14:paraId="1E64132B" w14:textId="7B3BA556" w:rsidR="00253E73" w:rsidRPr="00BF71F7" w:rsidRDefault="00253E73" w:rsidP="00253E7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4FE1BEF" w14:textId="77777777" w:rsidR="007B24B8"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21" w:author="Eckhoff,Dirk" w:date="2020-10-16T16:14:00Z"/>
                <w:rFonts w:asciiTheme="minorHAnsi" w:hAnsiTheme="minorHAnsi" w:cstheme="minorHAnsi"/>
                <w:sz w:val="20"/>
                <w:szCs w:val="20"/>
              </w:rPr>
            </w:pPr>
            <w:del w:id="122" w:author="Eckhoff,Dirk" w:date="2020-10-16T16:14:00Z">
              <w:r w:rsidRPr="00BF71F7" w:rsidDel="00881576">
                <w:rPr>
                  <w:rFonts w:cs="Arial"/>
                  <w:snapToGrid w:val="0"/>
                  <w:kern w:val="28"/>
                  <w:sz w:val="20"/>
                  <w:szCs w:val="20"/>
                  <w:lang w:eastAsia="de-DE"/>
                </w:rPr>
                <w:delText>Develop Guidance on How to Develop a Safety Culture in VTS</w:delText>
              </w:r>
            </w:del>
            <w:ins w:id="123" w:author="Eckhoff,Dirk" w:date="2020-10-16T16:14:00Z">
              <w:r w:rsidR="007B24B8" w:rsidRPr="005D481F">
                <w:rPr>
                  <w:rFonts w:asciiTheme="minorHAnsi" w:hAnsiTheme="minorHAnsi" w:cstheme="minorHAnsi"/>
                  <w:sz w:val="20"/>
                  <w:szCs w:val="20"/>
                </w:rPr>
                <w:t xml:space="preserve"> </w:t>
              </w:r>
            </w:ins>
          </w:p>
          <w:p w14:paraId="004022BB" w14:textId="53828BA5" w:rsidR="00253E73" w:rsidRPr="00BF71F7" w:rsidRDefault="007B24B8"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ins w:id="124" w:author="Eckhoff,Dirk" w:date="2020-10-16T16:14:00Z">
              <w:r w:rsidRPr="005D481F">
                <w:rPr>
                  <w:rFonts w:asciiTheme="minorHAnsi" w:hAnsiTheme="minorHAnsi" w:cstheme="minorHAnsi"/>
                  <w:sz w:val="20"/>
                  <w:szCs w:val="20"/>
                </w:rPr>
                <w:t xml:space="preserve">Develop </w:t>
              </w:r>
              <w:r>
                <w:rPr>
                  <w:rFonts w:asciiTheme="minorHAnsi" w:hAnsiTheme="minorHAnsi" w:cstheme="minorHAnsi"/>
                  <w:sz w:val="20"/>
                  <w:szCs w:val="20"/>
                </w:rPr>
                <w:t xml:space="preserve">a </w:t>
              </w:r>
              <w:r w:rsidRPr="005D481F">
                <w:rPr>
                  <w:rFonts w:asciiTheme="minorHAnsi" w:hAnsiTheme="minorHAnsi" w:cstheme="minorHAnsi"/>
                  <w:sz w:val="20"/>
                  <w:szCs w:val="20"/>
                </w:rPr>
                <w:t>Guideline on how to develop a safety culture in VTS</w:t>
              </w:r>
            </w:ins>
          </w:p>
        </w:tc>
      </w:tr>
      <w:tr w:rsidR="00253E73" w:rsidRPr="00CB4CEA" w14:paraId="50FF9CA4" w14:textId="77777777" w:rsidTr="001F0AF9">
        <w:trPr>
          <w:cantSplit/>
          <w:trHeight w:val="466"/>
        </w:trPr>
        <w:tc>
          <w:tcPr>
            <w:tcW w:w="2376" w:type="dxa"/>
          </w:tcPr>
          <w:p w14:paraId="6BC46C7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982ABB5"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550236DD"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2B0DEFED" w14:textId="77777777" w:rsidTr="001F0AF9">
        <w:trPr>
          <w:cantSplit/>
          <w:trHeight w:val="402"/>
        </w:trPr>
        <w:tc>
          <w:tcPr>
            <w:tcW w:w="2376" w:type="dxa"/>
          </w:tcPr>
          <w:p w14:paraId="7929300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C25087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3C36BDD"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64BDE75D" w14:textId="77777777" w:rsidTr="001F0AF9">
        <w:trPr>
          <w:cantSplit/>
          <w:trHeight w:val="402"/>
        </w:trPr>
        <w:tc>
          <w:tcPr>
            <w:tcW w:w="2376" w:type="dxa"/>
          </w:tcPr>
          <w:p w14:paraId="50BA2DA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175BE8E"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D1BF61F"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1724C0E1" w14:textId="77777777" w:rsidTr="001F0AF9">
        <w:trPr>
          <w:cantSplit/>
          <w:trHeight w:val="854"/>
        </w:trPr>
        <w:tc>
          <w:tcPr>
            <w:tcW w:w="2376" w:type="dxa"/>
          </w:tcPr>
          <w:p w14:paraId="6461CE66"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7380350"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AE3C8E3" w14:textId="77777777" w:rsidR="00253E73" w:rsidRDefault="00253E73" w:rsidP="001F0AF9">
            <w:pPr>
              <w:pStyle w:val="BodyText3"/>
              <w:spacing w:before="120"/>
              <w:ind w:left="0"/>
              <w:jc w:val="both"/>
              <w:rPr>
                <w:b/>
                <w:i w:val="0"/>
                <w:sz w:val="20"/>
              </w:rPr>
            </w:pPr>
            <w:r w:rsidRPr="00A11A2E">
              <w:rPr>
                <w:b/>
                <w:i w:val="0"/>
                <w:sz w:val="20"/>
              </w:rPr>
              <w:t>Goal</w:t>
            </w:r>
          </w:p>
          <w:p w14:paraId="6F9E8879" w14:textId="77777777" w:rsidR="00253E73" w:rsidRDefault="00253E73" w:rsidP="001F0AF9">
            <w:pPr>
              <w:pStyle w:val="BodyText3"/>
              <w:spacing w:before="120"/>
              <w:ind w:left="0"/>
              <w:jc w:val="both"/>
              <w:rPr>
                <w:i w:val="0"/>
                <w:sz w:val="20"/>
              </w:rPr>
            </w:pPr>
            <w:r w:rsidRPr="00A11A2E">
              <w:rPr>
                <w:i w:val="0"/>
                <w:sz w:val="20"/>
              </w:rPr>
              <w:t xml:space="preserve"> </w:t>
            </w:r>
          </w:p>
          <w:p w14:paraId="2FE68C42" w14:textId="77777777" w:rsidR="00253E73" w:rsidRDefault="00253E73" w:rsidP="001F0AF9">
            <w:pPr>
              <w:pStyle w:val="BodyText3"/>
              <w:spacing w:before="120"/>
              <w:ind w:left="0"/>
              <w:jc w:val="both"/>
              <w:rPr>
                <w:b/>
                <w:i w:val="0"/>
                <w:sz w:val="20"/>
              </w:rPr>
            </w:pPr>
            <w:r w:rsidRPr="00A11A2E">
              <w:rPr>
                <w:b/>
                <w:i w:val="0"/>
                <w:sz w:val="20"/>
              </w:rPr>
              <w:t>Strategy</w:t>
            </w:r>
          </w:p>
          <w:p w14:paraId="3A9F9505" w14:textId="77777777" w:rsidR="00253E73" w:rsidRPr="006C21E7" w:rsidRDefault="00253E73" w:rsidP="001F0AF9">
            <w:pPr>
              <w:pStyle w:val="BodyText3"/>
              <w:spacing w:before="120"/>
              <w:ind w:left="0"/>
              <w:jc w:val="both"/>
              <w:rPr>
                <w:i w:val="0"/>
                <w:sz w:val="20"/>
              </w:rPr>
            </w:pPr>
            <w:r w:rsidRPr="00A11A2E">
              <w:rPr>
                <w:i w:val="0"/>
                <w:sz w:val="20"/>
              </w:rPr>
              <w:t xml:space="preserve"> </w:t>
            </w:r>
            <w:r w:rsidRPr="00A11A2E">
              <w:rPr>
                <w:sz w:val="20"/>
              </w:rPr>
              <w:t xml:space="preserve"> </w:t>
            </w:r>
          </w:p>
        </w:tc>
      </w:tr>
      <w:tr w:rsidR="00253E73" w:rsidRPr="00CB4CEA" w14:paraId="755A795C" w14:textId="77777777" w:rsidTr="001F0AF9">
        <w:trPr>
          <w:cantSplit/>
          <w:trHeight w:val="615"/>
        </w:trPr>
        <w:tc>
          <w:tcPr>
            <w:tcW w:w="2376" w:type="dxa"/>
          </w:tcPr>
          <w:p w14:paraId="780825F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BA577B4"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5EE21B6"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901D8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2CAB3A4"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1DC2C713" w14:textId="77777777" w:rsidTr="001F0AF9">
        <w:trPr>
          <w:cantSplit/>
          <w:trHeight w:val="1399"/>
        </w:trPr>
        <w:tc>
          <w:tcPr>
            <w:tcW w:w="2376" w:type="dxa"/>
          </w:tcPr>
          <w:p w14:paraId="2AEEB602"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C940AC"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12EC6C4D" w14:textId="77777777" w:rsidTr="001F0AF9">
        <w:trPr>
          <w:cantSplit/>
          <w:trHeight w:val="659"/>
        </w:trPr>
        <w:tc>
          <w:tcPr>
            <w:tcW w:w="2376" w:type="dxa"/>
          </w:tcPr>
          <w:p w14:paraId="545BED68"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65AF8FE3" w14:textId="77777777" w:rsidR="00253E73" w:rsidRDefault="00253E73" w:rsidP="001F0AF9">
            <w:pPr>
              <w:pStyle w:val="BodyText3"/>
              <w:spacing w:before="120"/>
              <w:ind w:left="0"/>
              <w:jc w:val="both"/>
              <w:rPr>
                <w:sz w:val="20"/>
                <w:lang w:val="en-CA"/>
              </w:rPr>
            </w:pPr>
            <w:r>
              <w:rPr>
                <w:sz w:val="20"/>
                <w:lang w:val="en-CA"/>
              </w:rPr>
              <w:t>Session number:</w:t>
            </w:r>
          </w:p>
          <w:p w14:paraId="1B2FE0E4"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49024" behindDoc="0" locked="0" layoutInCell="1" allowOverlap="1" wp14:anchorId="2194EDFF" wp14:editId="24D707B5">
                      <wp:simplePos x="0" y="0"/>
                      <wp:positionH relativeFrom="column">
                        <wp:posOffset>645160</wp:posOffset>
                      </wp:positionH>
                      <wp:positionV relativeFrom="paragraph">
                        <wp:posOffset>168910</wp:posOffset>
                      </wp:positionV>
                      <wp:extent cx="274320" cy="274320"/>
                      <wp:effectExtent l="8890" t="10160" r="1206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F8FE79" w14:textId="77777777" w:rsidR="001C5478" w:rsidRPr="005F1945" w:rsidRDefault="001C5478"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4EDFF" id="Rectangle 30" o:spid="_x0000_s1082" style="position:absolute;left:0;text-align:left;margin-left:50.8pt;margin-top:13.3pt;width:21.6pt;height:2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PC+Xm8oAgAAUAQAAA4AAAAAAAAAAAAAAAAALgIAAGRycy9lMm9E&#10;b2MueG1sUEsBAi0AFAAGAAgAAAAhAC9GjDXdAAAACQEAAA8AAAAAAAAAAAAAAAAAggQAAGRycy9k&#10;b3ducmV2LnhtbFBLBQYAAAAABAAEAPMAAACMBQAAAAA=&#10;">
                      <v:textbox>
                        <w:txbxContent>
                          <w:p w14:paraId="19F8FE79" w14:textId="77777777" w:rsidR="001C5478" w:rsidRPr="005F1945" w:rsidRDefault="001C5478"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48000" behindDoc="0" locked="0" layoutInCell="1" allowOverlap="1" wp14:anchorId="301656FE" wp14:editId="684F7CE0">
                      <wp:simplePos x="0" y="0"/>
                      <wp:positionH relativeFrom="column">
                        <wp:posOffset>1219200</wp:posOffset>
                      </wp:positionH>
                      <wp:positionV relativeFrom="paragraph">
                        <wp:posOffset>168910</wp:posOffset>
                      </wp:positionV>
                      <wp:extent cx="274320" cy="274320"/>
                      <wp:effectExtent l="0" t="0" r="11430"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47215B" w14:textId="6118CDF8" w:rsidR="001C5478" w:rsidRPr="00AC3091" w:rsidRDefault="001C5478"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656FE" id="Rectangle 31" o:spid="_x0000_s1083" style="position:absolute;left:0;text-align:left;margin-left:96pt;margin-top:13.3pt;width:21.6pt;height:21.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mj81ZKAIAAFAEAAAOAAAAAAAAAAAAAAAAAC4CAABkcnMvZTJv&#10;RG9jLnhtbFBLAQItABQABgAIAAAAIQDP0zhp3gAAAAkBAAAPAAAAAAAAAAAAAAAAAIIEAABkcnMv&#10;ZG93bnJldi54bWxQSwUGAAAAAAQABADzAAAAjQUAAAAA&#10;">
                      <v:textbox>
                        <w:txbxContent>
                          <w:p w14:paraId="0047215B" w14:textId="6118CDF8" w:rsidR="001C5478" w:rsidRPr="00AC3091" w:rsidRDefault="001C5478"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46976" behindDoc="0" locked="0" layoutInCell="1" allowOverlap="1" wp14:anchorId="7176B32F" wp14:editId="4C767A36">
                      <wp:simplePos x="0" y="0"/>
                      <wp:positionH relativeFrom="column">
                        <wp:posOffset>1793240</wp:posOffset>
                      </wp:positionH>
                      <wp:positionV relativeFrom="paragraph">
                        <wp:posOffset>168910</wp:posOffset>
                      </wp:positionV>
                      <wp:extent cx="274320" cy="274320"/>
                      <wp:effectExtent l="0" t="0" r="11430" b="114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D758C8" w14:textId="0FA290F1" w:rsidR="001C5478" w:rsidRPr="00AC3091" w:rsidRDefault="001C5478"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6B32F" id="Rectangle 32" o:spid="_x0000_s1084" style="position:absolute;left:0;text-align:left;margin-left:141.2pt;margin-top:13.3pt;width:21.6pt;height:21.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iENKAIAAFA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ahiENKAIAAFAEAAAOAAAAAAAAAAAAAAAAAC4CAABkcnMvZTJv&#10;RG9jLnhtbFBLAQItABQABgAIAAAAIQAS5fw73gAAAAkBAAAPAAAAAAAAAAAAAAAAAIIEAABkcnMv&#10;ZG93bnJldi54bWxQSwUGAAAAAAQABADzAAAAjQUAAAAA&#10;">
                      <v:textbox>
                        <w:txbxContent>
                          <w:p w14:paraId="43D758C8" w14:textId="0FA290F1" w:rsidR="001C5478" w:rsidRPr="00AC3091" w:rsidRDefault="001C5478"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45952" behindDoc="0" locked="0" layoutInCell="1" allowOverlap="1" wp14:anchorId="2CCBC89D" wp14:editId="783B457A">
                      <wp:simplePos x="0" y="0"/>
                      <wp:positionH relativeFrom="column">
                        <wp:posOffset>2399665</wp:posOffset>
                      </wp:positionH>
                      <wp:positionV relativeFrom="paragraph">
                        <wp:posOffset>168910</wp:posOffset>
                      </wp:positionV>
                      <wp:extent cx="274320" cy="274320"/>
                      <wp:effectExtent l="0" t="0" r="11430" b="114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75B764" w14:textId="6A9F2BF7" w:rsidR="001C5478" w:rsidRPr="00AC3091" w:rsidRDefault="001C5478"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BC89D" id="Rectangle 33" o:spid="_x0000_s1085" style="position:absolute;left:0;text-align:left;margin-left:188.95pt;margin-top:13.3pt;width:21.6pt;height:21.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DLeyOygCAABQBAAADgAAAAAAAAAAAAAAAAAuAgAAZHJzL2Uy&#10;b0RvYy54bWxQSwECLQAUAAYACAAAACEAG37jl98AAAAJAQAADwAAAAAAAAAAAAAAAACCBAAAZHJz&#10;L2Rvd25yZXYueG1sUEsFBgAAAAAEAAQA8wAAAI4FAAAAAA==&#10;">
                      <v:textbox>
                        <w:txbxContent>
                          <w:p w14:paraId="3775B764" w14:textId="6A9F2BF7" w:rsidR="001C5478" w:rsidRPr="00AC3091" w:rsidRDefault="001C5478"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44928" behindDoc="0" locked="0" layoutInCell="1" allowOverlap="1" wp14:anchorId="30E3725D" wp14:editId="14E54DB0">
                      <wp:simplePos x="0" y="0"/>
                      <wp:positionH relativeFrom="column">
                        <wp:posOffset>3072130</wp:posOffset>
                      </wp:positionH>
                      <wp:positionV relativeFrom="paragraph">
                        <wp:posOffset>168910</wp:posOffset>
                      </wp:positionV>
                      <wp:extent cx="274320" cy="274320"/>
                      <wp:effectExtent l="0" t="0" r="11430" b="114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094B2C" w14:textId="6A399F80" w:rsidR="001C5478" w:rsidRDefault="001C5478" w:rsidP="00253E7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3725D" id="Rectangle 34" o:spid="_x0000_s1086" style="position:absolute;left:0;text-align:left;margin-left:241.9pt;margin-top:13.3pt;width:21.6pt;height:21.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Ah22FigCAABQBAAADgAAAAAAAAAAAAAAAAAuAgAAZHJzL2Uy&#10;b0RvYy54bWxQSwECLQAUAAYACAAAACEAVTntIN8AAAAJAQAADwAAAAAAAAAAAAAAAACCBAAAZHJz&#10;L2Rvd25yZXYueG1sUEsFBgAAAAAEAAQA8wAAAI4FAAAAAA==&#10;">
                      <v:textbox>
                        <w:txbxContent>
                          <w:p w14:paraId="3A094B2C" w14:textId="6A399F80" w:rsidR="001C5478" w:rsidRDefault="001C5478" w:rsidP="00253E7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43904" behindDoc="0" locked="0" layoutInCell="1" allowOverlap="1" wp14:anchorId="47692A56" wp14:editId="3BE20FDC">
                      <wp:simplePos x="0" y="0"/>
                      <wp:positionH relativeFrom="column">
                        <wp:posOffset>3834765</wp:posOffset>
                      </wp:positionH>
                      <wp:positionV relativeFrom="paragraph">
                        <wp:posOffset>168910</wp:posOffset>
                      </wp:positionV>
                      <wp:extent cx="274320" cy="274320"/>
                      <wp:effectExtent l="0" t="0" r="11430" b="1143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95BAA4" w14:textId="28AB0532" w:rsidR="001C5478" w:rsidRDefault="001C5478" w:rsidP="00253E7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92A56" id="Rectangle 35" o:spid="_x0000_s1087" style="position:absolute;left:0;text-align:left;margin-left:301.95pt;margin-top:13.3pt;width:21.6pt;height:21.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VCwlICgCAABQBAAADgAAAAAAAAAAAAAAAAAuAgAAZHJzL2Uy&#10;b0RvYy54bWxQSwECLQAUAAYACAAAACEAJynVK98AAAAJAQAADwAAAAAAAAAAAAAAAACCBAAAZHJz&#10;L2Rvd25yZXYueG1sUEsFBgAAAAAEAAQA8wAAAI4FAAAAAA==&#10;">
                      <v:textbox>
                        <w:txbxContent>
                          <w:p w14:paraId="1195BAA4" w14:textId="28AB0532" w:rsidR="001C5478" w:rsidRDefault="001C5478" w:rsidP="00253E7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50048" behindDoc="0" locked="0" layoutInCell="1" allowOverlap="1" wp14:anchorId="4E6538D2" wp14:editId="6A874A3A">
                      <wp:simplePos x="0" y="0"/>
                      <wp:positionH relativeFrom="column">
                        <wp:posOffset>31750</wp:posOffset>
                      </wp:positionH>
                      <wp:positionV relativeFrom="paragraph">
                        <wp:posOffset>168910</wp:posOffset>
                      </wp:positionV>
                      <wp:extent cx="274320" cy="274320"/>
                      <wp:effectExtent l="5080" t="10160" r="6350" b="107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25EF62" w14:textId="77777777" w:rsidR="001C5478" w:rsidRPr="005F1945" w:rsidRDefault="001C5478"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538D2" id="Rectangle 36" o:spid="_x0000_s1088" style="position:absolute;left:0;text-align:left;margin-left:2.5pt;margin-top:13.3pt;width:21.6pt;height:21.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5B7KAIAAFA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rn+QeygCAABQBAAADgAAAAAAAAAAAAAAAAAuAgAAZHJzL2Uyb0Rv&#10;Yy54bWxQSwECLQAUAAYACAAAACEAU7YEbdwAAAAGAQAADwAAAAAAAAAAAAAAAACCBAAAZHJzL2Rv&#10;d25yZXYueG1sUEsFBgAAAAAEAAQA8wAAAIsFAAAAAA==&#10;">
                      <v:textbox>
                        <w:txbxContent>
                          <w:p w14:paraId="3825EF62" w14:textId="77777777" w:rsidR="001C5478" w:rsidRPr="005F1945" w:rsidRDefault="001C5478"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6D3541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44E8260"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782FEACF" w14:textId="77777777" w:rsidTr="001F0AF9">
        <w:trPr>
          <w:cantSplit/>
          <w:trHeight w:val="342"/>
        </w:trPr>
        <w:tc>
          <w:tcPr>
            <w:tcW w:w="2376" w:type="dxa"/>
            <w:shd w:val="clear" w:color="auto" w:fill="DDD9C3" w:themeFill="background2" w:themeFillShade="E6"/>
          </w:tcPr>
          <w:p w14:paraId="13038E22"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A705EC2"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3EFF8FE" w14:textId="77777777" w:rsidR="00253E73" w:rsidRPr="000B66A4"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253E73" w:rsidRPr="00696A73" w14:paraId="3F223E27" w14:textId="77777777" w:rsidTr="001F0AF9">
        <w:trPr>
          <w:cantSplit/>
          <w:trHeight w:val="342"/>
        </w:trPr>
        <w:tc>
          <w:tcPr>
            <w:tcW w:w="2376" w:type="dxa"/>
            <w:vMerge w:val="restart"/>
            <w:shd w:val="clear" w:color="auto" w:fill="auto"/>
          </w:tcPr>
          <w:p w14:paraId="614FEC6D"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22DFAB9"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8F85EFA"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B607981"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2F89749F" w14:textId="77777777" w:rsidTr="001F0AF9">
        <w:trPr>
          <w:cantSplit/>
          <w:trHeight w:val="489"/>
        </w:trPr>
        <w:tc>
          <w:tcPr>
            <w:tcW w:w="2376" w:type="dxa"/>
            <w:vMerge/>
            <w:shd w:val="clear" w:color="auto" w:fill="auto"/>
          </w:tcPr>
          <w:p w14:paraId="1FB7346A"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2627C9B"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75325B2"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BD9D9E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163586D6" w14:textId="77777777" w:rsidTr="001F0AF9">
        <w:trPr>
          <w:cantSplit/>
          <w:trHeight w:val="489"/>
        </w:trPr>
        <w:tc>
          <w:tcPr>
            <w:tcW w:w="2376" w:type="dxa"/>
            <w:shd w:val="clear" w:color="auto" w:fill="auto"/>
          </w:tcPr>
          <w:p w14:paraId="474BBB59"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F5F1907"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E4FF743"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CCD976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7E56EC51" w14:textId="77777777" w:rsidTr="001F0AF9">
        <w:trPr>
          <w:cantSplit/>
          <w:trHeight w:val="489"/>
        </w:trPr>
        <w:tc>
          <w:tcPr>
            <w:tcW w:w="2376" w:type="dxa"/>
            <w:shd w:val="clear" w:color="auto" w:fill="auto"/>
          </w:tcPr>
          <w:p w14:paraId="1E82795D"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E76B26A"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AA746E0"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7B4E3D2" w14:textId="77777777" w:rsidR="00253E73" w:rsidRPr="00DD096E" w:rsidRDefault="00253E73" w:rsidP="00DD096E">
      <w:pPr>
        <w:rPr>
          <w:rFonts w:eastAsiaTheme="minorEastAsia"/>
        </w:rPr>
      </w:pPr>
    </w:p>
    <w:p w14:paraId="1FDFAF6B" w14:textId="202579BD" w:rsidR="00586A12" w:rsidRPr="00DD096E" w:rsidRDefault="00586A12" w:rsidP="00DD096E">
      <w:pPr>
        <w:rPr>
          <w:rFonts w:eastAsiaTheme="minorEastAsia"/>
        </w:rPr>
      </w:pPr>
    </w:p>
    <w:p w14:paraId="18E1637C" w14:textId="77777777" w:rsidR="00253E73" w:rsidRPr="00DD096E" w:rsidRDefault="00253E73" w:rsidP="00DD096E">
      <w:pPr>
        <w:rPr>
          <w:rFonts w:eastAsiaTheme="minorEastAsia"/>
        </w:rPr>
      </w:pPr>
      <w:bookmarkStart w:id="125" w:name="_Toc521492548"/>
      <w:r>
        <w:rPr>
          <w:rStyle w:val="Heading1Char"/>
          <w:rFonts w:eastAsiaTheme="minorEastAsia"/>
        </w:rPr>
        <w:br w:type="page"/>
      </w:r>
    </w:p>
    <w:p w14:paraId="4E859C91" w14:textId="1C2BF08E" w:rsidR="00253E73" w:rsidRPr="00CC2951" w:rsidRDefault="00253E73" w:rsidP="00DD096E">
      <w:pPr>
        <w:pStyle w:val="Heading1"/>
        <w:rPr>
          <w:rFonts w:eastAsiaTheme="minorEastAsia"/>
        </w:rPr>
      </w:pPr>
      <w:bookmarkStart w:id="126" w:name="_Toc523219681"/>
      <w:bookmarkStart w:id="127" w:name="_Toc32307785"/>
      <w:r w:rsidRPr="00CC2951">
        <w:rPr>
          <w:rFonts w:eastAsiaTheme="minorEastAsia"/>
        </w:rPr>
        <w:lastRenderedPageBreak/>
        <w:t>TASK 1.2.7</w:t>
      </w:r>
      <w:r w:rsidRPr="00CC2951">
        <w:rPr>
          <w:rFonts w:eastAsiaTheme="minorEastAsia"/>
        </w:rPr>
        <w:tab/>
        <w:t xml:space="preserve">Develop </w:t>
      </w:r>
      <w:r w:rsidR="0054788C">
        <w:rPr>
          <w:rFonts w:eastAsiaTheme="minorEastAsia"/>
        </w:rPr>
        <w:t>Guidance on the Development and I</w:t>
      </w:r>
      <w:r w:rsidRPr="00CC2951">
        <w:rPr>
          <w:rFonts w:eastAsiaTheme="minorEastAsia"/>
        </w:rPr>
        <w:t>mplementation of VTS related MS’s other than MS 1, 2 and 3</w:t>
      </w:r>
      <w:bookmarkEnd w:id="125"/>
      <w:bookmarkEnd w:id="126"/>
      <w:bookmarkEnd w:id="1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47D76E5B" w14:textId="77777777" w:rsidTr="001F0AF9">
        <w:trPr>
          <w:cantSplit/>
          <w:trHeight w:val="416"/>
          <w:tblHeader/>
        </w:trPr>
        <w:tc>
          <w:tcPr>
            <w:tcW w:w="9606" w:type="dxa"/>
            <w:gridSpan w:val="4"/>
            <w:shd w:val="clear" w:color="auto" w:fill="DDD9C3"/>
            <w:vAlign w:val="center"/>
          </w:tcPr>
          <w:p w14:paraId="46B92544"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53E73" w:rsidRPr="00CB4CEA" w14:paraId="290119A1" w14:textId="77777777" w:rsidTr="001F0AF9">
        <w:trPr>
          <w:cantSplit/>
          <w:trHeight w:val="428"/>
        </w:trPr>
        <w:tc>
          <w:tcPr>
            <w:tcW w:w="2376" w:type="dxa"/>
            <w:shd w:val="clear" w:color="auto" w:fill="auto"/>
          </w:tcPr>
          <w:p w14:paraId="2EB16BEE"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7865F40"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1931EDA3" w14:textId="77777777" w:rsidTr="001F0AF9">
        <w:trPr>
          <w:cantSplit/>
          <w:trHeight w:val="491"/>
        </w:trPr>
        <w:tc>
          <w:tcPr>
            <w:tcW w:w="2376" w:type="dxa"/>
            <w:shd w:val="clear" w:color="auto" w:fill="auto"/>
          </w:tcPr>
          <w:p w14:paraId="2A41073D"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BBF6928"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D65E4">
              <w:rPr>
                <w:rFonts w:cs="Arial"/>
                <w:snapToGrid w:val="0"/>
                <w:kern w:val="28"/>
                <w:sz w:val="20"/>
                <w:szCs w:val="20"/>
                <w:lang w:eastAsia="de-DE"/>
              </w:rPr>
              <w:t>VTS Operations</w:t>
            </w:r>
          </w:p>
        </w:tc>
      </w:tr>
      <w:tr w:rsidR="00253E73" w:rsidRPr="00CB4CEA" w14:paraId="76CC9BDF" w14:textId="77777777" w:rsidTr="001F0AF9">
        <w:trPr>
          <w:cantSplit/>
          <w:trHeight w:val="712"/>
        </w:trPr>
        <w:tc>
          <w:tcPr>
            <w:tcW w:w="2376" w:type="dxa"/>
            <w:shd w:val="clear" w:color="auto" w:fill="auto"/>
          </w:tcPr>
          <w:p w14:paraId="2B765258"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541C26C" w14:textId="20199955" w:rsidR="00253E73" w:rsidRPr="007B24B8"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trike/>
                <w:snapToGrid w:val="0"/>
                <w:kern w:val="28"/>
                <w:sz w:val="20"/>
                <w:szCs w:val="20"/>
                <w:lang w:eastAsia="de-DE"/>
                <w:rPrChange w:id="128" w:author="Eckhoff,Dirk" w:date="2020-10-16T16:15:00Z">
                  <w:rPr>
                    <w:rFonts w:cs="Arial"/>
                    <w:snapToGrid w:val="0"/>
                    <w:kern w:val="28"/>
                    <w:sz w:val="20"/>
                    <w:szCs w:val="20"/>
                    <w:lang w:eastAsia="de-DE"/>
                  </w:rPr>
                </w:rPrChange>
              </w:rPr>
            </w:pPr>
            <w:r w:rsidRPr="007B24B8">
              <w:rPr>
                <w:rFonts w:cs="Arial"/>
                <w:strike/>
                <w:snapToGrid w:val="0"/>
                <w:kern w:val="28"/>
                <w:sz w:val="20"/>
                <w:szCs w:val="20"/>
                <w:lang w:eastAsia="de-DE"/>
                <w:rPrChange w:id="129" w:author="Eckhoff,Dirk" w:date="2020-10-16T16:15:00Z">
                  <w:rPr>
                    <w:rFonts w:cs="Arial"/>
                    <w:snapToGrid w:val="0"/>
                    <w:kern w:val="28"/>
                    <w:sz w:val="20"/>
                    <w:szCs w:val="20"/>
                    <w:lang w:eastAsia="de-DE"/>
                  </w:rPr>
                </w:rPrChange>
              </w:rPr>
              <w:t>Develop guidance on the development and implementation of VTS related MS’s other than MS 1, 2 and 3</w:t>
            </w:r>
          </w:p>
        </w:tc>
      </w:tr>
      <w:tr w:rsidR="00253E73" w:rsidRPr="00CB4CEA" w14:paraId="20BD77A5" w14:textId="77777777" w:rsidTr="001F0AF9">
        <w:trPr>
          <w:cantSplit/>
          <w:trHeight w:val="466"/>
        </w:trPr>
        <w:tc>
          <w:tcPr>
            <w:tcW w:w="2376" w:type="dxa"/>
          </w:tcPr>
          <w:p w14:paraId="2284B6E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B3D8BA4" w14:textId="453C431D" w:rsidR="00F164CA" w:rsidRDefault="00F164CA" w:rsidP="00F164CA">
            <w:pPr>
              <w:pStyle w:val="BodyText3"/>
              <w:widowControl w:val="0"/>
              <w:numPr>
                <w:ilvl w:val="0"/>
                <w:numId w:val="49"/>
              </w:numPr>
              <w:tabs>
                <w:tab w:val="clear" w:pos="720"/>
                <w:tab w:val="left" w:pos="175"/>
              </w:tabs>
              <w:spacing w:before="120"/>
              <w:ind w:left="175" w:hanging="175"/>
              <w:rPr>
                <w:i w:val="0"/>
                <w:sz w:val="20"/>
              </w:rPr>
            </w:pPr>
            <w:r>
              <w:rPr>
                <w:i w:val="0"/>
                <w:sz w:val="20"/>
              </w:rPr>
              <w:t xml:space="preserve">Identification of present and potential MS </w:t>
            </w:r>
            <w:r w:rsidR="00D63A54" w:rsidRPr="006F7284">
              <w:rPr>
                <w:rFonts w:cs="Arial"/>
                <w:i w:val="0"/>
                <w:snapToGrid w:val="0"/>
                <w:kern w:val="28"/>
                <w:sz w:val="20"/>
                <w:szCs w:val="20"/>
                <w:lang w:eastAsia="de-DE"/>
              </w:rPr>
              <w:t>other than MS 1, 2 and 3</w:t>
            </w:r>
            <w:r w:rsidR="00D63A54">
              <w:rPr>
                <w:rFonts w:cs="Arial"/>
                <w:snapToGrid w:val="0"/>
                <w:kern w:val="28"/>
                <w:sz w:val="20"/>
                <w:szCs w:val="20"/>
                <w:lang w:eastAsia="de-DE"/>
              </w:rPr>
              <w:t xml:space="preserve"> </w:t>
            </w:r>
            <w:r>
              <w:rPr>
                <w:i w:val="0"/>
                <w:sz w:val="20"/>
              </w:rPr>
              <w:t>delivered by VTS in accordance with its definition by IMO under e-navigation;</w:t>
            </w:r>
          </w:p>
          <w:p w14:paraId="7322E06D" w14:textId="6AA76545" w:rsidR="00F164CA" w:rsidRDefault="00F164CA" w:rsidP="006F7284">
            <w:pPr>
              <w:pStyle w:val="BodyText3"/>
              <w:widowControl w:val="0"/>
              <w:numPr>
                <w:ilvl w:val="0"/>
                <w:numId w:val="49"/>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MS</w:t>
            </w:r>
            <w:r w:rsidR="00D63A54">
              <w:rPr>
                <w:i w:val="0"/>
                <w:sz w:val="20"/>
              </w:rPr>
              <w:t xml:space="preserve"> </w:t>
            </w:r>
            <w:r w:rsidR="00D63A54" w:rsidRPr="00D63A54">
              <w:rPr>
                <w:i w:val="0"/>
                <w:sz w:val="20"/>
              </w:rPr>
              <w:t>other than MS 1, 2 and 3</w:t>
            </w:r>
            <w:r>
              <w:rPr>
                <w:i w:val="0"/>
                <w:sz w:val="20"/>
              </w:rPr>
              <w:t>.</w:t>
            </w:r>
          </w:p>
          <w:p w14:paraId="586A276B" w14:textId="77777777" w:rsidR="00253E73" w:rsidRPr="009C619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p w14:paraId="7B7709BC"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2679C4A9" w14:textId="77777777" w:rsidTr="001F0AF9">
        <w:trPr>
          <w:cantSplit/>
          <w:trHeight w:val="402"/>
        </w:trPr>
        <w:tc>
          <w:tcPr>
            <w:tcW w:w="2376" w:type="dxa"/>
          </w:tcPr>
          <w:p w14:paraId="1FA3C2A5"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D0DA2B6" w14:textId="77777777" w:rsidR="00D63A54"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More detailed MS guideline </w:t>
            </w:r>
          </w:p>
          <w:p w14:paraId="7F27EC64" w14:textId="77777777" w:rsidR="00D63A54"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Pr>
                <w:i w:val="0"/>
                <w:sz w:val="20"/>
              </w:rPr>
              <w:t>Contribute to the further development of e-navigation, establishing the role and position of VTS in this concept;</w:t>
            </w:r>
          </w:p>
          <w:p w14:paraId="39A4B516" w14:textId="77777777" w:rsidR="00D63A54"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sidRPr="00400AB2">
              <w:rPr>
                <w:i w:val="0"/>
                <w:sz w:val="20"/>
              </w:rPr>
              <w:t>Review of relevant IALA Guidelines</w:t>
            </w:r>
            <w:r>
              <w:rPr>
                <w:i w:val="0"/>
                <w:sz w:val="20"/>
              </w:rPr>
              <w:t xml:space="preserve"> (1089), Recommendations and S</w:t>
            </w:r>
            <w:r w:rsidRPr="00400AB2">
              <w:rPr>
                <w:i w:val="0"/>
                <w:sz w:val="20"/>
              </w:rPr>
              <w:t>tandards, where appropriate;</w:t>
            </w:r>
          </w:p>
          <w:p w14:paraId="7EC3D119" w14:textId="6F96E680" w:rsidR="00D63A54" w:rsidRPr="00400AB2"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Make relevant changes to IALA VTS Manual regarding MS other than MS 1, 2 and 3. </w:t>
            </w:r>
          </w:p>
          <w:p w14:paraId="686EF547" w14:textId="77777777" w:rsidR="00253E73" w:rsidRPr="006F7284"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6"/>
                <w:szCs w:val="16"/>
              </w:rPr>
            </w:pPr>
          </w:p>
          <w:p w14:paraId="03C48D9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253E73" w:rsidRPr="00CB4CEA" w14:paraId="6B446E58" w14:textId="77777777" w:rsidTr="001F0AF9">
        <w:trPr>
          <w:cantSplit/>
          <w:trHeight w:val="402"/>
        </w:trPr>
        <w:tc>
          <w:tcPr>
            <w:tcW w:w="2376" w:type="dxa"/>
          </w:tcPr>
          <w:p w14:paraId="287A4E3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3626F24" w14:textId="77777777" w:rsidR="00D63A54"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MS need to be implemented in VTS to keep up with the ongoing digitalisation of information and services to promote improved safety, security and sustainability of shipping. </w:t>
            </w:r>
          </w:p>
          <w:p w14:paraId="459B20C1" w14:textId="7D0BAE73" w:rsidR="00253E73"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D63A54">
              <w:rPr>
                <w:bCs/>
                <w:iCs/>
                <w:snapToGrid w:val="0"/>
                <w:sz w:val="20"/>
                <w:szCs w:val="20"/>
              </w:rPr>
              <w:t xml:space="preserve"> </w:t>
            </w:r>
            <w:r w:rsidR="00253E73" w:rsidRPr="007710A0">
              <w:rPr>
                <w:bCs/>
                <w:i/>
                <w:iCs/>
                <w:noProof/>
                <w:snapToGrid w:val="0"/>
                <w:sz w:val="16"/>
                <w:szCs w:val="16"/>
              </w:rPr>
              <w:t xml:space="preserve">(Describe </w:t>
            </w:r>
            <w:r w:rsidR="00253E73">
              <w:rPr>
                <w:bCs/>
                <w:i/>
                <w:iCs/>
                <w:noProof/>
                <w:snapToGrid w:val="0"/>
                <w:sz w:val="16"/>
                <w:szCs w:val="16"/>
              </w:rPr>
              <w:t xml:space="preserve">briefly why </w:t>
            </w:r>
            <w:r w:rsidR="00253E73" w:rsidRPr="00B055D8">
              <w:rPr>
                <w:bCs/>
                <w:i/>
                <w:iCs/>
                <w:noProof/>
                <w:snapToGrid w:val="0"/>
                <w:sz w:val="16"/>
                <w:szCs w:val="16"/>
              </w:rPr>
              <w:t>this task should be included in the Work Programme</w:t>
            </w:r>
            <w:r w:rsidR="00253E73" w:rsidRPr="007710A0">
              <w:rPr>
                <w:bCs/>
                <w:i/>
                <w:iCs/>
                <w:noProof/>
                <w:snapToGrid w:val="0"/>
                <w:sz w:val="16"/>
                <w:szCs w:val="16"/>
              </w:rPr>
              <w:t>)</w:t>
            </w:r>
          </w:p>
        </w:tc>
      </w:tr>
      <w:tr w:rsidR="00253E73" w:rsidRPr="00696A73" w14:paraId="37AB039F" w14:textId="77777777" w:rsidTr="001F0AF9">
        <w:trPr>
          <w:cantSplit/>
          <w:trHeight w:val="854"/>
        </w:trPr>
        <w:tc>
          <w:tcPr>
            <w:tcW w:w="2376" w:type="dxa"/>
          </w:tcPr>
          <w:p w14:paraId="3B4A04D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1A8115C"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144D064" w14:textId="77777777" w:rsidR="00D63A54" w:rsidRPr="00AE39F3"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17FB45BA" w14:textId="77777777" w:rsidR="00D63A54" w:rsidRPr="00AE39F3"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1DAEA94B" w14:textId="77777777" w:rsidR="00D63A54" w:rsidRPr="00AE39F3"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0670FD1D" w14:textId="750A2065" w:rsidR="00253E73" w:rsidRPr="00696A73"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253E73" w:rsidRPr="00CB4CEA" w14:paraId="5602EBA8" w14:textId="77777777" w:rsidTr="001F0AF9">
        <w:trPr>
          <w:cantSplit/>
          <w:trHeight w:val="615"/>
        </w:trPr>
        <w:tc>
          <w:tcPr>
            <w:tcW w:w="2376" w:type="dxa"/>
          </w:tcPr>
          <w:p w14:paraId="36B6CC8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DD1CBE9"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E2CB0CF" w14:textId="1F3B7979" w:rsidR="00D63A54" w:rsidRPr="006F7284" w:rsidRDefault="00D63A54" w:rsidP="006F7284">
            <w:pPr>
              <w:pStyle w:val="BodyText3"/>
              <w:widowControl w:val="0"/>
              <w:numPr>
                <w:ilvl w:val="0"/>
                <w:numId w:val="50"/>
              </w:numPr>
              <w:tabs>
                <w:tab w:val="clear" w:pos="720"/>
                <w:tab w:val="left" w:pos="175"/>
              </w:tabs>
              <w:spacing w:before="120"/>
              <w:ind w:left="175" w:hanging="142"/>
              <w:jc w:val="both"/>
              <w:rPr>
                <w:sz w:val="20"/>
              </w:rPr>
            </w:pPr>
            <w:r w:rsidRPr="00A6607B">
              <w:rPr>
                <w:i w:val="0"/>
                <w:sz w:val="20"/>
              </w:rPr>
              <w:t xml:space="preserve">Operational descriptions of </w:t>
            </w:r>
            <w:r w:rsidRPr="006F7284">
              <w:rPr>
                <w:i w:val="0"/>
                <w:sz w:val="20"/>
              </w:rPr>
              <w:t xml:space="preserve">MS </w:t>
            </w:r>
            <w:r w:rsidRPr="00D63A54">
              <w:rPr>
                <w:i w:val="0"/>
                <w:sz w:val="20"/>
              </w:rPr>
              <w:t>other than MS 1, 2 and 3</w:t>
            </w:r>
            <w:r>
              <w:rPr>
                <w:i w:val="0"/>
                <w:sz w:val="20"/>
              </w:rPr>
              <w:t xml:space="preserve"> </w:t>
            </w:r>
            <w:r w:rsidRPr="006F7284">
              <w:rPr>
                <w:i w:val="0"/>
                <w:sz w:val="20"/>
              </w:rPr>
              <w:t>for the VTS</w:t>
            </w:r>
            <w:r>
              <w:rPr>
                <w:i w:val="0"/>
                <w:sz w:val="20"/>
              </w:rPr>
              <w:t>.</w:t>
            </w:r>
          </w:p>
          <w:p w14:paraId="14887433" w14:textId="2089C13F" w:rsidR="00253E73" w:rsidRPr="006F7284" w:rsidRDefault="00253E73" w:rsidP="006F72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1DE981A"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37DF38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1F4C3A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15A60E9C" w14:textId="77777777" w:rsidTr="001F0AF9">
        <w:trPr>
          <w:cantSplit/>
          <w:trHeight w:val="1399"/>
        </w:trPr>
        <w:tc>
          <w:tcPr>
            <w:tcW w:w="2376" w:type="dxa"/>
          </w:tcPr>
          <w:p w14:paraId="49176DF6"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E25FB8" w14:textId="5FC75FC8" w:rsidR="00253E73" w:rsidRPr="005B50FB" w:rsidRDefault="00D63A54" w:rsidP="001F0AF9">
            <w:pPr>
              <w:pStyle w:val="BodyText3"/>
              <w:spacing w:before="120"/>
              <w:ind w:left="0"/>
              <w:jc w:val="both"/>
              <w:rPr>
                <w:i w:val="0"/>
                <w:sz w:val="20"/>
              </w:rPr>
            </w:pPr>
            <w:r>
              <w:rPr>
                <w:i w:val="0"/>
                <w:sz w:val="20"/>
              </w:rPr>
              <w:t>N/A.</w:t>
            </w:r>
          </w:p>
          <w:p w14:paraId="617ED827"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5A3746DA"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7C004CF6" w14:textId="77777777" w:rsidTr="001F0AF9">
        <w:trPr>
          <w:cantSplit/>
          <w:trHeight w:val="659"/>
        </w:trPr>
        <w:tc>
          <w:tcPr>
            <w:tcW w:w="2376" w:type="dxa"/>
          </w:tcPr>
          <w:p w14:paraId="1E8B425A"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F7D3BB4" w14:textId="77777777" w:rsidR="00253E73" w:rsidRDefault="00253E73" w:rsidP="001F0AF9">
            <w:pPr>
              <w:pStyle w:val="BodyText3"/>
              <w:spacing w:before="120"/>
              <w:ind w:left="0"/>
              <w:jc w:val="both"/>
              <w:rPr>
                <w:sz w:val="20"/>
                <w:lang w:val="en-CA"/>
              </w:rPr>
            </w:pPr>
            <w:r>
              <w:rPr>
                <w:sz w:val="20"/>
                <w:lang w:val="en-CA"/>
              </w:rPr>
              <w:t>Session number:</w:t>
            </w:r>
          </w:p>
          <w:p w14:paraId="62684D64"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56192" behindDoc="0" locked="0" layoutInCell="1" allowOverlap="1" wp14:anchorId="5E185210" wp14:editId="57C250E6">
                      <wp:simplePos x="0" y="0"/>
                      <wp:positionH relativeFrom="column">
                        <wp:posOffset>645160</wp:posOffset>
                      </wp:positionH>
                      <wp:positionV relativeFrom="paragraph">
                        <wp:posOffset>168910</wp:posOffset>
                      </wp:positionV>
                      <wp:extent cx="274320" cy="274320"/>
                      <wp:effectExtent l="0" t="0" r="11430" b="11430"/>
                      <wp:wrapNone/>
                      <wp:docPr id="353"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A2CFD" w14:textId="500FDD92" w:rsidR="001C5478" w:rsidRPr="005F1945" w:rsidRDefault="001C5478"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85210" id="Rectangle 353" o:spid="_x0000_s1089" style="position:absolute;left:0;text-align:left;margin-left:50.8pt;margin-top:13.3pt;width:21.6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Gm4+REoAgAAUgQAAA4AAAAAAAAAAAAAAAAALgIAAGRycy9lMm9E&#10;b2MueG1sUEsBAi0AFAAGAAgAAAAhAC9GjDXdAAAACQEAAA8AAAAAAAAAAAAAAAAAggQAAGRycy9k&#10;b3ducmV2LnhtbFBLBQYAAAAABAAEAPMAAACMBQAAAAA=&#10;">
                      <v:textbox>
                        <w:txbxContent>
                          <w:p w14:paraId="613A2CFD" w14:textId="500FDD92" w:rsidR="001C5478" w:rsidRPr="005F1945" w:rsidRDefault="001C5478"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55168" behindDoc="0" locked="0" layoutInCell="1" allowOverlap="1" wp14:anchorId="39C579A6" wp14:editId="665EB2FF">
                      <wp:simplePos x="0" y="0"/>
                      <wp:positionH relativeFrom="column">
                        <wp:posOffset>1219200</wp:posOffset>
                      </wp:positionH>
                      <wp:positionV relativeFrom="paragraph">
                        <wp:posOffset>168910</wp:posOffset>
                      </wp:positionV>
                      <wp:extent cx="274320" cy="274320"/>
                      <wp:effectExtent l="0" t="0" r="11430" b="11430"/>
                      <wp:wrapNone/>
                      <wp:docPr id="354"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DCC167" w14:textId="11968777" w:rsidR="001C5478" w:rsidRPr="00AC3091" w:rsidRDefault="001C5478"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579A6" id="Rectangle 354" o:spid="_x0000_s1090" style="position:absolute;left:0;text-align:left;margin-left:96pt;margin-top:13.3pt;width:21.6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iVHVTCkCAABSBAAADgAAAAAAAAAAAAAAAAAuAgAAZHJzL2Uy&#10;b0RvYy54bWxQSwECLQAUAAYACAAAACEAz9M4ad4AAAAJAQAADwAAAAAAAAAAAAAAAACDBAAAZHJz&#10;L2Rvd25yZXYueG1sUEsFBgAAAAAEAAQA8wAAAI4FAAAAAA==&#10;">
                      <v:textbox>
                        <w:txbxContent>
                          <w:p w14:paraId="0FDCC167" w14:textId="11968777" w:rsidR="001C5478" w:rsidRPr="00AC3091" w:rsidRDefault="001C5478" w:rsidP="00253E7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54144" behindDoc="0" locked="0" layoutInCell="1" allowOverlap="1" wp14:anchorId="7AF85BD2" wp14:editId="5A05CA36">
                      <wp:simplePos x="0" y="0"/>
                      <wp:positionH relativeFrom="column">
                        <wp:posOffset>1793240</wp:posOffset>
                      </wp:positionH>
                      <wp:positionV relativeFrom="paragraph">
                        <wp:posOffset>168910</wp:posOffset>
                      </wp:positionV>
                      <wp:extent cx="274320" cy="274320"/>
                      <wp:effectExtent l="0" t="0" r="11430" b="11430"/>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43794" w14:textId="56D79AC0" w:rsidR="001C5478" w:rsidRPr="00AC3091" w:rsidRDefault="001C5478"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85BD2" id="Rectangle 355" o:spid="_x0000_s1091" style="position:absolute;left:0;text-align:left;margin-left:141.2pt;margin-top:13.3pt;width:21.6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vrZKQIAAFI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n8b62SkCAABSBAAADgAAAAAAAAAAAAAAAAAuAgAAZHJzL2Uy&#10;b0RvYy54bWxQSwECLQAUAAYACAAAACEAEuX8O94AAAAJAQAADwAAAAAAAAAAAAAAAACDBAAAZHJz&#10;L2Rvd25yZXYueG1sUEsFBgAAAAAEAAQA8wAAAI4FAAAAAA==&#10;">
                      <v:textbox>
                        <w:txbxContent>
                          <w:p w14:paraId="22F43794" w14:textId="56D79AC0" w:rsidR="001C5478" w:rsidRPr="00AC3091" w:rsidRDefault="001C5478" w:rsidP="00253E7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53120" behindDoc="0" locked="0" layoutInCell="1" allowOverlap="1" wp14:anchorId="62FAAADC" wp14:editId="2B2B50D6">
                      <wp:simplePos x="0" y="0"/>
                      <wp:positionH relativeFrom="column">
                        <wp:posOffset>2399665</wp:posOffset>
                      </wp:positionH>
                      <wp:positionV relativeFrom="paragraph">
                        <wp:posOffset>168910</wp:posOffset>
                      </wp:positionV>
                      <wp:extent cx="274320" cy="274320"/>
                      <wp:effectExtent l="0" t="0" r="11430" b="11430"/>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04F439" w14:textId="0CCC4426" w:rsidR="001C5478" w:rsidRDefault="001C5478"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AAADC" id="Rectangle 356" o:spid="_x0000_s1092" style="position:absolute;left:0;text-align:left;margin-left:188.95pt;margin-top:13.3pt;width:21.6pt;height:2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OR5+70pAgAAUgQAAA4AAAAAAAAAAAAAAAAALgIAAGRycy9l&#10;Mm9Eb2MueG1sUEsBAi0AFAAGAAgAAAAhABt+45ffAAAACQEAAA8AAAAAAAAAAAAAAAAAgwQAAGRy&#10;cy9kb3ducmV2LnhtbFBLBQYAAAAABAAEAPMAAACPBQAAAAA=&#10;">
                      <v:textbox>
                        <w:txbxContent>
                          <w:p w14:paraId="0E04F439" w14:textId="0CCC4426" w:rsidR="001C5478" w:rsidRDefault="001C5478" w:rsidP="00253E7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52096" behindDoc="0" locked="0" layoutInCell="1" allowOverlap="1" wp14:anchorId="68FD59C5" wp14:editId="37C8E5B4">
                      <wp:simplePos x="0" y="0"/>
                      <wp:positionH relativeFrom="column">
                        <wp:posOffset>3072130</wp:posOffset>
                      </wp:positionH>
                      <wp:positionV relativeFrom="paragraph">
                        <wp:posOffset>168910</wp:posOffset>
                      </wp:positionV>
                      <wp:extent cx="274320" cy="274320"/>
                      <wp:effectExtent l="6985" t="10160" r="13970" b="10795"/>
                      <wp:wrapNone/>
                      <wp:docPr id="35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91AE8" id="Rectangle 357" o:spid="_x0000_s1026" style="position:absolute;margin-left:241.9pt;margin-top:13.3pt;width:21.6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uBp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rCLgaR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51072" behindDoc="0" locked="0" layoutInCell="1" allowOverlap="1" wp14:anchorId="28317DCE" wp14:editId="3120FA91">
                      <wp:simplePos x="0" y="0"/>
                      <wp:positionH relativeFrom="column">
                        <wp:posOffset>3834765</wp:posOffset>
                      </wp:positionH>
                      <wp:positionV relativeFrom="paragraph">
                        <wp:posOffset>168910</wp:posOffset>
                      </wp:positionV>
                      <wp:extent cx="274320" cy="274320"/>
                      <wp:effectExtent l="7620" t="10160" r="13335" b="10795"/>
                      <wp:wrapNone/>
                      <wp:docPr id="358"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CDCF1" id="Rectangle 358" o:spid="_x0000_s1026" style="position:absolute;margin-left:301.95pt;margin-top:13.3pt;width:21.6pt;height:2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hbi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7n4W4h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57216" behindDoc="0" locked="0" layoutInCell="1" allowOverlap="1" wp14:anchorId="4D219935" wp14:editId="59394DCA">
                      <wp:simplePos x="0" y="0"/>
                      <wp:positionH relativeFrom="column">
                        <wp:posOffset>31750</wp:posOffset>
                      </wp:positionH>
                      <wp:positionV relativeFrom="paragraph">
                        <wp:posOffset>168910</wp:posOffset>
                      </wp:positionV>
                      <wp:extent cx="274320" cy="274320"/>
                      <wp:effectExtent l="5080" t="10160" r="6350" b="10795"/>
                      <wp:wrapNone/>
                      <wp:docPr id="359"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19DECF" w14:textId="680A08B5" w:rsidR="001C5478" w:rsidRPr="005F1945" w:rsidRDefault="001C5478"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19935" id="Rectangle 359" o:spid="_x0000_s1093" style="position:absolute;left:0;text-align:left;margin-left:2.5pt;margin-top:13.3pt;width:21.6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fKgIAAFI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1/E+fKgIAAFIEAAAOAAAAAAAAAAAAAAAAAC4CAABkcnMvZTJv&#10;RG9jLnhtbFBLAQItABQABgAIAAAAIQBTtgRt3AAAAAYBAAAPAAAAAAAAAAAAAAAAAIQEAABkcnMv&#10;ZG93bnJldi54bWxQSwUGAAAAAAQABADzAAAAjQUAAAAA&#10;">
                      <v:textbox>
                        <w:txbxContent>
                          <w:p w14:paraId="6F19DECF" w14:textId="680A08B5" w:rsidR="001C5478" w:rsidRPr="005F1945" w:rsidRDefault="001C5478"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66DEFD6"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296BDE8"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598D76C9" w14:textId="77777777" w:rsidTr="001F0AF9">
        <w:trPr>
          <w:cantSplit/>
          <w:trHeight w:val="342"/>
        </w:trPr>
        <w:tc>
          <w:tcPr>
            <w:tcW w:w="2376" w:type="dxa"/>
            <w:shd w:val="clear" w:color="auto" w:fill="DDD9C3" w:themeFill="background2" w:themeFillShade="E6"/>
          </w:tcPr>
          <w:p w14:paraId="329577D9"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B238AB0"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D8C4706" w14:textId="77777777" w:rsidR="00253E73" w:rsidRPr="00832F0D" w:rsidRDefault="00253E73"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253E73" w:rsidRPr="00696A73" w14:paraId="1E08C3E6" w14:textId="77777777" w:rsidTr="001F0AF9">
        <w:trPr>
          <w:cantSplit/>
          <w:trHeight w:val="342"/>
        </w:trPr>
        <w:tc>
          <w:tcPr>
            <w:tcW w:w="2376" w:type="dxa"/>
            <w:vMerge w:val="restart"/>
            <w:shd w:val="clear" w:color="auto" w:fill="auto"/>
          </w:tcPr>
          <w:p w14:paraId="2312F369"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2910B65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12F43F4"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D4EAB2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7AC51D6C" w14:textId="77777777" w:rsidTr="001F0AF9">
        <w:trPr>
          <w:cantSplit/>
          <w:trHeight w:val="489"/>
        </w:trPr>
        <w:tc>
          <w:tcPr>
            <w:tcW w:w="2376" w:type="dxa"/>
            <w:vMerge/>
            <w:shd w:val="clear" w:color="auto" w:fill="auto"/>
          </w:tcPr>
          <w:p w14:paraId="51500D88"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723FABB" w14:textId="632E79B6" w:rsidR="00253E73"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0A568B5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451CEC1" w14:textId="77777777" w:rsidR="005E2813" w:rsidRDefault="005E2813" w:rsidP="00290685">
            <w:pPr>
              <w:ind w:left="-47" w:right="-45" w:hanging="47"/>
              <w:contextualSpacing/>
              <w:rPr>
                <w:rFonts w:cs="Calibri"/>
                <w:sz w:val="16"/>
                <w:szCs w:val="16"/>
              </w:rPr>
            </w:pPr>
            <w:r>
              <w:rPr>
                <w:rFonts w:cs="Calibri"/>
                <w:sz w:val="16"/>
                <w:szCs w:val="16"/>
              </w:rPr>
              <w:t>To Council to approve:</w:t>
            </w:r>
          </w:p>
          <w:p w14:paraId="352C2CF2" w14:textId="09002AFD" w:rsidR="00253E73" w:rsidRPr="00696A73" w:rsidRDefault="005E2813" w:rsidP="00290685">
            <w:pPr>
              <w:ind w:left="-47" w:right="-45" w:hanging="47"/>
              <w:contextualSpacing/>
              <w:rPr>
                <w:bCs/>
                <w:iCs/>
                <w:snapToGrid w:val="0"/>
                <w:sz w:val="20"/>
                <w:szCs w:val="20"/>
              </w:rPr>
            </w:pPr>
            <w:r>
              <w:rPr>
                <w:rFonts w:cs="Calibri"/>
                <w:sz w:val="16"/>
                <w:szCs w:val="16"/>
              </w:rPr>
              <w:t xml:space="preserve"> merge with task 1.2.4.and delete task 1.2.7</w:t>
            </w:r>
          </w:p>
        </w:tc>
      </w:tr>
      <w:tr w:rsidR="00253E73" w:rsidRPr="00696A73" w14:paraId="14121131" w14:textId="77777777" w:rsidTr="001F0AF9">
        <w:trPr>
          <w:cantSplit/>
          <w:trHeight w:val="489"/>
        </w:trPr>
        <w:tc>
          <w:tcPr>
            <w:tcW w:w="2376" w:type="dxa"/>
            <w:shd w:val="clear" w:color="auto" w:fill="auto"/>
          </w:tcPr>
          <w:p w14:paraId="7706AC72"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6128720"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FD6BE41"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C4D7F1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2FE8104A" w14:textId="77777777" w:rsidTr="001F0AF9">
        <w:trPr>
          <w:cantSplit/>
          <w:trHeight w:val="489"/>
        </w:trPr>
        <w:tc>
          <w:tcPr>
            <w:tcW w:w="2376" w:type="dxa"/>
            <w:shd w:val="clear" w:color="auto" w:fill="auto"/>
          </w:tcPr>
          <w:p w14:paraId="142A4B3D"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5950CBF"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216CDF5"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F9771D3" w14:textId="77777777" w:rsidR="007B24B8" w:rsidRDefault="007B24B8" w:rsidP="00DD096E">
      <w:pPr>
        <w:pStyle w:val="Heading1"/>
        <w:rPr>
          <w:ins w:id="130" w:author="Eckhoff,Dirk" w:date="2020-10-16T16:15:00Z"/>
          <w:rFonts w:eastAsiaTheme="minorEastAsia"/>
        </w:rPr>
      </w:pPr>
      <w:bookmarkStart w:id="131" w:name="_Toc32307786"/>
      <w:bookmarkStart w:id="132" w:name="_Toc523219682"/>
      <w:bookmarkStart w:id="133" w:name="_Toc521492539"/>
    </w:p>
    <w:p w14:paraId="0FB9A0F5" w14:textId="77777777" w:rsidR="007B24B8" w:rsidRDefault="007B24B8">
      <w:pPr>
        <w:rPr>
          <w:ins w:id="134" w:author="Eckhoff,Dirk" w:date="2020-10-16T16:15:00Z"/>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ins w:id="135" w:author="Eckhoff,Dirk" w:date="2020-10-16T16:15:00Z">
        <w:r>
          <w:rPr>
            <w:rFonts w:eastAsiaTheme="minorEastAsia"/>
          </w:rPr>
          <w:br w:type="page"/>
        </w:r>
      </w:ins>
    </w:p>
    <w:p w14:paraId="46A58DB1" w14:textId="5FF68783" w:rsidR="004E0E05" w:rsidRPr="00CC2951" w:rsidRDefault="0054788C" w:rsidP="00DD096E">
      <w:pPr>
        <w:pStyle w:val="Heading1"/>
        <w:rPr>
          <w:rFonts w:eastAsiaTheme="minorEastAsia"/>
        </w:rPr>
      </w:pPr>
      <w:r>
        <w:rPr>
          <w:rFonts w:eastAsiaTheme="minorEastAsia"/>
        </w:rPr>
        <w:lastRenderedPageBreak/>
        <w:t>TASK 1.2.8</w:t>
      </w:r>
      <w:r>
        <w:rPr>
          <w:rFonts w:eastAsiaTheme="minorEastAsia"/>
        </w:rPr>
        <w:tab/>
      </w:r>
      <w:r w:rsidR="00AE4EDC" w:rsidRPr="00AE4EDC">
        <w:rPr>
          <w:rFonts w:eastAsiaTheme="minorEastAsia"/>
        </w:rPr>
        <w:t xml:space="preserve">Develop a IALA </w:t>
      </w:r>
      <w:r w:rsidR="00BC36DC">
        <w:rPr>
          <w:rFonts w:eastAsiaTheme="minorEastAsia"/>
        </w:rPr>
        <w:t>R</w:t>
      </w:r>
      <w:r w:rsidR="00AE4EDC" w:rsidRPr="00AE4EDC">
        <w:rPr>
          <w:rFonts w:eastAsiaTheme="minorEastAsia"/>
        </w:rPr>
        <w:t xml:space="preserve">eference </w:t>
      </w:r>
      <w:r w:rsidR="00BC36DC">
        <w:rPr>
          <w:rFonts w:eastAsiaTheme="minorEastAsia"/>
        </w:rPr>
        <w:t>L</w:t>
      </w:r>
      <w:r w:rsidR="00AE4EDC" w:rsidRPr="00AE4EDC">
        <w:rPr>
          <w:rFonts w:eastAsiaTheme="minorEastAsia"/>
        </w:rPr>
        <w:t xml:space="preserve">ist </w:t>
      </w:r>
      <w:r w:rsidR="00BC36DC" w:rsidRPr="004F0E7F">
        <w:rPr>
          <w:rFonts w:eastAsiaTheme="minorEastAsia"/>
        </w:rPr>
        <w:t>on IALA Documentation Relating to VTS</w:t>
      </w:r>
      <w:bookmarkEnd w:id="131"/>
      <w:r w:rsidR="00AE4EDC" w:rsidRPr="00AE4EDC">
        <w:rPr>
          <w:rFonts w:eastAsiaTheme="minorEastAsia"/>
        </w:rPr>
        <w:t xml:space="preserve"> </w:t>
      </w:r>
      <w:bookmarkEnd w:id="1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4E0E05" w:rsidRPr="00CB4CEA" w14:paraId="2F0331FA" w14:textId="77777777" w:rsidTr="004E0E05">
        <w:trPr>
          <w:cantSplit/>
          <w:trHeight w:val="416"/>
          <w:tblHeader/>
        </w:trPr>
        <w:tc>
          <w:tcPr>
            <w:tcW w:w="9606" w:type="dxa"/>
            <w:gridSpan w:val="4"/>
            <w:shd w:val="clear" w:color="auto" w:fill="DDD9C3"/>
            <w:vAlign w:val="center"/>
          </w:tcPr>
          <w:p w14:paraId="324227F2"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4E0E05" w:rsidRPr="00CB4CEA" w14:paraId="6A8831BA" w14:textId="77777777" w:rsidTr="004E0E05">
        <w:trPr>
          <w:cantSplit/>
          <w:trHeight w:val="428"/>
        </w:trPr>
        <w:tc>
          <w:tcPr>
            <w:tcW w:w="2376" w:type="dxa"/>
            <w:shd w:val="clear" w:color="auto" w:fill="auto"/>
          </w:tcPr>
          <w:p w14:paraId="28A10D1A"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5806AA6"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4E0E05" w:rsidRPr="00CB4CEA" w14:paraId="5DE2C423" w14:textId="77777777" w:rsidTr="004E0E05">
        <w:trPr>
          <w:cantSplit/>
          <w:trHeight w:val="491"/>
        </w:trPr>
        <w:tc>
          <w:tcPr>
            <w:tcW w:w="2376" w:type="dxa"/>
            <w:shd w:val="clear" w:color="auto" w:fill="auto"/>
          </w:tcPr>
          <w:p w14:paraId="05E89B1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792981F"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D65E4">
              <w:rPr>
                <w:rFonts w:cs="Arial"/>
                <w:snapToGrid w:val="0"/>
                <w:kern w:val="28"/>
                <w:sz w:val="20"/>
                <w:szCs w:val="20"/>
                <w:lang w:eastAsia="de-DE"/>
              </w:rPr>
              <w:t>VTS Operations</w:t>
            </w:r>
          </w:p>
        </w:tc>
      </w:tr>
      <w:tr w:rsidR="004E0E05" w:rsidRPr="00CB4CEA" w14:paraId="2AF3A264" w14:textId="77777777" w:rsidTr="004E0E05">
        <w:trPr>
          <w:cantSplit/>
          <w:trHeight w:val="712"/>
        </w:trPr>
        <w:tc>
          <w:tcPr>
            <w:tcW w:w="2376" w:type="dxa"/>
            <w:shd w:val="clear" w:color="auto" w:fill="auto"/>
          </w:tcPr>
          <w:p w14:paraId="5F8B5B9D"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0467B44" w14:textId="03D8E53D" w:rsidR="004E0E05" w:rsidRPr="00BF71F7" w:rsidRDefault="00AE4EDC" w:rsidP="008D4E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 xml:space="preserve">Develop a </w:t>
            </w:r>
            <w:r w:rsidR="008D4ED0" w:rsidRPr="004F0E7F">
              <w:rPr>
                <w:bCs/>
                <w:iCs/>
                <w:snapToGrid w:val="0"/>
                <w:sz w:val="20"/>
                <w:szCs w:val="20"/>
              </w:rPr>
              <w:t xml:space="preserve">IALA Reference List on IALA Documentation Relating to VTS </w:t>
            </w:r>
            <w:r w:rsidR="004E0E05" w:rsidRPr="004F0E7F">
              <w:rPr>
                <w:bCs/>
                <w:iCs/>
                <w:snapToGrid w:val="0"/>
                <w:sz w:val="20"/>
                <w:szCs w:val="20"/>
              </w:rPr>
              <w:t xml:space="preserve">Relating to VTS - A Reference List </w:t>
            </w:r>
            <w:r w:rsidR="008D4ED0" w:rsidRPr="004F0E7F">
              <w:rPr>
                <w:bCs/>
                <w:iCs/>
                <w:snapToGrid w:val="0"/>
                <w:sz w:val="20"/>
                <w:szCs w:val="20"/>
              </w:rPr>
              <w:t>on IALA Standards, Recommendations and Guidelines</w:t>
            </w:r>
          </w:p>
        </w:tc>
      </w:tr>
      <w:tr w:rsidR="004E0E05" w:rsidRPr="00CB4CEA" w14:paraId="74812C2A" w14:textId="77777777" w:rsidTr="004E0E05">
        <w:trPr>
          <w:cantSplit/>
          <w:trHeight w:val="466"/>
        </w:trPr>
        <w:tc>
          <w:tcPr>
            <w:tcW w:w="2376" w:type="dxa"/>
          </w:tcPr>
          <w:p w14:paraId="5FA9A32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88B7BBD" w14:textId="1EB36FCC" w:rsidR="004E0E05" w:rsidRP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objective of this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 xml:space="preserve">is to provide a reference document for Competent Authorities, VTS Authorities and VTS Training Organisations on IALA documentation (Standards, Recommendations, Guidelines and Model Courses) specifically related to the development, implementation and operation of VTS.  </w:t>
            </w:r>
          </w:p>
          <w:p w14:paraId="09E4182F" w14:textId="64D4B49B" w:rsidR="004E0E05" w:rsidRPr="009C619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will be updated with the release of any new or amended IALA guidance specifically related to VTS.</w:t>
            </w:r>
          </w:p>
          <w:p w14:paraId="0E808BD5" w14:textId="77777777" w:rsidR="004E0E05" w:rsidRPr="00931B4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E0E05" w:rsidRPr="00CB4CEA" w14:paraId="41E7E4DC" w14:textId="77777777" w:rsidTr="004E0E05">
        <w:trPr>
          <w:cantSplit/>
          <w:trHeight w:val="402"/>
        </w:trPr>
        <w:tc>
          <w:tcPr>
            <w:tcW w:w="2376" w:type="dxa"/>
          </w:tcPr>
          <w:p w14:paraId="1A88338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62DAE03" w14:textId="4F2193CC" w:rsidR="004E0E05" w:rsidRP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E0E05">
              <w:rPr>
                <w:bCs/>
                <w:iCs/>
                <w:snapToGrid w:val="0"/>
                <w:sz w:val="20"/>
                <w:szCs w:val="20"/>
              </w:rPr>
              <w:t>A</w:t>
            </w:r>
            <w:r w:rsidR="00AE4EDC">
              <w:rPr>
                <w:bCs/>
                <w:iCs/>
                <w:snapToGrid w:val="0"/>
                <w:sz w:val="20"/>
                <w:szCs w:val="20"/>
              </w:rPr>
              <w:t xml:space="preserve"> reference list</w:t>
            </w:r>
            <w:r>
              <w:rPr>
                <w:bCs/>
                <w:iCs/>
                <w:snapToGrid w:val="0"/>
                <w:sz w:val="20"/>
                <w:szCs w:val="20"/>
              </w:rPr>
              <w:t>.</w:t>
            </w:r>
            <w:r w:rsidRPr="004E0E05">
              <w:rPr>
                <w:bCs/>
                <w:iCs/>
                <w:snapToGrid w:val="0"/>
                <w:sz w:val="20"/>
                <w:szCs w:val="20"/>
              </w:rPr>
              <w:t xml:space="preserve"> </w:t>
            </w:r>
          </w:p>
          <w:p w14:paraId="51799F7A"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4E0E05" w:rsidRPr="00CB4CEA" w14:paraId="32F96691" w14:textId="77777777" w:rsidTr="004E0E05">
        <w:trPr>
          <w:cantSplit/>
          <w:trHeight w:val="402"/>
        </w:trPr>
        <w:tc>
          <w:tcPr>
            <w:tcW w:w="2376" w:type="dxa"/>
          </w:tcPr>
          <w:p w14:paraId="7843A815"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6941780" w14:textId="2DC5986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IALA Guidance relating to VTS is covered under four IALA Standards:</w:t>
            </w:r>
          </w:p>
          <w:p w14:paraId="42684960" w14:textId="7777777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1040 - Vessel Traffic Services</w:t>
            </w:r>
          </w:p>
          <w:p w14:paraId="35D3B1AE" w14:textId="7777777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1010 - Marine Aids to Navigation Planning and Service Requirements</w:t>
            </w:r>
          </w:p>
          <w:p w14:paraId="155436D5" w14:textId="7777777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1050 - Training and Certification</w:t>
            </w:r>
          </w:p>
          <w:p w14:paraId="10747067" w14:textId="66991A3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1070 - Information Services</w:t>
            </w:r>
          </w:p>
          <w:p w14:paraId="505DCD34" w14:textId="77777777" w:rsidR="006E1E27" w:rsidRDefault="006E1E27"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There is a need for a ‘user friendly’ reference guide to IALA documentation relating to VTS:</w:t>
            </w:r>
          </w:p>
          <w:p w14:paraId="583BFA00" w14:textId="1E2D7740" w:rsidR="006E1E27" w:rsidRPr="006E1E27" w:rsidRDefault="004E0E05" w:rsidP="006E1E27">
            <w:pPr>
              <w:pStyle w:val="ListParagraph"/>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 xml:space="preserve">The proposed guideline provides a ‘road map’ for </w:t>
            </w:r>
            <w:r w:rsidR="006E1E27">
              <w:rPr>
                <w:bCs/>
                <w:iCs/>
                <w:snapToGrid w:val="0"/>
                <w:sz w:val="20"/>
                <w:szCs w:val="20"/>
              </w:rPr>
              <w:t>C</w:t>
            </w:r>
            <w:r w:rsidRPr="006E1E27">
              <w:rPr>
                <w:bCs/>
                <w:iCs/>
                <w:snapToGrid w:val="0"/>
                <w:sz w:val="20"/>
                <w:szCs w:val="20"/>
              </w:rPr>
              <w:t xml:space="preserve">ompetent </w:t>
            </w:r>
            <w:r w:rsidR="006E1E27">
              <w:rPr>
                <w:bCs/>
                <w:iCs/>
                <w:snapToGrid w:val="0"/>
                <w:sz w:val="20"/>
                <w:szCs w:val="20"/>
              </w:rPr>
              <w:t>A</w:t>
            </w:r>
            <w:r w:rsidRPr="006E1E27">
              <w:rPr>
                <w:bCs/>
                <w:iCs/>
                <w:snapToGrid w:val="0"/>
                <w:sz w:val="20"/>
                <w:szCs w:val="20"/>
              </w:rPr>
              <w:t xml:space="preserve">uthorities, VTS authorities and entities considering the implementation of VTS to identify all IALA guidance documents relating to VTS.  </w:t>
            </w:r>
          </w:p>
          <w:p w14:paraId="1A8FA1B9" w14:textId="4BA01B16" w:rsidR="004E0E05" w:rsidRPr="006E1E27" w:rsidRDefault="004E0E05" w:rsidP="006E1E27">
            <w:pPr>
              <w:pStyle w:val="ListParagraph"/>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Further, by updating the guideline with the release of any new or amended IALA guidance specifically related to VTS the document is always up-to-date.</w:t>
            </w:r>
          </w:p>
          <w:p w14:paraId="0A567CAB"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E0E05" w:rsidRPr="00696A73" w14:paraId="0F170DCF" w14:textId="77777777" w:rsidTr="004E0E05">
        <w:trPr>
          <w:cantSplit/>
          <w:trHeight w:val="854"/>
        </w:trPr>
        <w:tc>
          <w:tcPr>
            <w:tcW w:w="2376" w:type="dxa"/>
          </w:tcPr>
          <w:p w14:paraId="24E0963B"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F008D5" w14:textId="77777777" w:rsidR="004E0E05" w:rsidRPr="00B47562"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737B6FD" w14:textId="77777777" w:rsidR="006E1E27" w:rsidRDefault="006E1E27" w:rsidP="006E1E27">
            <w:pPr>
              <w:pStyle w:val="BodyText3"/>
              <w:spacing w:before="120"/>
              <w:ind w:left="0"/>
              <w:jc w:val="both"/>
              <w:rPr>
                <w:i w:val="0"/>
                <w:sz w:val="20"/>
              </w:rPr>
            </w:pPr>
            <w:r w:rsidRPr="00A11A2E">
              <w:rPr>
                <w:b/>
                <w:i w:val="0"/>
                <w:sz w:val="20"/>
              </w:rPr>
              <w:t>Goal</w:t>
            </w:r>
            <w:r w:rsidRPr="00A11A2E">
              <w:rPr>
                <w:i w:val="0"/>
                <w:sz w:val="20"/>
              </w:rPr>
              <w:t xml:space="preserve"> </w:t>
            </w:r>
          </w:p>
          <w:p w14:paraId="5F74021E" w14:textId="77777777" w:rsidR="006E1E27" w:rsidRDefault="006E1E27" w:rsidP="006E1E27">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0821C8F" w14:textId="77777777" w:rsidR="006E1E27" w:rsidRDefault="006E1E27" w:rsidP="006E1E27">
            <w:pPr>
              <w:pStyle w:val="BodyText3"/>
              <w:spacing w:before="120"/>
              <w:ind w:left="0"/>
              <w:jc w:val="both"/>
              <w:rPr>
                <w:b/>
                <w:i w:val="0"/>
                <w:sz w:val="20"/>
              </w:rPr>
            </w:pPr>
            <w:r w:rsidRPr="00A11A2E">
              <w:rPr>
                <w:b/>
                <w:i w:val="0"/>
                <w:sz w:val="20"/>
              </w:rPr>
              <w:t>Strategy</w:t>
            </w:r>
          </w:p>
          <w:p w14:paraId="1A8E3D65" w14:textId="77777777" w:rsidR="006E1E27" w:rsidRPr="00B47A0E" w:rsidRDefault="006E1E27" w:rsidP="006E1E27">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5DD5FBF2" w14:textId="77777777" w:rsid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10E07C8E" w14:textId="752F575A" w:rsidR="004E0E05" w:rsidRPr="00696A73"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4E0E05" w:rsidRPr="00CB4CEA" w14:paraId="2847992F" w14:textId="77777777" w:rsidTr="004E0E05">
        <w:trPr>
          <w:cantSplit/>
          <w:trHeight w:val="615"/>
        </w:trPr>
        <w:tc>
          <w:tcPr>
            <w:tcW w:w="2376" w:type="dxa"/>
          </w:tcPr>
          <w:p w14:paraId="027976D9"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 xml:space="preserve">Scope </w:t>
            </w:r>
            <w:r w:rsidRPr="00BF71F7">
              <w:rPr>
                <w:b/>
                <w:bCs/>
                <w:iCs/>
                <w:noProof/>
                <w:snapToGrid w:val="0"/>
                <w:sz w:val="20"/>
                <w:szCs w:val="20"/>
              </w:rPr>
              <w:br/>
            </w:r>
          </w:p>
        </w:tc>
        <w:tc>
          <w:tcPr>
            <w:tcW w:w="7230" w:type="dxa"/>
            <w:gridSpan w:val="3"/>
          </w:tcPr>
          <w:p w14:paraId="08D1229A"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A29112A" w14:textId="779E066F" w:rsidR="004E0E05" w:rsidRPr="0066428A" w:rsidRDefault="006E1E27" w:rsidP="004E0E05">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All IALA documentation relating to VTS</w:t>
            </w:r>
            <w:r w:rsidR="004E0E05">
              <w:rPr>
                <w:rFonts w:eastAsia="Times New Roman" w:cs="Times New Roman"/>
                <w:bCs/>
                <w:iCs/>
                <w:snapToGrid w:val="0"/>
                <w:sz w:val="20"/>
                <w:szCs w:val="20"/>
              </w:rPr>
              <w:t>.</w:t>
            </w:r>
          </w:p>
          <w:p w14:paraId="748450F6"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322E0AF"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C126208"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E0E05" w:rsidRPr="00696A73" w14:paraId="6AAA49C3" w14:textId="77777777" w:rsidTr="004E0E05">
        <w:trPr>
          <w:cantSplit/>
          <w:trHeight w:val="1399"/>
        </w:trPr>
        <w:tc>
          <w:tcPr>
            <w:tcW w:w="2376" w:type="dxa"/>
          </w:tcPr>
          <w:p w14:paraId="5DCC7677"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7E99DA2" w14:textId="59ABBECC" w:rsidR="004E0E05" w:rsidRPr="005B50FB" w:rsidRDefault="006E1E27" w:rsidP="004E0E05">
            <w:pPr>
              <w:pStyle w:val="BodyText3"/>
              <w:spacing w:before="120"/>
              <w:ind w:left="0"/>
              <w:jc w:val="both"/>
              <w:rPr>
                <w:i w:val="0"/>
                <w:sz w:val="20"/>
              </w:rPr>
            </w:pPr>
            <w:r>
              <w:rPr>
                <w:i w:val="0"/>
                <w:sz w:val="20"/>
              </w:rPr>
              <w:t>Draft prepared at VTS44 to be reviewed at VTS45 with a view to forwarding to Council for approval</w:t>
            </w:r>
            <w:r w:rsidR="004E0E05" w:rsidRPr="005B50FB">
              <w:rPr>
                <w:i w:val="0"/>
                <w:sz w:val="20"/>
              </w:rPr>
              <w:t>:</w:t>
            </w:r>
          </w:p>
          <w:p w14:paraId="285100A2"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469203D8" w14:textId="77777777" w:rsidR="004E0E05" w:rsidRPr="00405C2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4E0E05" w:rsidRPr="00696A73" w14:paraId="0AF06B89" w14:textId="77777777" w:rsidTr="004E0E05">
        <w:trPr>
          <w:cantSplit/>
          <w:trHeight w:val="659"/>
        </w:trPr>
        <w:tc>
          <w:tcPr>
            <w:tcW w:w="2376" w:type="dxa"/>
          </w:tcPr>
          <w:p w14:paraId="21DCA4F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8B088FE" w14:textId="77777777" w:rsidR="004E0E05" w:rsidRDefault="004E0E05" w:rsidP="004E0E05">
            <w:pPr>
              <w:pStyle w:val="BodyText3"/>
              <w:spacing w:before="120"/>
              <w:ind w:left="0"/>
              <w:jc w:val="both"/>
              <w:rPr>
                <w:sz w:val="20"/>
                <w:lang w:val="en-CA"/>
              </w:rPr>
            </w:pPr>
            <w:r>
              <w:rPr>
                <w:sz w:val="20"/>
                <w:lang w:val="en-CA"/>
              </w:rPr>
              <w:t>Session number:</w:t>
            </w:r>
          </w:p>
          <w:p w14:paraId="17845124" w14:textId="77777777" w:rsidR="004E0E05" w:rsidRDefault="004E0E05" w:rsidP="004E0E0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764736" behindDoc="0" locked="0" layoutInCell="1" allowOverlap="1" wp14:anchorId="4F143143" wp14:editId="066A124E">
                      <wp:simplePos x="0" y="0"/>
                      <wp:positionH relativeFrom="column">
                        <wp:posOffset>645160</wp:posOffset>
                      </wp:positionH>
                      <wp:positionV relativeFrom="paragraph">
                        <wp:posOffset>168910</wp:posOffset>
                      </wp:positionV>
                      <wp:extent cx="274320" cy="274320"/>
                      <wp:effectExtent l="8890" t="10160" r="12065" b="10795"/>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BC5A9C" w14:textId="77777777" w:rsidR="001C5478" w:rsidRPr="005F1945" w:rsidRDefault="001C5478" w:rsidP="004E0E0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43143" id="Rectangle 346" o:spid="_x0000_s1094" style="position:absolute;left:0;text-align:left;margin-left:50.8pt;margin-top:13.3pt;width:21.6pt;height:21.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g3RCkioCAABSBAAADgAAAAAAAAAAAAAAAAAuAgAAZHJzL2Uy&#10;b0RvYy54bWxQSwECLQAUAAYACAAAACEAL0aMNd0AAAAJAQAADwAAAAAAAAAAAAAAAACEBAAAZHJz&#10;L2Rvd25yZXYueG1sUEsFBgAAAAAEAAQA8wAAAI4FAAAAAA==&#10;">
                      <v:textbox>
                        <w:txbxContent>
                          <w:p w14:paraId="3CBC5A9C" w14:textId="77777777" w:rsidR="001C5478" w:rsidRPr="005F1945" w:rsidRDefault="001C5478" w:rsidP="004E0E05">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763712" behindDoc="0" locked="0" layoutInCell="1" allowOverlap="1" wp14:anchorId="662184EF" wp14:editId="2E4CFE99">
                      <wp:simplePos x="0" y="0"/>
                      <wp:positionH relativeFrom="column">
                        <wp:posOffset>1219200</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D5BF4C" w14:textId="77777777" w:rsidR="001C5478" w:rsidRDefault="001C5478"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184EF" id="Rectangle 347" o:spid="_x0000_s1095" style="position:absolute;left:0;text-align:left;margin-left:96pt;margin-top:13.3pt;width:21.6pt;height:21.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20HKgIAAFI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JXjbQcqAgAAUgQAAA4AAAAAAAAAAAAAAAAALgIAAGRycy9l&#10;Mm9Eb2MueG1sUEsBAi0AFAAGAAgAAAAhAM/TOGneAAAACQEAAA8AAAAAAAAAAAAAAAAAhAQAAGRy&#10;cy9kb3ducmV2LnhtbFBLBQYAAAAABAAEAPMAAACPBQAAAAA=&#10;">
                      <v:textbox>
                        <w:txbxContent>
                          <w:p w14:paraId="3AD5BF4C" w14:textId="77777777" w:rsidR="001C5478" w:rsidRDefault="001C5478" w:rsidP="004E0E05">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62688" behindDoc="0" locked="0" layoutInCell="1" allowOverlap="1" wp14:anchorId="216CDF11" wp14:editId="5ACFF944">
                      <wp:simplePos x="0" y="0"/>
                      <wp:positionH relativeFrom="column">
                        <wp:posOffset>1793240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965905" w14:textId="77777777" w:rsidR="001C5478" w:rsidRDefault="001C5478"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CDF11" id="Rectangle 348" o:spid="_x0000_s1096" style="position:absolute;left:0;text-align:left;margin-left:141.2pt;margin-top:13.3pt;width:21.6pt;height:21.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35KAIAAFI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mXI35KAIAAFIEAAAOAAAAAAAAAAAAAAAAAC4CAABkcnMvZTJv&#10;RG9jLnhtbFBLAQItABQABgAIAAAAIQAS5fw73gAAAAkBAAAPAAAAAAAAAAAAAAAAAIIEAABkcnMv&#10;ZG93bnJldi54bWxQSwUGAAAAAAQABADzAAAAjQUAAAAA&#10;">
                      <v:textbox>
                        <w:txbxContent>
                          <w:p w14:paraId="0E965905" w14:textId="77777777" w:rsidR="001C5478" w:rsidRDefault="001C5478" w:rsidP="004E0E05">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61664" behindDoc="0" locked="0" layoutInCell="1" allowOverlap="1" wp14:anchorId="3760A1B7" wp14:editId="779A7CB1">
                      <wp:simplePos x="0" y="0"/>
                      <wp:positionH relativeFrom="column">
                        <wp:posOffset>2399665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4B5E2" w14:textId="77777777" w:rsidR="001C5478" w:rsidRDefault="001C5478"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0A1B7" id="Rectangle 349" o:spid="_x0000_s1097" style="position:absolute;left:0;text-align:left;margin-left:188.95pt;margin-top:13.3pt;width:21.6pt;height:21.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8MuibCgCAABSBAAADgAAAAAAAAAAAAAAAAAuAgAAZHJzL2Uy&#10;b0RvYy54bWxQSwECLQAUAAYACAAAACEAG37jl98AAAAJAQAADwAAAAAAAAAAAAAAAACCBAAAZHJz&#10;L2Rvd25yZXYueG1sUEsFBgAAAAAEAAQA8wAAAI4FAAAAAA==&#10;">
                      <v:textbox>
                        <w:txbxContent>
                          <w:p w14:paraId="48E4B5E2" w14:textId="77777777" w:rsidR="001C5478" w:rsidRDefault="001C5478" w:rsidP="004E0E05">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60640" behindDoc="0" locked="0" layoutInCell="1" allowOverlap="1" wp14:anchorId="6189CD1A" wp14:editId="7CAE8E14">
                      <wp:simplePos x="0" y="0"/>
                      <wp:positionH relativeFrom="column">
                        <wp:posOffset>3072130</wp:posOffset>
                      </wp:positionH>
                      <wp:positionV relativeFrom="paragraph">
                        <wp:posOffset>168910</wp:posOffset>
                      </wp:positionV>
                      <wp:extent cx="274320" cy="274320"/>
                      <wp:effectExtent l="6985" t="10160" r="1397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857AB" id="Rectangle 350" o:spid="_x0000_s1026" style="position:absolute;margin-left:241.9pt;margin-top:13.3pt;width:21.6pt;height:21.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WHg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hCemWHgIAAD8EAAAOAAAAAAAAAAAAAAAAAC4CAABkcnMvZTJvRG9jLnhtbFBL&#10;AQItABQABgAIAAAAIQBVOe0g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759616" behindDoc="0" locked="0" layoutInCell="1" allowOverlap="1" wp14:anchorId="31BE926F" wp14:editId="4F8D982A">
                      <wp:simplePos x="0" y="0"/>
                      <wp:positionH relativeFrom="column">
                        <wp:posOffset>3834765</wp:posOffset>
                      </wp:positionH>
                      <wp:positionV relativeFrom="paragraph">
                        <wp:posOffset>168910</wp:posOffset>
                      </wp:positionV>
                      <wp:extent cx="274320" cy="274320"/>
                      <wp:effectExtent l="7620" t="10160" r="13335" b="10795"/>
                      <wp:wrapNone/>
                      <wp:docPr id="351"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0C20B" id="Rectangle 351" o:spid="_x0000_s1026" style="position:absolute;margin-left:301.95pt;margin-top:13.3pt;width:21.6pt;height:21.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eAV8OB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765760" behindDoc="0" locked="0" layoutInCell="1" allowOverlap="1" wp14:anchorId="0100E8F0" wp14:editId="061369B0">
                      <wp:simplePos x="0" y="0"/>
                      <wp:positionH relativeFrom="column">
                        <wp:posOffset>31750</wp:posOffset>
                      </wp:positionH>
                      <wp:positionV relativeFrom="paragraph">
                        <wp:posOffset>168910</wp:posOffset>
                      </wp:positionV>
                      <wp:extent cx="274320" cy="274320"/>
                      <wp:effectExtent l="5080" t="10160" r="6350" b="10795"/>
                      <wp:wrapNone/>
                      <wp:docPr id="352"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443EB1" w14:textId="69FF62A5" w:rsidR="001C5478" w:rsidRPr="005F1945" w:rsidRDefault="001C5478" w:rsidP="004E0E0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0E8F0" id="Rectangle 352" o:spid="_x0000_s1098" style="position:absolute;left:0;text-align:left;margin-left:2.5pt;margin-top:13.3pt;width:21.6pt;height:21.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2XnsUigCAABSBAAADgAAAAAAAAAAAAAAAAAuAgAAZHJzL2Uyb0Rv&#10;Yy54bWxQSwECLQAUAAYACAAAACEAU7YEbdwAAAAGAQAADwAAAAAAAAAAAAAAAACCBAAAZHJzL2Rv&#10;d25yZXYueG1sUEsFBgAAAAAEAAQA8wAAAIsFAAAAAA==&#10;">
                      <v:textbox>
                        <w:txbxContent>
                          <w:p w14:paraId="0B443EB1" w14:textId="69FF62A5" w:rsidR="001C5478" w:rsidRPr="005F1945" w:rsidRDefault="001C5478" w:rsidP="004E0E05">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4A2995E3"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8680E11" w14:textId="77777777" w:rsidR="004E0E05" w:rsidRPr="005010D1"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4E0E05" w:rsidRPr="00696A73" w14:paraId="00D614CA" w14:textId="77777777" w:rsidTr="004E0E05">
        <w:trPr>
          <w:cantSplit/>
          <w:trHeight w:val="342"/>
        </w:trPr>
        <w:tc>
          <w:tcPr>
            <w:tcW w:w="2376" w:type="dxa"/>
            <w:shd w:val="clear" w:color="auto" w:fill="DDD9C3" w:themeFill="background2" w:themeFillShade="E6"/>
          </w:tcPr>
          <w:p w14:paraId="445A1394" w14:textId="77777777" w:rsid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EADE01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F79DB11" w14:textId="7984E4C9" w:rsidR="004E0E05" w:rsidRP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E1E27">
              <w:rPr>
                <w:bCs/>
                <w:iCs/>
                <w:snapToGrid w:val="0"/>
                <w:sz w:val="20"/>
                <w:szCs w:val="20"/>
              </w:rPr>
              <w:t xml:space="preserve">Carried forward from </w:t>
            </w:r>
            <w:r w:rsidR="004E0E05" w:rsidRPr="006E1E27">
              <w:rPr>
                <w:bCs/>
                <w:iCs/>
                <w:snapToGrid w:val="0"/>
                <w:sz w:val="20"/>
                <w:szCs w:val="20"/>
              </w:rPr>
              <w:t>2014-2018 Work Programme</w:t>
            </w:r>
          </w:p>
        </w:tc>
      </w:tr>
      <w:tr w:rsidR="004E0E05" w:rsidRPr="00696A73" w14:paraId="5F532F6E" w14:textId="77777777" w:rsidTr="004E0E05">
        <w:trPr>
          <w:cantSplit/>
          <w:trHeight w:val="342"/>
        </w:trPr>
        <w:tc>
          <w:tcPr>
            <w:tcW w:w="2376" w:type="dxa"/>
            <w:vMerge w:val="restart"/>
            <w:shd w:val="clear" w:color="auto" w:fill="auto"/>
          </w:tcPr>
          <w:p w14:paraId="2FE8355E"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A54228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8BD700C"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68033E1"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E0E05" w:rsidRPr="00696A73" w14:paraId="2DC41C7C" w14:textId="77777777" w:rsidTr="004E0E05">
        <w:trPr>
          <w:cantSplit/>
          <w:trHeight w:val="489"/>
        </w:trPr>
        <w:tc>
          <w:tcPr>
            <w:tcW w:w="2376" w:type="dxa"/>
            <w:vMerge/>
            <w:shd w:val="clear" w:color="auto" w:fill="auto"/>
          </w:tcPr>
          <w:p w14:paraId="154F6FF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8845BB" w14:textId="32DEF65B" w:rsidR="004E0E05" w:rsidRPr="00696A73" w:rsidRDefault="00BC36DC"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3DE7E45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42F8313" w14:textId="02C934A9"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E0E05" w:rsidRPr="00696A73" w14:paraId="6E19E67C" w14:textId="77777777" w:rsidTr="004E0E05">
        <w:trPr>
          <w:cantSplit/>
          <w:trHeight w:val="489"/>
        </w:trPr>
        <w:tc>
          <w:tcPr>
            <w:tcW w:w="2376" w:type="dxa"/>
            <w:shd w:val="clear" w:color="auto" w:fill="auto"/>
          </w:tcPr>
          <w:p w14:paraId="57859DC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03E318"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C2BE1D6"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A83D1F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4E0E05" w:rsidRPr="00696A73" w14:paraId="23034253" w14:textId="77777777" w:rsidTr="004E0E05">
        <w:trPr>
          <w:cantSplit/>
          <w:trHeight w:val="489"/>
        </w:trPr>
        <w:tc>
          <w:tcPr>
            <w:tcW w:w="2376" w:type="dxa"/>
            <w:shd w:val="clear" w:color="auto" w:fill="auto"/>
          </w:tcPr>
          <w:p w14:paraId="72AC1E60"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16487A"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1E7570D" w14:textId="303A0A7D"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Reviewed at VTS44</w:t>
            </w:r>
            <w:r w:rsidR="00BC36DC">
              <w:rPr>
                <w:bCs/>
                <w:iCs/>
                <w:snapToGrid w:val="0"/>
                <w:sz w:val="20"/>
                <w:szCs w:val="20"/>
              </w:rPr>
              <w:t>, Completed, continued update by Sec.</w:t>
            </w:r>
          </w:p>
        </w:tc>
      </w:tr>
    </w:tbl>
    <w:p w14:paraId="7E031F86" w14:textId="3CDE14CE" w:rsidR="004E0E05" w:rsidRPr="00DD096E" w:rsidRDefault="004E0E05" w:rsidP="00DD096E">
      <w:pPr>
        <w:rPr>
          <w:rFonts w:eastAsiaTheme="minorEastAsia"/>
        </w:rPr>
      </w:pPr>
    </w:p>
    <w:p w14:paraId="2ED0E839" w14:textId="2B425847" w:rsidR="004E0E05" w:rsidRPr="00DD096E" w:rsidRDefault="004E0E05" w:rsidP="00DD096E">
      <w:pPr>
        <w:rPr>
          <w:rFonts w:eastAsiaTheme="minorEastAsia"/>
        </w:rPr>
      </w:pPr>
    </w:p>
    <w:p w14:paraId="33962905" w14:textId="77777777" w:rsidR="006E1E27" w:rsidRPr="00DD096E" w:rsidRDefault="006E1E27" w:rsidP="00DD096E">
      <w:pPr>
        <w:rPr>
          <w:rFonts w:eastAsiaTheme="minorEastAsia"/>
        </w:rPr>
      </w:pPr>
      <w:r>
        <w:rPr>
          <w:rStyle w:val="Heading1Char"/>
          <w:rFonts w:eastAsiaTheme="minorEastAsia"/>
        </w:rPr>
        <w:br w:type="page"/>
      </w:r>
    </w:p>
    <w:p w14:paraId="4EA582B9" w14:textId="39ABA568" w:rsidR="001C5478" w:rsidRPr="00CC2951" w:rsidRDefault="001C5478" w:rsidP="001C5478">
      <w:pPr>
        <w:pStyle w:val="Heading1"/>
        <w:rPr>
          <w:ins w:id="136" w:author="Eckhoff,Dirk" w:date="2020-10-16T15:44:00Z"/>
          <w:rFonts w:eastAsiaTheme="minorEastAsia"/>
        </w:rPr>
      </w:pPr>
      <w:bookmarkStart w:id="137" w:name="_Toc523489010"/>
      <w:bookmarkStart w:id="138" w:name="_Toc523219683"/>
      <w:bookmarkStart w:id="139" w:name="_Toc32307787"/>
      <w:ins w:id="140" w:author="Eckhoff,Dirk" w:date="2020-10-16T15:44:00Z">
        <w:r w:rsidRPr="00CC2951">
          <w:rPr>
            <w:rFonts w:eastAsiaTheme="minorEastAsia"/>
          </w:rPr>
          <w:lastRenderedPageBreak/>
          <w:t>TASK 1.3.1</w:t>
        </w:r>
        <w:r w:rsidRPr="00CC2951">
          <w:rPr>
            <w:rFonts w:eastAsiaTheme="minorEastAsia"/>
          </w:rPr>
          <w:tab/>
        </w:r>
        <w:r>
          <w:rPr>
            <w:rFonts w:eastAsiaTheme="minorEastAsia"/>
          </w:rPr>
          <w:t>Develop a G</w:t>
        </w:r>
        <w:r w:rsidRPr="00CC2951">
          <w:rPr>
            <w:rFonts w:eastAsiaTheme="minorEastAsia"/>
          </w:rPr>
          <w:t xml:space="preserve">uideline on VTS </w:t>
        </w:r>
        <w:r>
          <w:rPr>
            <w:rFonts w:eastAsiaTheme="minorEastAsia"/>
          </w:rPr>
          <w:t xml:space="preserve">Voice </w:t>
        </w:r>
        <w:r w:rsidRPr="00CC2951">
          <w:rPr>
            <w:rFonts w:eastAsiaTheme="minorEastAsia"/>
          </w:rPr>
          <w:t>Communication</w:t>
        </w:r>
        <w:r>
          <w:rPr>
            <w:rFonts w:eastAsiaTheme="minorEastAsia"/>
          </w:rPr>
          <w:t>s,</w:t>
        </w:r>
        <w:r w:rsidRPr="00CC2951">
          <w:rPr>
            <w:rFonts w:eastAsiaTheme="minorEastAsia"/>
          </w:rPr>
          <w:t xml:space="preserve"> Phrases / Phraseology</w:t>
        </w:r>
        <w:bookmarkEnd w:id="137"/>
      </w:ins>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C5478" w:rsidRPr="00CB4CEA" w14:paraId="3B1A261D" w14:textId="77777777" w:rsidTr="001C5478">
        <w:trPr>
          <w:cantSplit/>
          <w:trHeight w:val="428"/>
          <w:ins w:id="141" w:author="Eckhoff,Dirk" w:date="2020-10-16T15:44:00Z"/>
        </w:trPr>
        <w:tc>
          <w:tcPr>
            <w:tcW w:w="2376" w:type="dxa"/>
            <w:shd w:val="clear" w:color="auto" w:fill="auto"/>
          </w:tcPr>
          <w:p w14:paraId="3E94D357"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2" w:author="Eckhoff,Dirk" w:date="2020-10-16T15:44:00Z"/>
                <w:b/>
                <w:bCs/>
                <w:iCs/>
                <w:snapToGrid w:val="0"/>
                <w:sz w:val="20"/>
                <w:szCs w:val="20"/>
              </w:rPr>
            </w:pPr>
            <w:ins w:id="143" w:author="Eckhoff,Dirk" w:date="2020-10-16T15:44:00Z">
              <w:r w:rsidRPr="00BF71F7">
                <w:rPr>
                  <w:b/>
                  <w:sz w:val="20"/>
                  <w:szCs w:val="20"/>
                </w:rPr>
                <w:t>Standard</w:t>
              </w:r>
            </w:ins>
          </w:p>
        </w:tc>
        <w:tc>
          <w:tcPr>
            <w:tcW w:w="7230" w:type="dxa"/>
            <w:gridSpan w:val="3"/>
            <w:shd w:val="clear" w:color="auto" w:fill="auto"/>
          </w:tcPr>
          <w:p w14:paraId="6E7C8C2A" w14:textId="77777777" w:rsidR="001C5478" w:rsidRPr="00BF71F7"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4" w:author="Eckhoff,Dirk" w:date="2020-10-16T15:44:00Z"/>
                <w:rFonts w:cs="Arial"/>
                <w:snapToGrid w:val="0"/>
                <w:kern w:val="28"/>
                <w:sz w:val="20"/>
                <w:szCs w:val="20"/>
                <w:highlight w:val="yellow"/>
                <w:lang w:eastAsia="de-DE"/>
              </w:rPr>
            </w:pPr>
            <w:ins w:id="145" w:author="Eckhoff,Dirk" w:date="2020-10-16T15:44:00Z">
              <w:r w:rsidRPr="00BF71F7">
                <w:rPr>
                  <w:sz w:val="20"/>
                  <w:szCs w:val="20"/>
                </w:rPr>
                <w:t>Vessel Traffic Services</w:t>
              </w:r>
            </w:ins>
          </w:p>
        </w:tc>
      </w:tr>
      <w:tr w:rsidR="001C5478" w:rsidRPr="00CB4CEA" w14:paraId="2DAEF726" w14:textId="77777777" w:rsidTr="001C5478">
        <w:trPr>
          <w:cantSplit/>
          <w:trHeight w:val="491"/>
          <w:ins w:id="146" w:author="Eckhoff,Dirk" w:date="2020-10-16T15:44:00Z"/>
        </w:trPr>
        <w:tc>
          <w:tcPr>
            <w:tcW w:w="2376" w:type="dxa"/>
            <w:shd w:val="clear" w:color="auto" w:fill="auto"/>
          </w:tcPr>
          <w:p w14:paraId="7534EDF0"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47" w:author="Eckhoff,Dirk" w:date="2020-10-16T15:44:00Z"/>
                <w:b/>
                <w:bCs/>
                <w:iCs/>
                <w:snapToGrid w:val="0"/>
                <w:sz w:val="20"/>
                <w:szCs w:val="20"/>
              </w:rPr>
            </w:pPr>
            <w:ins w:id="148" w:author="Eckhoff,Dirk" w:date="2020-10-16T15:44:00Z">
              <w:r w:rsidRPr="00BF71F7">
                <w:rPr>
                  <w:b/>
                  <w:sz w:val="20"/>
                  <w:szCs w:val="20"/>
                </w:rPr>
                <w:t>Topic Area</w:t>
              </w:r>
            </w:ins>
          </w:p>
        </w:tc>
        <w:tc>
          <w:tcPr>
            <w:tcW w:w="7230" w:type="dxa"/>
            <w:gridSpan w:val="3"/>
            <w:shd w:val="clear" w:color="auto" w:fill="auto"/>
          </w:tcPr>
          <w:p w14:paraId="0A99145D" w14:textId="77777777" w:rsidR="001C5478" w:rsidRPr="00BF71F7"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49" w:author="Eckhoff,Dirk" w:date="2020-10-16T15:44:00Z"/>
                <w:rFonts w:cs="Arial"/>
                <w:snapToGrid w:val="0"/>
                <w:kern w:val="28"/>
                <w:sz w:val="20"/>
                <w:szCs w:val="20"/>
                <w:highlight w:val="yellow"/>
                <w:lang w:eastAsia="de-DE"/>
              </w:rPr>
            </w:pPr>
            <w:ins w:id="150" w:author="Eckhoff,Dirk" w:date="2020-10-16T15:44:00Z">
              <w:r w:rsidRPr="00BF71F7">
                <w:rPr>
                  <w:sz w:val="20"/>
                  <w:szCs w:val="20"/>
                </w:rPr>
                <w:t>VTS Communications</w:t>
              </w:r>
            </w:ins>
          </w:p>
        </w:tc>
      </w:tr>
      <w:tr w:rsidR="001C5478" w:rsidRPr="00CB4CEA" w14:paraId="5AAF82E5" w14:textId="77777777" w:rsidTr="001C5478">
        <w:trPr>
          <w:cantSplit/>
          <w:trHeight w:val="431"/>
          <w:ins w:id="151" w:author="Eckhoff,Dirk" w:date="2020-10-16T15:44:00Z"/>
        </w:trPr>
        <w:tc>
          <w:tcPr>
            <w:tcW w:w="2376" w:type="dxa"/>
            <w:shd w:val="clear" w:color="auto" w:fill="auto"/>
          </w:tcPr>
          <w:p w14:paraId="2C4C2B99"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2" w:author="Eckhoff,Dirk" w:date="2020-10-16T15:44:00Z"/>
                <w:b/>
                <w:bCs/>
                <w:iCs/>
                <w:snapToGrid w:val="0"/>
                <w:sz w:val="20"/>
                <w:szCs w:val="20"/>
              </w:rPr>
            </w:pPr>
            <w:ins w:id="153" w:author="Eckhoff,Dirk" w:date="2020-10-16T15:44:00Z">
              <w:r w:rsidRPr="00BF71F7">
                <w:rPr>
                  <w:b/>
                  <w:bCs/>
                  <w:iCs/>
                  <w:snapToGrid w:val="0"/>
                  <w:sz w:val="20"/>
                  <w:szCs w:val="20"/>
                </w:rPr>
                <w:t>Task</w:t>
              </w:r>
            </w:ins>
          </w:p>
        </w:tc>
        <w:tc>
          <w:tcPr>
            <w:tcW w:w="7230" w:type="dxa"/>
            <w:gridSpan w:val="3"/>
            <w:shd w:val="clear" w:color="auto" w:fill="auto"/>
          </w:tcPr>
          <w:p w14:paraId="0131484E" w14:textId="77777777" w:rsidR="001C5478" w:rsidRPr="00BF71F7"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4" w:author="Eckhoff,Dirk" w:date="2020-10-16T15:44:00Z"/>
                <w:rFonts w:cs="Arial"/>
                <w:snapToGrid w:val="0"/>
                <w:kern w:val="28"/>
                <w:sz w:val="20"/>
                <w:szCs w:val="20"/>
                <w:lang w:eastAsia="de-DE"/>
              </w:rPr>
            </w:pPr>
            <w:ins w:id="155" w:author="Eckhoff,Dirk" w:date="2020-10-16T15:44:00Z">
              <w:r w:rsidRPr="00BA25D5">
                <w:rPr>
                  <w:rFonts w:cs="Arial"/>
                  <w:snapToGrid w:val="0"/>
                  <w:kern w:val="28"/>
                  <w:sz w:val="20"/>
                  <w:szCs w:val="20"/>
                  <w:lang w:eastAsia="de-DE"/>
                </w:rPr>
                <w:t>Produce a Guideline on VTS Communication Phrases / Phraseology</w:t>
              </w:r>
            </w:ins>
          </w:p>
        </w:tc>
      </w:tr>
      <w:tr w:rsidR="001C5478" w:rsidRPr="00CB4CEA" w14:paraId="1E191F19" w14:textId="77777777" w:rsidTr="001C5478">
        <w:trPr>
          <w:cantSplit/>
          <w:trHeight w:val="466"/>
          <w:ins w:id="156" w:author="Eckhoff,Dirk" w:date="2020-10-16T15:44:00Z"/>
        </w:trPr>
        <w:tc>
          <w:tcPr>
            <w:tcW w:w="2376" w:type="dxa"/>
          </w:tcPr>
          <w:p w14:paraId="1A3D6BA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57" w:author="Eckhoff,Dirk" w:date="2020-10-16T15:44:00Z"/>
                <w:b/>
                <w:bCs/>
                <w:iCs/>
                <w:snapToGrid w:val="0"/>
                <w:sz w:val="20"/>
                <w:szCs w:val="20"/>
              </w:rPr>
            </w:pPr>
            <w:ins w:id="158" w:author="Eckhoff,Dirk" w:date="2020-10-16T15:44:00Z">
              <w:r w:rsidRPr="00BF71F7">
                <w:rPr>
                  <w:b/>
                  <w:bCs/>
                  <w:iCs/>
                  <w:snapToGrid w:val="0"/>
                  <w:sz w:val="20"/>
                  <w:szCs w:val="20"/>
                </w:rPr>
                <w:t xml:space="preserve">Objectives of the task </w:t>
              </w:r>
            </w:ins>
          </w:p>
        </w:tc>
        <w:tc>
          <w:tcPr>
            <w:tcW w:w="7230" w:type="dxa"/>
            <w:gridSpan w:val="3"/>
          </w:tcPr>
          <w:p w14:paraId="4156B5A9"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59" w:author="Eckhoff,Dirk" w:date="2020-10-16T15:44:00Z"/>
                <w:bCs/>
                <w:iCs/>
                <w:snapToGrid w:val="0"/>
                <w:sz w:val="20"/>
                <w:szCs w:val="20"/>
              </w:rPr>
            </w:pPr>
            <w:ins w:id="160" w:author="Eckhoff,Dirk" w:date="2020-10-16T15:44:00Z">
              <w:r>
                <w:rPr>
                  <w:bCs/>
                  <w:iCs/>
                  <w:snapToGrid w:val="0"/>
                  <w:sz w:val="20"/>
                  <w:szCs w:val="20"/>
                </w:rPr>
                <w:t>To provide guidance for the use of standard VTS communication phrases to:</w:t>
              </w:r>
            </w:ins>
          </w:p>
          <w:p w14:paraId="3683FABF" w14:textId="77777777" w:rsidR="001C5478" w:rsidRPr="00544382" w:rsidRDefault="001C5478" w:rsidP="001C5478">
            <w:pPr>
              <w:pStyle w:val="ListParagraph"/>
              <w:numPr>
                <w:ilvl w:val="0"/>
                <w:numId w:val="92"/>
              </w:numPr>
              <w:spacing w:before="120" w:after="120"/>
              <w:ind w:left="357" w:hanging="357"/>
              <w:contextualSpacing w:val="0"/>
              <w:rPr>
                <w:ins w:id="161" w:author="Eckhoff,Dirk" w:date="2020-10-16T15:44:00Z"/>
                <w:sz w:val="20"/>
                <w:szCs w:val="20"/>
                <w:lang w:eastAsia="de-DE"/>
              </w:rPr>
            </w:pPr>
            <w:ins w:id="162" w:author="Eckhoff,Dirk" w:date="2020-10-16T15:44:00Z">
              <w:r w:rsidRPr="00544382">
                <w:rPr>
                  <w:sz w:val="20"/>
                  <w:szCs w:val="20"/>
                  <w:lang w:eastAsia="de-DE"/>
                </w:rPr>
                <w:t>Facilitate the provision of clear, concise, and unambiguous communications that are timely and effective.</w:t>
              </w:r>
            </w:ins>
          </w:p>
          <w:p w14:paraId="00374FE0" w14:textId="77777777" w:rsidR="001C5478" w:rsidRPr="00544382" w:rsidRDefault="001C5478" w:rsidP="001C5478">
            <w:pPr>
              <w:pStyle w:val="ListParagraph"/>
              <w:numPr>
                <w:ilvl w:val="0"/>
                <w:numId w:val="92"/>
              </w:numPr>
              <w:spacing w:before="120" w:after="120"/>
              <w:ind w:left="357" w:hanging="357"/>
              <w:contextualSpacing w:val="0"/>
              <w:rPr>
                <w:ins w:id="163" w:author="Eckhoff,Dirk" w:date="2020-10-16T15:44:00Z"/>
                <w:sz w:val="20"/>
                <w:szCs w:val="20"/>
                <w:lang w:eastAsia="de-DE"/>
              </w:rPr>
            </w:pPr>
            <w:ins w:id="164" w:author="Eckhoff,Dirk" w:date="2020-10-16T15:44:00Z">
              <w:r w:rsidRPr="00544382">
                <w:rPr>
                  <w:sz w:val="20"/>
                  <w:szCs w:val="20"/>
                  <w:lang w:eastAsia="de-DE"/>
                </w:rPr>
                <w:t>Minimise misunderstanding of the intent of messages and reducing the time required for effective communication.</w:t>
              </w:r>
            </w:ins>
          </w:p>
          <w:p w14:paraId="64FFF9B9" w14:textId="77777777" w:rsidR="001C5478" w:rsidRPr="00544382" w:rsidRDefault="001C5478" w:rsidP="001C5478">
            <w:pPr>
              <w:pStyle w:val="ListParagraph"/>
              <w:numPr>
                <w:ilvl w:val="0"/>
                <w:numId w:val="92"/>
              </w:numPr>
              <w:spacing w:before="120" w:after="120"/>
              <w:ind w:left="357" w:hanging="357"/>
              <w:contextualSpacing w:val="0"/>
              <w:rPr>
                <w:ins w:id="165" w:author="Eckhoff,Dirk" w:date="2020-10-16T15:44:00Z"/>
                <w:sz w:val="20"/>
                <w:szCs w:val="20"/>
                <w:lang w:eastAsia="de-DE"/>
              </w:rPr>
            </w:pPr>
            <w:ins w:id="166" w:author="Eckhoff,Dirk" w:date="2020-10-16T15:44:00Z">
              <w:r w:rsidRPr="00544382">
                <w:rPr>
                  <w:sz w:val="20"/>
                  <w:szCs w:val="20"/>
                  <w:lang w:eastAsia="de-DE"/>
                </w:rPr>
                <w:t>Mitigate complacency with more experienced operators, as well as a valuable coaching tool for new VTS personnel</w:t>
              </w:r>
            </w:ins>
          </w:p>
          <w:p w14:paraId="4B1C14A3" w14:textId="77777777" w:rsidR="001C5478" w:rsidRPr="00544382" w:rsidRDefault="001C5478" w:rsidP="001C5478">
            <w:pPr>
              <w:pStyle w:val="ListParagraph"/>
              <w:numPr>
                <w:ilvl w:val="0"/>
                <w:numId w:val="92"/>
              </w:numPr>
              <w:spacing w:before="120" w:after="120"/>
              <w:ind w:left="357" w:hanging="357"/>
              <w:contextualSpacing w:val="0"/>
              <w:rPr>
                <w:ins w:id="167" w:author="Eckhoff,Dirk" w:date="2020-10-16T15:44:00Z"/>
                <w:sz w:val="20"/>
                <w:szCs w:val="20"/>
                <w:lang w:eastAsia="de-DE"/>
              </w:rPr>
            </w:pPr>
            <w:ins w:id="168" w:author="Eckhoff,Dirk" w:date="2020-10-16T15:44:00Z">
              <w:r w:rsidRPr="00544382">
                <w:rPr>
                  <w:sz w:val="20"/>
                  <w:szCs w:val="20"/>
                  <w:lang w:eastAsia="de-DE"/>
                </w:rPr>
                <w:t>Assist VTS Training organisations to incorporate the use of standard VTS phraseology into their course curriculums.</w:t>
              </w:r>
            </w:ins>
          </w:p>
          <w:p w14:paraId="0F507EB2" w14:textId="77777777" w:rsidR="001C5478" w:rsidRPr="00931B47"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ns w:id="169" w:author="Eckhoff,Dirk" w:date="2020-10-16T15:44:00Z"/>
                <w:bCs/>
                <w:i/>
                <w:iCs/>
                <w:snapToGrid w:val="0"/>
                <w:sz w:val="16"/>
                <w:szCs w:val="16"/>
              </w:rPr>
            </w:pPr>
            <w:ins w:id="170" w:author="Eckhoff,Dirk" w:date="2020-10-16T15:44:00Z">
              <w:r w:rsidRPr="00931B47">
                <w:rPr>
                  <w:bCs/>
                  <w:i/>
                  <w:iCs/>
                  <w:snapToGrid w:val="0"/>
                  <w:sz w:val="16"/>
                  <w:szCs w:val="16"/>
                </w:rPr>
                <w:t xml:space="preserve"> (Describe the objective</w:t>
              </w:r>
              <w:r>
                <w:rPr>
                  <w:bCs/>
                  <w:i/>
                  <w:iCs/>
                  <w:snapToGrid w:val="0"/>
                  <w:sz w:val="16"/>
                  <w:szCs w:val="16"/>
                </w:rPr>
                <w:t>/s</w:t>
              </w:r>
              <w:r w:rsidRPr="00931B47">
                <w:rPr>
                  <w:bCs/>
                  <w:i/>
                  <w:iCs/>
                  <w:snapToGrid w:val="0"/>
                  <w:sz w:val="16"/>
                  <w:szCs w:val="16"/>
                </w:rPr>
                <w:t xml:space="preserve"> of the task)</w:t>
              </w:r>
            </w:ins>
          </w:p>
        </w:tc>
      </w:tr>
      <w:tr w:rsidR="001C5478" w:rsidRPr="00CB4CEA" w14:paraId="18A5D968" w14:textId="77777777" w:rsidTr="001C5478">
        <w:trPr>
          <w:cantSplit/>
          <w:trHeight w:val="402"/>
          <w:ins w:id="171" w:author="Eckhoff,Dirk" w:date="2020-10-16T15:44:00Z"/>
        </w:trPr>
        <w:tc>
          <w:tcPr>
            <w:tcW w:w="2376" w:type="dxa"/>
          </w:tcPr>
          <w:p w14:paraId="44CAD0E8"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2" w:author="Eckhoff,Dirk" w:date="2020-10-16T15:44:00Z"/>
                <w:b/>
                <w:bCs/>
                <w:iCs/>
                <w:snapToGrid w:val="0"/>
                <w:sz w:val="20"/>
                <w:szCs w:val="20"/>
              </w:rPr>
            </w:pPr>
            <w:ins w:id="173" w:author="Eckhoff,Dirk" w:date="2020-10-16T15:44:00Z">
              <w:r w:rsidRPr="00BF71F7">
                <w:rPr>
                  <w:b/>
                  <w:bCs/>
                  <w:iCs/>
                  <w:snapToGrid w:val="0"/>
                  <w:sz w:val="20"/>
                  <w:szCs w:val="20"/>
                </w:rPr>
                <w:t>Expected outcome</w:t>
              </w:r>
            </w:ins>
          </w:p>
        </w:tc>
        <w:tc>
          <w:tcPr>
            <w:tcW w:w="7230" w:type="dxa"/>
            <w:gridSpan w:val="3"/>
          </w:tcPr>
          <w:p w14:paraId="33BD316B"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4" w:author="Eckhoff,Dirk" w:date="2020-10-16T15:44:00Z"/>
                <w:bCs/>
                <w:iCs/>
                <w:snapToGrid w:val="0"/>
                <w:sz w:val="20"/>
                <w:szCs w:val="20"/>
              </w:rPr>
            </w:pPr>
            <w:ins w:id="175" w:author="Eckhoff,Dirk" w:date="2020-10-16T15:44:00Z">
              <w:r>
                <w:rPr>
                  <w:bCs/>
                  <w:iCs/>
                  <w:snapToGrid w:val="0"/>
                  <w:sz w:val="20"/>
                  <w:szCs w:val="20"/>
                </w:rPr>
                <w:t xml:space="preserve">A new IALA Guideline to compliment </w:t>
              </w:r>
              <w:r w:rsidRPr="00944760">
                <w:rPr>
                  <w:bCs/>
                  <w:iCs/>
                  <w:snapToGrid w:val="0"/>
                  <w:sz w:val="20"/>
                  <w:szCs w:val="20"/>
                </w:rPr>
                <w:t xml:space="preserve">Recommendation R1012 </w:t>
              </w:r>
              <w:r w:rsidRPr="00944760">
                <w:rPr>
                  <w:rFonts w:ascii="Cambria Math" w:hAnsi="Cambria Math" w:cs="Cambria Math"/>
                  <w:bCs/>
                  <w:iCs/>
                  <w:snapToGrid w:val="0"/>
                  <w:sz w:val="20"/>
                  <w:szCs w:val="20"/>
                </w:rPr>
                <w:t>‐</w:t>
              </w:r>
              <w:r w:rsidRPr="00944760">
                <w:rPr>
                  <w:bCs/>
                  <w:iCs/>
                  <w:snapToGrid w:val="0"/>
                  <w:sz w:val="20"/>
                  <w:szCs w:val="20"/>
                </w:rPr>
                <w:t xml:space="preserve"> VTS Communications</w:t>
              </w:r>
              <w:r>
                <w:rPr>
                  <w:bCs/>
                  <w:iCs/>
                  <w:snapToGrid w:val="0"/>
                  <w:sz w:val="20"/>
                  <w:szCs w:val="20"/>
                </w:rPr>
                <w:t>.</w:t>
              </w:r>
            </w:ins>
          </w:p>
          <w:p w14:paraId="7C1DA73D"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76" w:author="Eckhoff,Dirk" w:date="2020-10-16T15:44:00Z"/>
                <w:bCs/>
                <w:iCs/>
                <w:snapToGrid w:val="0"/>
                <w:sz w:val="20"/>
                <w:szCs w:val="20"/>
              </w:rPr>
            </w:pPr>
            <w:ins w:id="177" w:author="Eckhoff,Dirk" w:date="2020-10-16T15:44:00Z">
              <w:r w:rsidRPr="00931B47">
                <w:rPr>
                  <w:bCs/>
                  <w:i/>
                  <w:iCs/>
                  <w:snapToGrid w:val="0"/>
                  <w:sz w:val="16"/>
                  <w:szCs w:val="16"/>
                </w:rPr>
                <w:t xml:space="preserve">(Describe </w:t>
              </w:r>
              <w:r>
                <w:rPr>
                  <w:bCs/>
                  <w:i/>
                  <w:iCs/>
                  <w:snapToGrid w:val="0"/>
                  <w:sz w:val="16"/>
                  <w:szCs w:val="16"/>
                </w:rPr>
                <w:t>the expected outcome: e.g. Recommendation, Guideline or Other)</w:t>
              </w:r>
            </w:ins>
          </w:p>
        </w:tc>
      </w:tr>
      <w:tr w:rsidR="001C5478" w:rsidRPr="00CB4CEA" w14:paraId="635126E2" w14:textId="77777777" w:rsidTr="001C5478">
        <w:trPr>
          <w:cantSplit/>
          <w:trHeight w:val="402"/>
          <w:ins w:id="178" w:author="Eckhoff,Dirk" w:date="2020-10-16T15:44:00Z"/>
        </w:trPr>
        <w:tc>
          <w:tcPr>
            <w:tcW w:w="2376" w:type="dxa"/>
          </w:tcPr>
          <w:p w14:paraId="2D922334"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79" w:author="Eckhoff,Dirk" w:date="2020-10-16T15:44:00Z"/>
                <w:b/>
                <w:bCs/>
                <w:iCs/>
                <w:snapToGrid w:val="0"/>
                <w:sz w:val="20"/>
                <w:szCs w:val="20"/>
              </w:rPr>
            </w:pPr>
            <w:ins w:id="180" w:author="Eckhoff,Dirk" w:date="2020-10-16T15:44:00Z">
              <w:r>
                <w:rPr>
                  <w:b/>
                  <w:bCs/>
                  <w:iCs/>
                  <w:snapToGrid w:val="0"/>
                  <w:sz w:val="20"/>
                  <w:szCs w:val="20"/>
                </w:rPr>
                <w:t>Compelling need</w:t>
              </w:r>
            </w:ins>
          </w:p>
        </w:tc>
        <w:tc>
          <w:tcPr>
            <w:tcW w:w="7230" w:type="dxa"/>
            <w:gridSpan w:val="3"/>
          </w:tcPr>
          <w:p w14:paraId="5A5D531D"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1" w:author="Eckhoff,Dirk" w:date="2020-10-16T15:44:00Z"/>
                <w:bCs/>
                <w:iCs/>
                <w:snapToGrid w:val="0"/>
                <w:sz w:val="20"/>
                <w:szCs w:val="20"/>
              </w:rPr>
            </w:pPr>
            <w:ins w:id="182" w:author="Eckhoff,Dirk" w:date="2020-10-16T15:44:00Z">
              <w:r>
                <w:rPr>
                  <w:bCs/>
                  <w:iCs/>
                  <w:snapToGrid w:val="0"/>
                  <w:sz w:val="20"/>
                  <w:szCs w:val="20"/>
                </w:rPr>
                <w:t>There is currently no IALA guidance for s</w:t>
              </w:r>
              <w:r w:rsidRPr="00544382">
                <w:rPr>
                  <w:bCs/>
                  <w:iCs/>
                  <w:snapToGrid w:val="0"/>
                  <w:sz w:val="20"/>
                  <w:szCs w:val="20"/>
                </w:rPr>
                <w:t xml:space="preserve">tandardised </w:t>
              </w:r>
              <w:r>
                <w:rPr>
                  <w:bCs/>
                  <w:iCs/>
                  <w:snapToGrid w:val="0"/>
                  <w:sz w:val="20"/>
                  <w:szCs w:val="20"/>
                </w:rPr>
                <w:t xml:space="preserve">VTS </w:t>
              </w:r>
              <w:r w:rsidRPr="00544382">
                <w:rPr>
                  <w:bCs/>
                  <w:iCs/>
                  <w:snapToGrid w:val="0"/>
                  <w:sz w:val="20"/>
                  <w:szCs w:val="20"/>
                </w:rPr>
                <w:t>phrase</w:t>
              </w:r>
              <w:r>
                <w:rPr>
                  <w:bCs/>
                  <w:iCs/>
                  <w:snapToGrid w:val="0"/>
                  <w:sz w:val="20"/>
                  <w:szCs w:val="20"/>
                </w:rPr>
                <w:t>ology</w:t>
              </w:r>
              <w:r w:rsidRPr="00544382">
                <w:rPr>
                  <w:bCs/>
                  <w:iCs/>
                  <w:snapToGrid w:val="0"/>
                  <w:sz w:val="20"/>
                  <w:szCs w:val="20"/>
                </w:rPr>
                <w:t xml:space="preserve"> </w:t>
              </w:r>
              <w:r>
                <w:rPr>
                  <w:bCs/>
                  <w:iCs/>
                  <w:snapToGrid w:val="0"/>
                  <w:sz w:val="20"/>
                  <w:szCs w:val="20"/>
                </w:rPr>
                <w:t xml:space="preserve">to </w:t>
              </w:r>
              <w:r w:rsidRPr="00544382">
                <w:rPr>
                  <w:bCs/>
                  <w:iCs/>
                  <w:snapToGrid w:val="0"/>
                  <w:sz w:val="20"/>
                  <w:szCs w:val="20"/>
                </w:rPr>
                <w:t>provide quick and effective communication to overcome differences in language and reduc</w:t>
              </w:r>
              <w:r>
                <w:rPr>
                  <w:bCs/>
                  <w:iCs/>
                  <w:snapToGrid w:val="0"/>
                  <w:sz w:val="20"/>
                  <w:szCs w:val="20"/>
                </w:rPr>
                <w:t>e</w:t>
              </w:r>
              <w:r w:rsidRPr="00544382">
                <w:rPr>
                  <w:bCs/>
                  <w:iCs/>
                  <w:snapToGrid w:val="0"/>
                  <w:sz w:val="20"/>
                  <w:szCs w:val="20"/>
                </w:rPr>
                <w:t xml:space="preserve"> the opportunity for misunderstanding</w:t>
              </w:r>
            </w:ins>
          </w:p>
          <w:p w14:paraId="494A557A"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3" w:author="Eckhoff,Dirk" w:date="2020-10-16T15:44:00Z"/>
                <w:bCs/>
                <w:iCs/>
                <w:snapToGrid w:val="0"/>
                <w:sz w:val="20"/>
                <w:szCs w:val="20"/>
              </w:rPr>
            </w:pPr>
            <w:ins w:id="184" w:author="Eckhoff,Dirk" w:date="2020-10-16T15:44:00Z">
              <w:r w:rsidRPr="00544382">
                <w:rPr>
                  <w:bCs/>
                  <w:iCs/>
                  <w:snapToGrid w:val="0"/>
                  <w:sz w:val="20"/>
                  <w:szCs w:val="20"/>
                </w:rPr>
                <w:t>Ambiguous or non-standard phraseology is a frequent causal or contributory factor in accidents and incidents.</w:t>
              </w:r>
            </w:ins>
          </w:p>
          <w:p w14:paraId="43BE1046" w14:textId="77777777" w:rsidR="001C5478" w:rsidRPr="00944760"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5" w:author="Eckhoff,Dirk" w:date="2020-10-16T15:44:00Z"/>
                <w:bCs/>
                <w:iCs/>
                <w:snapToGrid w:val="0"/>
                <w:sz w:val="20"/>
                <w:szCs w:val="20"/>
              </w:rPr>
            </w:pPr>
            <w:ins w:id="186" w:author="Eckhoff,Dirk" w:date="2020-10-16T15:44:00Z">
              <w:r w:rsidRPr="00944760">
                <w:rPr>
                  <w:bCs/>
                  <w:iCs/>
                  <w:snapToGrid w:val="0"/>
                  <w:sz w:val="20"/>
                  <w:szCs w:val="20"/>
                </w:rPr>
                <w:t>A key factor in achieving the full potential of VTS globally is the development of international standards for VTS Language to ensure effective communication, including structure and phraseology, which are suitable for both native and non-native English speakers.</w:t>
              </w:r>
            </w:ins>
          </w:p>
          <w:p w14:paraId="6D8316EF" w14:textId="77777777" w:rsidR="001C5478" w:rsidRPr="00944760"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7" w:author="Eckhoff,Dirk" w:date="2020-10-16T15:44:00Z"/>
                <w:bCs/>
                <w:iCs/>
                <w:snapToGrid w:val="0"/>
                <w:sz w:val="20"/>
                <w:szCs w:val="20"/>
              </w:rPr>
            </w:pPr>
            <w:ins w:id="188" w:author="Eckhoff,Dirk" w:date="2020-10-16T15:44:00Z">
              <w:r w:rsidRPr="00944760">
                <w:rPr>
                  <w:bCs/>
                  <w:iCs/>
                  <w:snapToGrid w:val="0"/>
                  <w:sz w:val="20"/>
                  <w:szCs w:val="20"/>
                </w:rPr>
                <w:t>The 2012 IALA VTS Symposium recognised a compelling need to establish stand</w:t>
              </w:r>
              <w:r w:rsidRPr="00944760">
                <w:rPr>
                  <w:rFonts w:ascii="Cambria Math" w:hAnsi="Cambria Math" w:cs="Cambria Math"/>
                  <w:bCs/>
                  <w:iCs/>
                  <w:snapToGrid w:val="0"/>
                  <w:sz w:val="20"/>
                  <w:szCs w:val="20"/>
                </w:rPr>
                <w:t>‐</w:t>
              </w:r>
              <w:r w:rsidRPr="00944760">
                <w:rPr>
                  <w:bCs/>
                  <w:iCs/>
                  <w:snapToGrid w:val="0"/>
                  <w:sz w:val="20"/>
                  <w:szCs w:val="20"/>
                </w:rPr>
                <w:t>alone communication procedures for VTS to facilitate clear and unambiguous transfer of information.</w:t>
              </w:r>
            </w:ins>
          </w:p>
          <w:p w14:paraId="5913AFEE"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189" w:author="Eckhoff,Dirk" w:date="2020-10-16T15:44:00Z"/>
                <w:bCs/>
                <w:iCs/>
                <w:snapToGrid w:val="0"/>
                <w:sz w:val="20"/>
                <w:szCs w:val="20"/>
              </w:rPr>
            </w:pPr>
            <w:ins w:id="190" w:author="Eckhoff,Dirk" w:date="2020-10-16T15:44:00Z">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ins>
          </w:p>
        </w:tc>
      </w:tr>
      <w:tr w:rsidR="001C5478" w:rsidRPr="00696A73" w14:paraId="33689E97" w14:textId="77777777" w:rsidTr="001C5478">
        <w:trPr>
          <w:cantSplit/>
          <w:trHeight w:val="854"/>
          <w:ins w:id="191" w:author="Eckhoff,Dirk" w:date="2020-10-16T15:44:00Z"/>
        </w:trPr>
        <w:tc>
          <w:tcPr>
            <w:tcW w:w="2376" w:type="dxa"/>
          </w:tcPr>
          <w:p w14:paraId="3B4D9BBF"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2" w:author="Eckhoff,Dirk" w:date="2020-10-16T15:44:00Z"/>
                <w:b/>
                <w:bCs/>
                <w:iCs/>
                <w:noProof/>
                <w:snapToGrid w:val="0"/>
                <w:sz w:val="20"/>
                <w:szCs w:val="20"/>
              </w:rPr>
            </w:pPr>
            <w:ins w:id="193" w:author="Eckhoff,Dirk" w:date="2020-10-16T15:44:00Z">
              <w:r w:rsidRPr="00BF71F7">
                <w:rPr>
                  <w:b/>
                  <w:bCs/>
                  <w:iCs/>
                  <w:noProof/>
                  <w:snapToGrid w:val="0"/>
                  <w:sz w:val="20"/>
                  <w:szCs w:val="20"/>
                </w:rPr>
                <w:t>Strategic Alignment</w:t>
              </w:r>
            </w:ins>
          </w:p>
          <w:p w14:paraId="2B5CBA97" w14:textId="77777777" w:rsidR="001C5478" w:rsidRPr="00B47562"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194" w:author="Eckhoff,Dirk" w:date="2020-10-16T15:44:00Z"/>
                <w:bCs/>
                <w:i/>
                <w:iCs/>
                <w:snapToGrid w:val="0"/>
                <w:sz w:val="16"/>
                <w:szCs w:val="16"/>
              </w:rPr>
            </w:pPr>
            <w:ins w:id="195" w:author="Eckhoff,Dirk" w:date="2020-10-16T15:44:00Z">
              <w:r w:rsidRPr="00B47562">
                <w:rPr>
                  <w:bCs/>
                  <w:i/>
                  <w:iCs/>
                  <w:noProof/>
                  <w:snapToGrid w:val="0"/>
                  <w:sz w:val="16"/>
                  <w:szCs w:val="16"/>
                </w:rPr>
                <w:t>(See IALA Strategic Vision)</w:t>
              </w:r>
            </w:ins>
          </w:p>
        </w:tc>
        <w:tc>
          <w:tcPr>
            <w:tcW w:w="7230" w:type="dxa"/>
            <w:gridSpan w:val="3"/>
          </w:tcPr>
          <w:p w14:paraId="1F6F0248" w14:textId="77777777" w:rsidR="001C5478" w:rsidRDefault="001C5478" w:rsidP="001C5478">
            <w:pPr>
              <w:pStyle w:val="BodyText3"/>
              <w:spacing w:before="120"/>
              <w:ind w:left="0"/>
              <w:jc w:val="both"/>
              <w:rPr>
                <w:ins w:id="196" w:author="Eckhoff,Dirk" w:date="2020-10-16T15:44:00Z"/>
                <w:i w:val="0"/>
                <w:sz w:val="20"/>
              </w:rPr>
            </w:pPr>
            <w:ins w:id="197" w:author="Eckhoff,Dirk" w:date="2020-10-16T15:44:00Z">
              <w:r w:rsidRPr="00A11A2E">
                <w:rPr>
                  <w:b/>
                  <w:i w:val="0"/>
                  <w:sz w:val="20"/>
                </w:rPr>
                <w:t>Goal</w:t>
              </w:r>
              <w:r w:rsidRPr="00A11A2E">
                <w:rPr>
                  <w:i w:val="0"/>
                  <w:sz w:val="20"/>
                </w:rPr>
                <w:t xml:space="preserve"> </w:t>
              </w:r>
            </w:ins>
          </w:p>
          <w:p w14:paraId="00B74C51" w14:textId="77777777" w:rsidR="001C5478" w:rsidRDefault="001C5478" w:rsidP="001C5478">
            <w:pPr>
              <w:pStyle w:val="BodyText3"/>
              <w:spacing w:before="120"/>
              <w:ind w:left="0"/>
              <w:jc w:val="both"/>
              <w:rPr>
                <w:ins w:id="198" w:author="Eckhoff,Dirk" w:date="2020-10-16T15:44:00Z"/>
                <w:i w:val="0"/>
                <w:sz w:val="20"/>
              </w:rPr>
            </w:pPr>
            <w:ins w:id="199" w:author="Eckhoff,Dirk" w:date="2020-10-16T15:44:00Z">
              <w:r w:rsidRPr="00B47A0E">
                <w:rPr>
                  <w:i w:val="0"/>
                  <w:sz w:val="20"/>
                </w:rPr>
                <w:t xml:space="preserve">G1 – Marine Aids to Navigation are developed and harmonised through international cooperation and the provision of standards. </w:t>
              </w:r>
            </w:ins>
          </w:p>
          <w:p w14:paraId="12F76FD5" w14:textId="77777777" w:rsidR="001C5478" w:rsidRDefault="001C5478" w:rsidP="001C5478">
            <w:pPr>
              <w:pStyle w:val="BodyText3"/>
              <w:spacing w:before="120"/>
              <w:ind w:left="0"/>
              <w:jc w:val="both"/>
              <w:rPr>
                <w:ins w:id="200" w:author="Eckhoff,Dirk" w:date="2020-10-16T15:44:00Z"/>
                <w:b/>
                <w:i w:val="0"/>
                <w:sz w:val="20"/>
              </w:rPr>
            </w:pPr>
            <w:ins w:id="201" w:author="Eckhoff,Dirk" w:date="2020-10-16T15:44:00Z">
              <w:r w:rsidRPr="00A11A2E">
                <w:rPr>
                  <w:b/>
                  <w:i w:val="0"/>
                  <w:sz w:val="20"/>
                </w:rPr>
                <w:t>Strategy</w:t>
              </w:r>
            </w:ins>
          </w:p>
          <w:p w14:paraId="3989FEE5" w14:textId="77777777" w:rsidR="001C5478" w:rsidRPr="00B47A0E" w:rsidRDefault="001C5478" w:rsidP="001C5478">
            <w:pPr>
              <w:pStyle w:val="BodyText3"/>
              <w:spacing w:before="120"/>
              <w:ind w:left="0"/>
              <w:jc w:val="both"/>
              <w:rPr>
                <w:ins w:id="202" w:author="Eckhoff,Dirk" w:date="2020-10-16T15:44:00Z"/>
                <w:i w:val="0"/>
                <w:sz w:val="20"/>
              </w:rPr>
            </w:pPr>
            <w:ins w:id="203" w:author="Eckhoff,Dirk" w:date="2020-10-16T15:44:00Z">
              <w:r w:rsidRPr="00B47A0E">
                <w:rPr>
                  <w:i w:val="0"/>
                  <w:sz w:val="20"/>
                </w:rPr>
                <w:t>S1 - Develop standards suitable for direct citation by States, in areas deemed important by the General Assembly, and the related Recommendations and Guidelines.</w:t>
              </w:r>
            </w:ins>
          </w:p>
          <w:p w14:paraId="7E04653A"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4" w:author="Eckhoff,Dirk" w:date="2020-10-16T15:44:00Z"/>
                <w:bCs/>
                <w:iCs/>
                <w:snapToGrid w:val="0"/>
                <w:sz w:val="20"/>
                <w:szCs w:val="20"/>
              </w:rPr>
            </w:pPr>
            <w:ins w:id="205" w:author="Eckhoff,Dirk" w:date="2020-10-16T15:44:00Z">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ins>
          </w:p>
          <w:p w14:paraId="09AC55EA"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06" w:author="Eckhoff,Dirk" w:date="2020-10-16T15:44:00Z"/>
                <w:bCs/>
                <w:iCs/>
                <w:snapToGrid w:val="0"/>
                <w:sz w:val="20"/>
                <w:szCs w:val="20"/>
              </w:rPr>
            </w:pPr>
            <w:ins w:id="207" w:author="Eckhoff,Dirk" w:date="2020-10-16T15:44:00Z">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ins>
          </w:p>
        </w:tc>
      </w:tr>
      <w:tr w:rsidR="001C5478" w:rsidRPr="00CB4CEA" w14:paraId="2E6962FA" w14:textId="77777777" w:rsidTr="001C5478">
        <w:trPr>
          <w:cantSplit/>
          <w:trHeight w:val="615"/>
          <w:ins w:id="208" w:author="Eckhoff,Dirk" w:date="2020-10-16T15:44:00Z"/>
        </w:trPr>
        <w:tc>
          <w:tcPr>
            <w:tcW w:w="2376" w:type="dxa"/>
          </w:tcPr>
          <w:p w14:paraId="4F98E39E"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09" w:author="Eckhoff,Dirk" w:date="2020-10-16T15:44:00Z"/>
                <w:b/>
                <w:bCs/>
                <w:iCs/>
                <w:noProof/>
                <w:snapToGrid w:val="0"/>
                <w:sz w:val="20"/>
                <w:szCs w:val="20"/>
              </w:rPr>
            </w:pPr>
            <w:ins w:id="210" w:author="Eckhoff,Dirk" w:date="2020-10-16T15:44:00Z">
              <w:r w:rsidRPr="00BF71F7">
                <w:rPr>
                  <w:b/>
                  <w:bCs/>
                  <w:iCs/>
                  <w:noProof/>
                  <w:snapToGrid w:val="0"/>
                  <w:sz w:val="20"/>
                  <w:szCs w:val="20"/>
                </w:rPr>
                <w:lastRenderedPageBreak/>
                <w:t xml:space="preserve">Scope </w:t>
              </w:r>
              <w:r w:rsidRPr="00BF71F7">
                <w:rPr>
                  <w:b/>
                  <w:bCs/>
                  <w:iCs/>
                  <w:noProof/>
                  <w:snapToGrid w:val="0"/>
                  <w:sz w:val="20"/>
                  <w:szCs w:val="20"/>
                </w:rPr>
                <w:br/>
              </w:r>
            </w:ins>
          </w:p>
        </w:tc>
        <w:tc>
          <w:tcPr>
            <w:tcW w:w="7230" w:type="dxa"/>
            <w:gridSpan w:val="3"/>
          </w:tcPr>
          <w:p w14:paraId="3760F94B"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11" w:author="Eckhoff,Dirk" w:date="2020-10-16T15:44:00Z"/>
                <w:b/>
                <w:bCs/>
                <w:iCs/>
                <w:snapToGrid w:val="0"/>
                <w:sz w:val="20"/>
                <w:szCs w:val="20"/>
              </w:rPr>
            </w:pPr>
            <w:ins w:id="212" w:author="Eckhoff,Dirk" w:date="2020-10-16T15:44:00Z">
              <w:r w:rsidRPr="0083661F">
                <w:rPr>
                  <w:b/>
                  <w:bCs/>
                  <w:iCs/>
                  <w:snapToGrid w:val="0"/>
                  <w:sz w:val="20"/>
                  <w:szCs w:val="20"/>
                </w:rPr>
                <w:t>In Scope:</w:t>
              </w:r>
            </w:ins>
          </w:p>
          <w:p w14:paraId="1E48845F" w14:textId="77777777" w:rsidR="001C5478" w:rsidRDefault="001C5478" w:rsidP="001C5478">
            <w:pPr>
              <w:pStyle w:val="ListParagraph"/>
              <w:widowControl w:val="0"/>
              <w:numPr>
                <w:ilvl w:val="0"/>
                <w:numId w:val="9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ins w:id="213" w:author="Eckhoff,Dirk" w:date="2020-10-16T15:44:00Z"/>
                <w:bCs/>
                <w:iCs/>
                <w:snapToGrid w:val="0"/>
                <w:sz w:val="20"/>
                <w:szCs w:val="20"/>
              </w:rPr>
            </w:pPr>
            <w:ins w:id="214" w:author="Eckhoff,Dirk" w:date="2020-10-16T15:44:00Z">
              <w:r w:rsidRPr="00E866BB">
                <w:rPr>
                  <w:bCs/>
                  <w:iCs/>
                  <w:snapToGrid w:val="0"/>
                  <w:sz w:val="20"/>
                  <w:szCs w:val="20"/>
                </w:rPr>
                <w:t>A document that is practical, limited in length and user friendly.</w:t>
              </w:r>
            </w:ins>
          </w:p>
          <w:p w14:paraId="5F0AE6FC" w14:textId="77777777" w:rsidR="001C5478" w:rsidRDefault="001C5478" w:rsidP="001C5478">
            <w:pPr>
              <w:pStyle w:val="ListParagraph"/>
              <w:widowControl w:val="0"/>
              <w:numPr>
                <w:ilvl w:val="0"/>
                <w:numId w:val="9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ins w:id="215" w:author="Eckhoff,Dirk" w:date="2020-10-16T15:44:00Z"/>
                <w:bCs/>
                <w:iCs/>
                <w:snapToGrid w:val="0"/>
                <w:sz w:val="20"/>
                <w:szCs w:val="20"/>
              </w:rPr>
            </w:pPr>
            <w:ins w:id="216" w:author="Eckhoff,Dirk" w:date="2020-10-16T15:44:00Z">
              <w:r w:rsidRPr="00E866BB">
                <w:rPr>
                  <w:bCs/>
                  <w:iCs/>
                  <w:snapToGrid w:val="0"/>
                  <w:sz w:val="20"/>
                  <w:szCs w:val="20"/>
                </w:rPr>
                <w:t>The document should</w:t>
              </w:r>
              <w:r>
                <w:rPr>
                  <w:bCs/>
                  <w:iCs/>
                  <w:snapToGrid w:val="0"/>
                  <w:sz w:val="20"/>
                  <w:szCs w:val="20"/>
                </w:rPr>
                <w:t>:</w:t>
              </w:r>
            </w:ins>
          </w:p>
          <w:p w14:paraId="404C2D69" w14:textId="77777777" w:rsidR="001C5478" w:rsidRDefault="001C5478" w:rsidP="001C5478">
            <w:pPr>
              <w:pStyle w:val="ListParagraph"/>
              <w:widowControl w:val="0"/>
              <w:numPr>
                <w:ilvl w:val="1"/>
                <w:numId w:val="9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contextualSpacing w:val="0"/>
              <w:jc w:val="both"/>
              <w:rPr>
                <w:ins w:id="217" w:author="Eckhoff,Dirk" w:date="2020-10-16T15:44:00Z"/>
                <w:bCs/>
                <w:iCs/>
                <w:snapToGrid w:val="0"/>
                <w:sz w:val="20"/>
                <w:szCs w:val="20"/>
              </w:rPr>
            </w:pPr>
            <w:ins w:id="218" w:author="Eckhoff,Dirk" w:date="2020-10-16T15:44:00Z">
              <w:r>
                <w:rPr>
                  <w:bCs/>
                  <w:iCs/>
                  <w:snapToGrid w:val="0"/>
                  <w:sz w:val="20"/>
                  <w:szCs w:val="20"/>
                </w:rPr>
                <w:t>Provide the framework for adopting common phraseology in all communications.</w:t>
              </w:r>
            </w:ins>
          </w:p>
          <w:p w14:paraId="4576E325" w14:textId="77777777" w:rsidR="001C5478" w:rsidRDefault="001C5478" w:rsidP="001C5478">
            <w:pPr>
              <w:pStyle w:val="ListParagraph"/>
              <w:widowControl w:val="0"/>
              <w:numPr>
                <w:ilvl w:val="1"/>
                <w:numId w:val="9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contextualSpacing w:val="0"/>
              <w:jc w:val="both"/>
              <w:rPr>
                <w:ins w:id="219" w:author="Eckhoff,Dirk" w:date="2020-10-16T15:44:00Z"/>
                <w:bCs/>
                <w:iCs/>
                <w:snapToGrid w:val="0"/>
                <w:sz w:val="20"/>
                <w:szCs w:val="20"/>
              </w:rPr>
            </w:pPr>
            <w:ins w:id="220" w:author="Eckhoff,Dirk" w:date="2020-10-16T15:44:00Z">
              <w:r>
                <w:rPr>
                  <w:bCs/>
                  <w:iCs/>
                  <w:snapToGrid w:val="0"/>
                  <w:sz w:val="20"/>
                  <w:szCs w:val="20"/>
                </w:rPr>
                <w:t xml:space="preserve">Provide </w:t>
              </w:r>
              <w:r w:rsidRPr="007E3A7C">
                <w:rPr>
                  <w:bCs/>
                  <w:iCs/>
                  <w:snapToGrid w:val="0"/>
                  <w:sz w:val="20"/>
                  <w:szCs w:val="20"/>
                </w:rPr>
                <w:t xml:space="preserve">examples </w:t>
              </w:r>
              <w:r>
                <w:rPr>
                  <w:bCs/>
                  <w:iCs/>
                  <w:snapToGrid w:val="0"/>
                  <w:sz w:val="20"/>
                  <w:szCs w:val="20"/>
                </w:rPr>
                <w:t>of phraseology.  These should not be</w:t>
              </w:r>
              <w:r w:rsidRPr="007E3A7C">
                <w:rPr>
                  <w:bCs/>
                  <w:iCs/>
                  <w:snapToGrid w:val="0"/>
                  <w:sz w:val="20"/>
                  <w:szCs w:val="20"/>
                </w:rPr>
                <w:t xml:space="preserve"> exhaustive, but </w:t>
              </w:r>
              <w:r>
                <w:rPr>
                  <w:bCs/>
                  <w:iCs/>
                  <w:snapToGrid w:val="0"/>
                  <w:sz w:val="20"/>
                  <w:szCs w:val="20"/>
                </w:rPr>
                <w:t>simply</w:t>
              </w:r>
              <w:r w:rsidRPr="007E3A7C">
                <w:rPr>
                  <w:bCs/>
                  <w:iCs/>
                  <w:snapToGrid w:val="0"/>
                  <w:sz w:val="20"/>
                  <w:szCs w:val="20"/>
                </w:rPr>
                <w:t xml:space="preserve"> representative of phraseology in common use</w:t>
              </w:r>
              <w:r>
                <w:rPr>
                  <w:bCs/>
                  <w:iCs/>
                  <w:snapToGrid w:val="0"/>
                  <w:sz w:val="20"/>
                  <w:szCs w:val="20"/>
                </w:rPr>
                <w:t xml:space="preserve"> and for key situations</w:t>
              </w:r>
              <w:r w:rsidRPr="007E3A7C">
                <w:rPr>
                  <w:bCs/>
                  <w:iCs/>
                  <w:snapToGrid w:val="0"/>
                  <w:sz w:val="20"/>
                  <w:szCs w:val="20"/>
                </w:rPr>
                <w:t>.</w:t>
              </w:r>
            </w:ins>
          </w:p>
          <w:p w14:paraId="7CF4DFA6" w14:textId="77777777" w:rsidR="001C5478" w:rsidRDefault="001C5478" w:rsidP="001C5478">
            <w:pPr>
              <w:pStyle w:val="ListParagraph"/>
              <w:widowControl w:val="0"/>
              <w:numPr>
                <w:ilvl w:val="1"/>
                <w:numId w:val="9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4"/>
              <w:contextualSpacing w:val="0"/>
              <w:jc w:val="both"/>
              <w:rPr>
                <w:ins w:id="221" w:author="Eckhoff,Dirk" w:date="2020-10-16T15:44:00Z"/>
                <w:bCs/>
                <w:iCs/>
                <w:snapToGrid w:val="0"/>
                <w:sz w:val="20"/>
                <w:szCs w:val="20"/>
              </w:rPr>
            </w:pPr>
            <w:ins w:id="222" w:author="Eckhoff,Dirk" w:date="2020-10-16T15:44:00Z">
              <w:r>
                <w:rPr>
                  <w:bCs/>
                  <w:iCs/>
                  <w:snapToGrid w:val="0"/>
                  <w:sz w:val="20"/>
                  <w:szCs w:val="20"/>
                </w:rPr>
                <w:t>W</w:t>
              </w:r>
              <w:r w:rsidRPr="007E3A7C">
                <w:rPr>
                  <w:bCs/>
                  <w:iCs/>
                  <w:snapToGrid w:val="0"/>
                  <w:sz w:val="20"/>
                  <w:szCs w:val="20"/>
                </w:rPr>
                <w:t xml:space="preserve">here possible, be harmonised with other existing relevant documentation that provide communication guidance.  It will review and supplement the IMO SMCP VTS section.  </w:t>
              </w:r>
            </w:ins>
          </w:p>
          <w:p w14:paraId="5934E202" w14:textId="77777777" w:rsidR="001C5478" w:rsidRPr="00480907"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23" w:author="Eckhoff,Dirk" w:date="2020-10-16T15:44:00Z"/>
                <w:b/>
                <w:bCs/>
                <w:iCs/>
                <w:snapToGrid w:val="0"/>
                <w:sz w:val="20"/>
                <w:szCs w:val="20"/>
              </w:rPr>
            </w:pPr>
            <w:ins w:id="224" w:author="Eckhoff,Dirk" w:date="2020-10-16T15:44:00Z">
              <w:r w:rsidRPr="0083661F">
                <w:rPr>
                  <w:b/>
                  <w:bCs/>
                  <w:iCs/>
                  <w:snapToGrid w:val="0"/>
                  <w:sz w:val="20"/>
                  <w:szCs w:val="20"/>
                </w:rPr>
                <w:t>Out of scope:</w:t>
              </w:r>
            </w:ins>
          </w:p>
          <w:p w14:paraId="5CCF468F"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25" w:author="Eckhoff,Dirk" w:date="2020-10-16T15:44:00Z"/>
                <w:bCs/>
                <w:iCs/>
                <w:snapToGrid w:val="0"/>
                <w:sz w:val="20"/>
                <w:szCs w:val="20"/>
              </w:rPr>
            </w:pPr>
          </w:p>
          <w:p w14:paraId="16D2C201"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ns w:id="226" w:author="Eckhoff,Dirk" w:date="2020-10-16T15:44:00Z"/>
                <w:bCs/>
                <w:iCs/>
                <w:snapToGrid w:val="0"/>
                <w:sz w:val="20"/>
                <w:szCs w:val="20"/>
              </w:rPr>
            </w:pPr>
            <w:ins w:id="227" w:author="Eckhoff,Dirk" w:date="2020-10-16T15:44:00Z">
              <w:r w:rsidRPr="007710A0">
                <w:rPr>
                  <w:bCs/>
                  <w:i/>
                  <w:iCs/>
                  <w:noProof/>
                  <w:snapToGrid w:val="0"/>
                  <w:sz w:val="16"/>
                  <w:szCs w:val="16"/>
                </w:rPr>
                <w:t>(Describe key items that are in scope/out of scope)</w:t>
              </w:r>
            </w:ins>
          </w:p>
        </w:tc>
      </w:tr>
      <w:tr w:rsidR="001C5478" w:rsidRPr="00696A73" w14:paraId="62434226" w14:textId="77777777" w:rsidTr="001C5478">
        <w:trPr>
          <w:cantSplit/>
          <w:trHeight w:val="1399"/>
          <w:ins w:id="228" w:author="Eckhoff,Dirk" w:date="2020-10-16T15:44:00Z"/>
        </w:trPr>
        <w:tc>
          <w:tcPr>
            <w:tcW w:w="2376" w:type="dxa"/>
          </w:tcPr>
          <w:p w14:paraId="1C06D6A8"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29" w:author="Eckhoff,Dirk" w:date="2020-10-16T15:44:00Z"/>
                <w:b/>
                <w:bCs/>
                <w:iCs/>
                <w:snapToGrid w:val="0"/>
                <w:sz w:val="20"/>
                <w:szCs w:val="20"/>
              </w:rPr>
            </w:pPr>
            <w:ins w:id="230" w:author="Eckhoff,Dirk" w:date="2020-10-16T15:44:00Z">
              <w:r w:rsidRPr="00BF71F7">
                <w:rPr>
                  <w:b/>
                  <w:bCs/>
                  <w:iCs/>
                  <w:snapToGrid w:val="0"/>
                  <w:sz w:val="20"/>
                  <w:szCs w:val="20"/>
                </w:rPr>
                <w:t>Brief and concise description of the work to be undertaken and programme mile</w:t>
              </w:r>
              <w:r w:rsidRPr="00BF71F7">
                <w:rPr>
                  <w:b/>
                  <w:bCs/>
                  <w:iCs/>
                  <w:snapToGrid w:val="0"/>
                  <w:sz w:val="20"/>
                  <w:szCs w:val="20"/>
                </w:rPr>
                <w:softHyphen/>
                <w:t>stones (where appropriate).</w:t>
              </w:r>
            </w:ins>
          </w:p>
        </w:tc>
        <w:tc>
          <w:tcPr>
            <w:tcW w:w="7230" w:type="dxa"/>
            <w:gridSpan w:val="3"/>
          </w:tcPr>
          <w:p w14:paraId="4D65A999"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ns w:id="231" w:author="Eckhoff,Dirk" w:date="2020-10-16T15:44:00Z"/>
                <w:bCs/>
                <w:iCs/>
                <w:snapToGrid w:val="0"/>
                <w:sz w:val="20"/>
                <w:szCs w:val="20"/>
              </w:rPr>
            </w:pPr>
            <w:ins w:id="232" w:author="Eckhoff,Dirk" w:date="2020-10-16T15:44:00Z">
              <w:r w:rsidRPr="005F1C1E">
                <w:rPr>
                  <w:bCs/>
                  <w:iCs/>
                  <w:snapToGrid w:val="0"/>
                  <w:sz w:val="20"/>
                  <w:szCs w:val="20"/>
                </w:rPr>
                <w:t>Develop principles for VTS message construction</w:t>
              </w:r>
            </w:ins>
          </w:p>
          <w:p w14:paraId="50281FC2" w14:textId="77777777" w:rsidR="001C5478" w:rsidRPr="00496C4D"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ns w:id="233" w:author="Eckhoff,Dirk" w:date="2020-10-16T15:44:00Z"/>
                <w:bCs/>
                <w:iCs/>
                <w:snapToGrid w:val="0"/>
                <w:sz w:val="20"/>
                <w:szCs w:val="20"/>
              </w:rPr>
            </w:pPr>
            <w:ins w:id="234" w:author="Eckhoff,Dirk" w:date="2020-10-16T15:44:00Z">
              <w:r>
                <w:rPr>
                  <w:bCs/>
                  <w:iCs/>
                  <w:snapToGrid w:val="0"/>
                  <w:sz w:val="20"/>
                  <w:szCs w:val="20"/>
                </w:rPr>
                <w:t xml:space="preserve">Develop a framework for the adoption of </w:t>
              </w:r>
              <w:r w:rsidRPr="005F1C1E">
                <w:rPr>
                  <w:bCs/>
                  <w:iCs/>
                  <w:snapToGrid w:val="0"/>
                  <w:sz w:val="20"/>
                  <w:szCs w:val="20"/>
                </w:rPr>
                <w:t>common phraseology for clear and unambiguous communication.</w:t>
              </w:r>
            </w:ins>
          </w:p>
          <w:p w14:paraId="2E5732C4" w14:textId="77777777" w:rsidR="001C5478" w:rsidRPr="00405C2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35" w:author="Eckhoff,Dirk" w:date="2020-10-16T15:44:00Z"/>
                <w:bCs/>
                <w:iCs/>
                <w:snapToGrid w:val="0"/>
                <w:sz w:val="20"/>
                <w:szCs w:val="20"/>
              </w:rPr>
            </w:pPr>
            <w:ins w:id="236" w:author="Eckhoff,Dirk" w:date="2020-10-16T15:44:00Z">
              <w:r w:rsidRPr="00E866BB">
                <w:rPr>
                  <w:bCs/>
                  <w:iCs/>
                  <w:snapToGrid w:val="0"/>
                  <w:sz w:val="20"/>
                  <w:szCs w:val="20"/>
                </w:rPr>
                <w:t>It should also provide fresh advice that is not only coaching new VTS personnel but guards against complacency with more experienced operators.</w:t>
              </w:r>
            </w:ins>
          </w:p>
        </w:tc>
      </w:tr>
      <w:tr w:rsidR="001C5478" w:rsidRPr="00696A73" w14:paraId="2D022084" w14:textId="77777777" w:rsidTr="001C5478">
        <w:trPr>
          <w:cantSplit/>
          <w:trHeight w:val="659"/>
          <w:ins w:id="237" w:author="Eckhoff,Dirk" w:date="2020-10-16T15:44:00Z"/>
        </w:trPr>
        <w:tc>
          <w:tcPr>
            <w:tcW w:w="2376" w:type="dxa"/>
          </w:tcPr>
          <w:p w14:paraId="494D877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38" w:author="Eckhoff,Dirk" w:date="2020-10-16T15:44:00Z"/>
                <w:b/>
                <w:bCs/>
                <w:iCs/>
                <w:snapToGrid w:val="0"/>
                <w:sz w:val="20"/>
                <w:szCs w:val="20"/>
              </w:rPr>
            </w:pPr>
            <w:ins w:id="239" w:author="Eckhoff,Dirk" w:date="2020-10-16T15:44:00Z">
              <w:r w:rsidRPr="00BF71F7">
                <w:rPr>
                  <w:b/>
                  <w:bCs/>
                  <w:iCs/>
                  <w:snapToGrid w:val="0"/>
                  <w:sz w:val="20"/>
                  <w:szCs w:val="20"/>
                </w:rPr>
                <w:t>Expected numbers of sessions for completion</w:t>
              </w:r>
            </w:ins>
          </w:p>
        </w:tc>
        <w:tc>
          <w:tcPr>
            <w:tcW w:w="7230" w:type="dxa"/>
            <w:gridSpan w:val="3"/>
          </w:tcPr>
          <w:p w14:paraId="3E51D983" w14:textId="77777777" w:rsidR="001C5478" w:rsidRDefault="001C5478" w:rsidP="001C5478">
            <w:pPr>
              <w:pStyle w:val="BodyText3"/>
              <w:spacing w:before="120"/>
              <w:ind w:left="0"/>
              <w:jc w:val="both"/>
              <w:rPr>
                <w:ins w:id="240" w:author="Eckhoff,Dirk" w:date="2020-10-16T15:44:00Z"/>
                <w:sz w:val="20"/>
                <w:lang w:val="en-CA"/>
              </w:rPr>
            </w:pPr>
            <w:ins w:id="241" w:author="Eckhoff,Dirk" w:date="2020-10-16T15:44:00Z">
              <w:r>
                <w:rPr>
                  <w:sz w:val="20"/>
                  <w:lang w:val="en-CA"/>
                </w:rPr>
                <w:t>Session number:</w:t>
              </w:r>
            </w:ins>
          </w:p>
          <w:p w14:paraId="651239CC" w14:textId="77777777" w:rsidR="001C5478" w:rsidRDefault="001C5478" w:rsidP="001C5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ins w:id="242" w:author="Eckhoff,Dirk" w:date="2020-10-16T15:44:00Z"/>
                <w:sz w:val="20"/>
                <w:lang w:val="en-CA"/>
              </w:rPr>
            </w:pPr>
            <w:ins w:id="243" w:author="Eckhoff,Dirk" w:date="2020-10-16T15:44:00Z">
              <w:r w:rsidRPr="00341A16">
                <w:rPr>
                  <w:noProof/>
                  <w:sz w:val="20"/>
                  <w:lang w:eastAsia="en-GB"/>
                </w:rPr>
                <mc:AlternateContent>
                  <mc:Choice Requires="wps">
                    <w:drawing>
                      <wp:anchor distT="0" distB="0" distL="114300" distR="114300" simplePos="0" relativeHeight="251922432" behindDoc="0" locked="0" layoutInCell="1" allowOverlap="1" wp14:anchorId="7164FA05" wp14:editId="49D88B20">
                        <wp:simplePos x="0" y="0"/>
                        <wp:positionH relativeFrom="column">
                          <wp:posOffset>645160</wp:posOffset>
                        </wp:positionH>
                        <wp:positionV relativeFrom="paragraph">
                          <wp:posOffset>168910</wp:posOffset>
                        </wp:positionV>
                        <wp:extent cx="274320" cy="274320"/>
                        <wp:effectExtent l="8890" t="10160" r="12065" b="10795"/>
                        <wp:wrapNone/>
                        <wp:docPr id="455"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2C6E3B" w14:textId="77777777" w:rsidR="001C5478" w:rsidRPr="005F1945" w:rsidRDefault="001C5478" w:rsidP="001C5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4FA05" id="Rectangle 268" o:spid="_x0000_s1099" style="position:absolute;left:0;text-align:left;margin-left:50.8pt;margin-top:13.3pt;width:21.6pt;height:21.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ruVKw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Mxau5UrAgAAUgQAAA4AAAAAAAAAAAAAAAAALgIAAGRycy9l&#10;Mm9Eb2MueG1sUEsBAi0AFAAGAAgAAAAhAC9GjDXdAAAACQEAAA8AAAAAAAAAAAAAAAAAhQQAAGRy&#10;cy9kb3ducmV2LnhtbFBLBQYAAAAABAAEAPMAAACPBQAAAAA=&#10;">
                        <v:textbox>
                          <w:txbxContent>
                            <w:p w14:paraId="392C6E3B" w14:textId="77777777" w:rsidR="001C5478" w:rsidRPr="005F1945" w:rsidRDefault="001C5478" w:rsidP="001C5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21408" behindDoc="0" locked="0" layoutInCell="1" allowOverlap="1" wp14:anchorId="135E2777" wp14:editId="1E1CB5BB">
                        <wp:simplePos x="0" y="0"/>
                        <wp:positionH relativeFrom="column">
                          <wp:posOffset>1219200</wp:posOffset>
                        </wp:positionH>
                        <wp:positionV relativeFrom="paragraph">
                          <wp:posOffset>168910</wp:posOffset>
                        </wp:positionV>
                        <wp:extent cx="274320" cy="274320"/>
                        <wp:effectExtent l="0" t="0" r="11430" b="11430"/>
                        <wp:wrapNone/>
                        <wp:docPr id="456"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8D9AE8" w14:textId="77777777" w:rsidR="001C5478" w:rsidRDefault="001C5478" w:rsidP="001C547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E2777" id="Rectangle 269" o:spid="_x0000_s1100" style="position:absolute;left:0;text-align:left;margin-left:96pt;margin-top:13.3pt;width:21.6pt;height:21.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TaOGQKwIAAFIEAAAOAAAAAAAAAAAAAAAAAC4CAABkcnMv&#10;ZTJvRG9jLnhtbFBLAQItABQABgAIAAAAIQDP0zhp3gAAAAkBAAAPAAAAAAAAAAAAAAAAAIUEAABk&#10;cnMvZG93bnJldi54bWxQSwUGAAAAAAQABADzAAAAkAUAAAAA&#10;">
                        <v:textbox>
                          <w:txbxContent>
                            <w:p w14:paraId="788D9AE8" w14:textId="77777777" w:rsidR="001C5478" w:rsidRDefault="001C5478" w:rsidP="001C5478">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920384" behindDoc="0" locked="0" layoutInCell="1" allowOverlap="1" wp14:anchorId="4E7494EF" wp14:editId="69827208">
                        <wp:simplePos x="0" y="0"/>
                        <wp:positionH relativeFrom="column">
                          <wp:posOffset>1793240</wp:posOffset>
                        </wp:positionH>
                        <wp:positionV relativeFrom="paragraph">
                          <wp:posOffset>168910</wp:posOffset>
                        </wp:positionV>
                        <wp:extent cx="274320" cy="274320"/>
                        <wp:effectExtent l="0" t="0" r="11430" b="11430"/>
                        <wp:wrapNone/>
                        <wp:docPr id="457"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7CAF70" w14:textId="77777777" w:rsidR="001C5478" w:rsidRDefault="001C5478" w:rsidP="001C5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494EF" id="Rectangle 270" o:spid="_x0000_s1101" style="position:absolute;left:0;text-align:left;margin-left:141.2pt;margin-top:13.3pt;width:21.6pt;height:21.6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76LlUCkCAABSBAAADgAAAAAAAAAAAAAAAAAuAgAAZHJzL2Uy&#10;b0RvYy54bWxQSwECLQAUAAYACAAAACEAEuX8O94AAAAJAQAADwAAAAAAAAAAAAAAAACDBAAAZHJz&#10;L2Rvd25yZXYueG1sUEsFBgAAAAAEAAQA8wAAAI4FAAAAAA==&#10;">
                        <v:textbox>
                          <w:txbxContent>
                            <w:p w14:paraId="6B7CAF70" w14:textId="77777777" w:rsidR="001C5478" w:rsidRDefault="001C5478" w:rsidP="001C5478">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919360" behindDoc="0" locked="0" layoutInCell="1" allowOverlap="1" wp14:anchorId="4C5D9B9C" wp14:editId="3E278F6E">
                        <wp:simplePos x="0" y="0"/>
                        <wp:positionH relativeFrom="column">
                          <wp:posOffset>2399665</wp:posOffset>
                        </wp:positionH>
                        <wp:positionV relativeFrom="paragraph">
                          <wp:posOffset>168910</wp:posOffset>
                        </wp:positionV>
                        <wp:extent cx="274320" cy="274320"/>
                        <wp:effectExtent l="0" t="0" r="11430" b="11430"/>
                        <wp:wrapNone/>
                        <wp:docPr id="458"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6350F4" w14:textId="2BF09617" w:rsidR="001C5478" w:rsidRPr="007B24B8" w:rsidRDefault="007B24B8" w:rsidP="001C5478">
                                    <w:pPr>
                                      <w:jc w:val="center"/>
                                      <w:rPr>
                                        <w:lang w:val="de-DE"/>
                                        <w:rPrChange w:id="244" w:author="Eckhoff,Dirk" w:date="2020-10-16T16:17:00Z">
                                          <w:rPr/>
                                        </w:rPrChange>
                                      </w:rPr>
                                    </w:pPr>
                                    <w:ins w:id="245" w:author="Eckhoff,Dirk" w:date="2020-10-16T16:17: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D9B9C" id="Rectangle 271" o:spid="_x0000_s1102" style="position:absolute;left:0;text-align:left;margin-left:188.95pt;margin-top:13.3pt;width:21.6pt;height:21.6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MmLyWKgIAAFIEAAAOAAAAAAAAAAAAAAAAAC4CAABkcnMv&#10;ZTJvRG9jLnhtbFBLAQItABQABgAIAAAAIQAbfuOX3wAAAAkBAAAPAAAAAAAAAAAAAAAAAIQEAABk&#10;cnMvZG93bnJldi54bWxQSwUGAAAAAAQABADzAAAAkAUAAAAA&#10;">
                        <v:textbox>
                          <w:txbxContent>
                            <w:p w14:paraId="296350F4" w14:textId="2BF09617" w:rsidR="001C5478" w:rsidRPr="007B24B8" w:rsidRDefault="007B24B8" w:rsidP="001C5478">
                              <w:pPr>
                                <w:jc w:val="center"/>
                                <w:rPr>
                                  <w:lang w:val="de-DE"/>
                                  <w:rPrChange w:id="246" w:author="Eckhoff,Dirk" w:date="2020-10-16T16:17:00Z">
                                    <w:rPr/>
                                  </w:rPrChange>
                                </w:rPr>
                              </w:pPr>
                              <w:ins w:id="247" w:author="Eckhoff,Dirk" w:date="2020-10-16T16:17: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918336" behindDoc="0" locked="0" layoutInCell="1" allowOverlap="1" wp14:anchorId="0EB64E0C" wp14:editId="53CB1A0F">
                        <wp:simplePos x="0" y="0"/>
                        <wp:positionH relativeFrom="column">
                          <wp:posOffset>3072130</wp:posOffset>
                        </wp:positionH>
                        <wp:positionV relativeFrom="paragraph">
                          <wp:posOffset>168910</wp:posOffset>
                        </wp:positionV>
                        <wp:extent cx="274320" cy="274320"/>
                        <wp:effectExtent l="0" t="0" r="11430" b="11430"/>
                        <wp:wrapNone/>
                        <wp:docPr id="459"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033354" w14:textId="31B39AF3" w:rsidR="007B24B8" w:rsidRPr="007B24B8" w:rsidRDefault="007B24B8">
                                    <w:pPr>
                                      <w:jc w:val="center"/>
                                      <w:rPr>
                                        <w:lang w:val="de-DE"/>
                                        <w:rPrChange w:id="248" w:author="Eckhoff,Dirk" w:date="2020-10-16T16:17:00Z">
                                          <w:rPr/>
                                        </w:rPrChange>
                                      </w:rPr>
                                      <w:pPrChange w:id="249" w:author="Eckhoff,Dirk" w:date="2020-10-16T16:17:00Z">
                                        <w:pPr/>
                                      </w:pPrChange>
                                    </w:pPr>
                                    <w:ins w:id="250" w:author="Eckhoff,Dirk" w:date="2020-10-16T16:17: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B64E0C" id="Rectangle 272" o:spid="_x0000_s1103" style="position:absolute;left:0;text-align:left;margin-left:241.9pt;margin-top:13.3pt;width:21.6pt;height:21.6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P9nKg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8tP9nKgIAAFIEAAAOAAAAAAAAAAAAAAAAAC4CAABkcnMv&#10;ZTJvRG9jLnhtbFBLAQItABQABgAIAAAAIQBVOe0g3wAAAAkBAAAPAAAAAAAAAAAAAAAAAIQEAABk&#10;cnMvZG93bnJldi54bWxQSwUGAAAAAAQABADzAAAAkAUAAAAA&#10;">
                        <v:textbox>
                          <w:txbxContent>
                            <w:p w14:paraId="61033354" w14:textId="31B39AF3" w:rsidR="007B24B8" w:rsidRPr="007B24B8" w:rsidRDefault="007B24B8">
                              <w:pPr>
                                <w:jc w:val="center"/>
                                <w:rPr>
                                  <w:lang w:val="de-DE"/>
                                  <w:rPrChange w:id="251" w:author="Eckhoff,Dirk" w:date="2020-10-16T16:17:00Z">
                                    <w:rPr/>
                                  </w:rPrChange>
                                </w:rPr>
                                <w:pPrChange w:id="252" w:author="Eckhoff,Dirk" w:date="2020-10-16T16:17:00Z">
                                  <w:pPr/>
                                </w:pPrChange>
                              </w:pPr>
                              <w:ins w:id="253" w:author="Eckhoff,Dirk" w:date="2020-10-16T16:17: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917312" behindDoc="0" locked="0" layoutInCell="1" allowOverlap="1" wp14:anchorId="6FE7032D" wp14:editId="0C71BDCE">
                        <wp:simplePos x="0" y="0"/>
                        <wp:positionH relativeFrom="column">
                          <wp:posOffset>3834765</wp:posOffset>
                        </wp:positionH>
                        <wp:positionV relativeFrom="paragraph">
                          <wp:posOffset>168910</wp:posOffset>
                        </wp:positionV>
                        <wp:extent cx="274320" cy="274320"/>
                        <wp:effectExtent l="7620" t="10160" r="13335" b="10795"/>
                        <wp:wrapNone/>
                        <wp:docPr id="460"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43126" id="Rectangle 273" o:spid="_x0000_s1026" style="position:absolute;margin-left:301.95pt;margin-top:13.3pt;width:21.6pt;height:21.6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mh87R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23456" behindDoc="0" locked="0" layoutInCell="1" allowOverlap="1" wp14:anchorId="028B33F9" wp14:editId="31558A69">
                        <wp:simplePos x="0" y="0"/>
                        <wp:positionH relativeFrom="column">
                          <wp:posOffset>31750</wp:posOffset>
                        </wp:positionH>
                        <wp:positionV relativeFrom="paragraph">
                          <wp:posOffset>168910</wp:posOffset>
                        </wp:positionV>
                        <wp:extent cx="274320" cy="274320"/>
                        <wp:effectExtent l="5080" t="10160" r="6350" b="10795"/>
                        <wp:wrapNone/>
                        <wp:docPr id="461"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255E74" w14:textId="77777777" w:rsidR="001C5478" w:rsidRPr="005F1945" w:rsidRDefault="001C5478" w:rsidP="001C5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B33F9" id="Rectangle 274" o:spid="_x0000_s1104" style="position:absolute;left:0;text-align:left;margin-left:2.5pt;margin-top:13.3pt;width:21.6pt;height:21.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O9VP14pAgAAUgQAAA4AAAAAAAAAAAAAAAAALgIAAGRycy9lMm9E&#10;b2MueG1sUEsBAi0AFAAGAAgAAAAhAFO2BG3cAAAABgEAAA8AAAAAAAAAAAAAAAAAgwQAAGRycy9k&#10;b3ducmV2LnhtbFBLBQYAAAAABAAEAPMAAACMBQAAAAA=&#10;">
                        <v:textbox>
                          <w:txbxContent>
                            <w:p w14:paraId="62255E74" w14:textId="77777777" w:rsidR="001C5478" w:rsidRPr="005F1945" w:rsidRDefault="001C5478" w:rsidP="001C5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ins>
          </w:p>
          <w:p w14:paraId="074044B1"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54" w:author="Eckhoff,Dirk" w:date="2020-10-16T15:44:00Z"/>
                <w:bCs/>
                <w:iCs/>
                <w:snapToGrid w:val="0"/>
                <w:sz w:val="20"/>
                <w:szCs w:val="20"/>
                <w:lang w:val="en-CA"/>
              </w:rPr>
            </w:pPr>
          </w:p>
          <w:p w14:paraId="4797FE43" w14:textId="77777777" w:rsidR="001C5478" w:rsidRPr="005010D1"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55" w:author="Eckhoff,Dirk" w:date="2020-10-16T15:44:00Z"/>
                <w:bCs/>
                <w:iCs/>
                <w:snapToGrid w:val="0"/>
                <w:sz w:val="20"/>
                <w:szCs w:val="20"/>
                <w:lang w:val="en-CA"/>
              </w:rPr>
            </w:pPr>
          </w:p>
        </w:tc>
      </w:tr>
      <w:tr w:rsidR="001C5478" w:rsidRPr="00696A73" w14:paraId="13C4B9A8" w14:textId="77777777" w:rsidTr="001C5478">
        <w:trPr>
          <w:cantSplit/>
          <w:trHeight w:val="342"/>
          <w:ins w:id="256" w:author="Eckhoff,Dirk" w:date="2020-10-16T15:44:00Z"/>
        </w:trPr>
        <w:tc>
          <w:tcPr>
            <w:tcW w:w="2376" w:type="dxa"/>
            <w:shd w:val="clear" w:color="auto" w:fill="DDD9C3" w:themeFill="background2" w:themeFillShade="E6"/>
          </w:tcPr>
          <w:p w14:paraId="45A62911" w14:textId="77777777" w:rsidR="001C5478"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57" w:author="Eckhoff,Dirk" w:date="2020-10-16T15:44:00Z"/>
                <w:b/>
                <w:bCs/>
                <w:iCs/>
                <w:snapToGrid w:val="0"/>
                <w:sz w:val="20"/>
                <w:szCs w:val="20"/>
              </w:rPr>
            </w:pPr>
            <w:ins w:id="258" w:author="Eckhoff,Dirk" w:date="2020-10-16T15:44:00Z">
              <w:r>
                <w:rPr>
                  <w:b/>
                  <w:bCs/>
                  <w:iCs/>
                  <w:snapToGrid w:val="0"/>
                  <w:sz w:val="20"/>
                  <w:szCs w:val="20"/>
                </w:rPr>
                <w:t>Committee notes</w:t>
              </w:r>
            </w:ins>
          </w:p>
        </w:tc>
        <w:tc>
          <w:tcPr>
            <w:tcW w:w="2410" w:type="dxa"/>
            <w:shd w:val="clear" w:color="auto" w:fill="DDD9C3" w:themeFill="background2" w:themeFillShade="E6"/>
          </w:tcPr>
          <w:p w14:paraId="12824519"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59" w:author="Eckhoff,Dirk" w:date="2020-10-16T15:44:00Z"/>
                <w:b/>
                <w:bCs/>
                <w:iCs/>
                <w:snapToGrid w:val="0"/>
                <w:sz w:val="20"/>
                <w:szCs w:val="20"/>
              </w:rPr>
            </w:pPr>
            <w:ins w:id="260" w:author="Eckhoff,Dirk" w:date="2020-10-16T15:44:00Z">
              <w:r>
                <w:rPr>
                  <w:b/>
                  <w:bCs/>
                  <w:iCs/>
                  <w:snapToGrid w:val="0"/>
                  <w:sz w:val="20"/>
                  <w:szCs w:val="20"/>
                </w:rPr>
                <w:t>Origins</w:t>
              </w:r>
            </w:ins>
          </w:p>
        </w:tc>
        <w:tc>
          <w:tcPr>
            <w:tcW w:w="4820" w:type="dxa"/>
            <w:gridSpan w:val="2"/>
            <w:shd w:val="clear" w:color="auto" w:fill="DDD9C3" w:themeFill="background2" w:themeFillShade="E6"/>
          </w:tcPr>
          <w:p w14:paraId="2AA19458" w14:textId="77777777" w:rsidR="001C5478" w:rsidRPr="00BA25D5" w:rsidRDefault="001C5478" w:rsidP="001C5478">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ins w:id="261" w:author="Eckhoff,Dirk" w:date="2020-10-16T15:44:00Z"/>
                <w:bCs/>
                <w:iCs/>
                <w:snapToGrid w:val="0"/>
                <w:sz w:val="20"/>
                <w:szCs w:val="20"/>
              </w:rPr>
            </w:pPr>
            <w:ins w:id="262" w:author="Eckhoff,Dirk" w:date="2020-10-16T15:44:00Z">
              <w:r w:rsidRPr="00586A12">
                <w:rPr>
                  <w:bCs/>
                  <w:iCs/>
                  <w:snapToGrid w:val="0"/>
                  <w:sz w:val="20"/>
                  <w:szCs w:val="20"/>
                </w:rPr>
                <w:t>201</w:t>
              </w:r>
              <w:r>
                <w:rPr>
                  <w:bCs/>
                  <w:iCs/>
                  <w:snapToGrid w:val="0"/>
                  <w:sz w:val="20"/>
                  <w:szCs w:val="20"/>
                </w:rPr>
                <w:t>8</w:t>
              </w:r>
              <w:r w:rsidRPr="00586A12">
                <w:rPr>
                  <w:bCs/>
                  <w:iCs/>
                  <w:snapToGrid w:val="0"/>
                  <w:sz w:val="20"/>
                  <w:szCs w:val="20"/>
                </w:rPr>
                <w:t>-</w:t>
              </w:r>
              <w:r>
                <w:rPr>
                  <w:bCs/>
                  <w:iCs/>
                  <w:snapToGrid w:val="0"/>
                  <w:sz w:val="20"/>
                  <w:szCs w:val="20"/>
                </w:rPr>
                <w:t>22</w:t>
              </w:r>
              <w:r w:rsidRPr="00586A12">
                <w:rPr>
                  <w:bCs/>
                  <w:iCs/>
                  <w:snapToGrid w:val="0"/>
                  <w:sz w:val="20"/>
                  <w:szCs w:val="20"/>
                </w:rPr>
                <w:t xml:space="preserve"> Work Programme</w:t>
              </w:r>
            </w:ins>
          </w:p>
        </w:tc>
      </w:tr>
      <w:tr w:rsidR="001C5478" w:rsidRPr="00696A73" w14:paraId="0FF033D0" w14:textId="77777777" w:rsidTr="001C5478">
        <w:trPr>
          <w:cantSplit/>
          <w:trHeight w:val="342"/>
          <w:ins w:id="263" w:author="Eckhoff,Dirk" w:date="2020-10-16T15:44:00Z"/>
        </w:trPr>
        <w:tc>
          <w:tcPr>
            <w:tcW w:w="2376" w:type="dxa"/>
            <w:vMerge w:val="restart"/>
            <w:shd w:val="clear" w:color="auto" w:fill="DDD9C3" w:themeFill="background2" w:themeFillShade="E6"/>
          </w:tcPr>
          <w:p w14:paraId="7D1312A8"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264" w:author="Eckhoff,Dirk" w:date="2020-10-16T15:44:00Z"/>
                <w:b/>
                <w:bCs/>
                <w:iCs/>
                <w:snapToGrid w:val="0"/>
                <w:sz w:val="20"/>
                <w:szCs w:val="20"/>
              </w:rPr>
            </w:pPr>
          </w:p>
        </w:tc>
        <w:tc>
          <w:tcPr>
            <w:tcW w:w="2410" w:type="dxa"/>
            <w:shd w:val="clear" w:color="auto" w:fill="DDD9C3" w:themeFill="background2" w:themeFillShade="E6"/>
          </w:tcPr>
          <w:p w14:paraId="5FBFB2D0"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65" w:author="Eckhoff,Dirk" w:date="2020-10-16T15:44:00Z"/>
                <w:b/>
                <w:bCs/>
                <w:iCs/>
                <w:snapToGrid w:val="0"/>
                <w:sz w:val="20"/>
                <w:szCs w:val="20"/>
              </w:rPr>
            </w:pPr>
            <w:ins w:id="266" w:author="Eckhoff,Dirk" w:date="2020-10-16T15:44:00Z">
              <w:r>
                <w:rPr>
                  <w:b/>
                  <w:bCs/>
                  <w:iCs/>
                  <w:snapToGrid w:val="0"/>
                  <w:sz w:val="20"/>
                  <w:szCs w:val="20"/>
                </w:rPr>
                <w:t>Agreed by session</w:t>
              </w:r>
            </w:ins>
          </w:p>
        </w:tc>
        <w:tc>
          <w:tcPr>
            <w:tcW w:w="2268" w:type="dxa"/>
            <w:shd w:val="clear" w:color="auto" w:fill="DDD9C3" w:themeFill="background2" w:themeFillShade="E6"/>
          </w:tcPr>
          <w:p w14:paraId="583BB219"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67" w:author="Eckhoff,Dirk" w:date="2020-10-16T15:44:00Z"/>
                <w:b/>
                <w:bCs/>
                <w:iCs/>
                <w:snapToGrid w:val="0"/>
                <w:sz w:val="20"/>
                <w:szCs w:val="20"/>
              </w:rPr>
            </w:pPr>
            <w:ins w:id="268" w:author="Eckhoff,Dirk" w:date="2020-10-16T15:44:00Z">
              <w:r>
                <w:rPr>
                  <w:b/>
                  <w:bCs/>
                  <w:iCs/>
                  <w:snapToGrid w:val="0"/>
                  <w:sz w:val="20"/>
                  <w:szCs w:val="20"/>
                </w:rPr>
                <w:t>TD#</w:t>
              </w:r>
            </w:ins>
          </w:p>
        </w:tc>
        <w:tc>
          <w:tcPr>
            <w:tcW w:w="2552" w:type="dxa"/>
            <w:shd w:val="clear" w:color="auto" w:fill="DDD9C3" w:themeFill="background2" w:themeFillShade="E6"/>
          </w:tcPr>
          <w:p w14:paraId="052C4F70"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69" w:author="Eckhoff,Dirk" w:date="2020-10-16T15:44:00Z"/>
                <w:b/>
                <w:bCs/>
                <w:iCs/>
                <w:snapToGrid w:val="0"/>
                <w:sz w:val="20"/>
                <w:szCs w:val="20"/>
              </w:rPr>
            </w:pPr>
            <w:ins w:id="270" w:author="Eckhoff,Dirk" w:date="2020-10-16T15:44:00Z">
              <w:r>
                <w:rPr>
                  <w:b/>
                  <w:bCs/>
                  <w:iCs/>
                  <w:snapToGrid w:val="0"/>
                  <w:sz w:val="20"/>
                  <w:szCs w:val="20"/>
                </w:rPr>
                <w:t>Comments</w:t>
              </w:r>
            </w:ins>
          </w:p>
        </w:tc>
      </w:tr>
      <w:tr w:rsidR="001C5478" w:rsidRPr="00696A73" w14:paraId="42AAAB29" w14:textId="77777777" w:rsidTr="001C5478">
        <w:trPr>
          <w:cantSplit/>
          <w:trHeight w:val="489"/>
          <w:ins w:id="271" w:author="Eckhoff,Dirk" w:date="2020-10-16T15:44:00Z"/>
        </w:trPr>
        <w:tc>
          <w:tcPr>
            <w:tcW w:w="2376" w:type="dxa"/>
            <w:vMerge/>
            <w:shd w:val="clear" w:color="auto" w:fill="DDD9C3" w:themeFill="background2" w:themeFillShade="E6"/>
          </w:tcPr>
          <w:p w14:paraId="0D0067EA"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272" w:author="Eckhoff,Dirk" w:date="2020-10-16T15:44:00Z"/>
                <w:bCs/>
                <w:iCs/>
                <w:snapToGrid w:val="0"/>
                <w:sz w:val="20"/>
                <w:szCs w:val="20"/>
              </w:rPr>
            </w:pPr>
          </w:p>
        </w:tc>
        <w:tc>
          <w:tcPr>
            <w:tcW w:w="2410" w:type="dxa"/>
            <w:shd w:val="clear" w:color="auto" w:fill="DDD9C3" w:themeFill="background2" w:themeFillShade="E6"/>
          </w:tcPr>
          <w:p w14:paraId="639F3C12"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73" w:author="Eckhoff,Dirk" w:date="2020-10-16T15:44:00Z"/>
                <w:bCs/>
                <w:iCs/>
                <w:snapToGrid w:val="0"/>
                <w:sz w:val="20"/>
                <w:szCs w:val="20"/>
              </w:rPr>
            </w:pPr>
            <w:ins w:id="274" w:author="Eckhoff,Dirk" w:date="2020-10-16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6ED063FD"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75" w:author="Eckhoff,Dirk" w:date="2020-10-16T15:44:00Z"/>
                <w:bCs/>
                <w:iCs/>
                <w:snapToGrid w:val="0"/>
                <w:sz w:val="20"/>
                <w:szCs w:val="20"/>
              </w:rPr>
            </w:pPr>
            <w:ins w:id="276" w:author="Eckhoff,Dirk" w:date="2020-10-16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ins>
          </w:p>
        </w:tc>
        <w:tc>
          <w:tcPr>
            <w:tcW w:w="2552" w:type="dxa"/>
            <w:shd w:val="clear" w:color="auto" w:fill="DDD9C3" w:themeFill="background2" w:themeFillShade="E6"/>
          </w:tcPr>
          <w:p w14:paraId="4B98DEDD"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77" w:author="Eckhoff,Dirk" w:date="2020-10-16T15:44:00Z"/>
                <w:bCs/>
                <w:iCs/>
                <w:snapToGrid w:val="0"/>
                <w:sz w:val="20"/>
                <w:szCs w:val="20"/>
              </w:rPr>
            </w:pPr>
            <w:ins w:id="278" w:author="Eckhoff,Dirk" w:date="2020-10-16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ins>
          </w:p>
        </w:tc>
      </w:tr>
      <w:tr w:rsidR="001C5478" w:rsidRPr="00696A73" w14:paraId="30B1525A" w14:textId="77777777" w:rsidTr="001C5478">
        <w:trPr>
          <w:cantSplit/>
          <w:trHeight w:val="489"/>
          <w:ins w:id="279" w:author="Eckhoff,Dirk" w:date="2020-10-16T15:44:00Z"/>
        </w:trPr>
        <w:tc>
          <w:tcPr>
            <w:tcW w:w="2376" w:type="dxa"/>
            <w:shd w:val="clear" w:color="auto" w:fill="DDD9C3" w:themeFill="background2" w:themeFillShade="E6"/>
          </w:tcPr>
          <w:p w14:paraId="28752CCC"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280" w:author="Eckhoff,Dirk" w:date="2020-10-16T15:44:00Z"/>
                <w:bCs/>
                <w:iCs/>
                <w:snapToGrid w:val="0"/>
                <w:sz w:val="20"/>
                <w:szCs w:val="20"/>
              </w:rPr>
            </w:pPr>
          </w:p>
        </w:tc>
        <w:tc>
          <w:tcPr>
            <w:tcW w:w="2410" w:type="dxa"/>
            <w:shd w:val="clear" w:color="auto" w:fill="DDD9C3" w:themeFill="background2" w:themeFillShade="E6"/>
          </w:tcPr>
          <w:p w14:paraId="32444CFA" w14:textId="77777777" w:rsidR="001C5478" w:rsidRPr="001C62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81" w:author="Eckhoff,Dirk" w:date="2020-10-16T15:44:00Z"/>
                <w:b/>
                <w:bCs/>
                <w:iCs/>
                <w:snapToGrid w:val="0"/>
                <w:sz w:val="20"/>
                <w:szCs w:val="20"/>
              </w:rPr>
            </w:pPr>
            <w:ins w:id="282" w:author="Eckhoff,Dirk" w:date="2020-10-16T15:44:00Z">
              <w:r w:rsidRPr="001C6236">
                <w:rPr>
                  <w:b/>
                  <w:bCs/>
                  <w:iCs/>
                  <w:snapToGrid w:val="0"/>
                  <w:sz w:val="20"/>
                  <w:szCs w:val="20"/>
                </w:rPr>
                <w:t>Approved by Council</w:t>
              </w:r>
            </w:ins>
          </w:p>
        </w:tc>
        <w:tc>
          <w:tcPr>
            <w:tcW w:w="2268" w:type="dxa"/>
            <w:shd w:val="clear" w:color="auto" w:fill="DDD9C3" w:themeFill="background2" w:themeFillShade="E6"/>
          </w:tcPr>
          <w:p w14:paraId="0149D583"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83" w:author="Eckhoff,Dirk" w:date="2020-10-16T15:44:00Z"/>
                <w:bCs/>
                <w:iCs/>
                <w:snapToGrid w:val="0"/>
                <w:sz w:val="20"/>
                <w:szCs w:val="20"/>
              </w:rPr>
            </w:pPr>
            <w:ins w:id="284" w:author="Eckhoff,Dirk" w:date="2020-10-16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ins>
          </w:p>
        </w:tc>
        <w:tc>
          <w:tcPr>
            <w:tcW w:w="2552" w:type="dxa"/>
            <w:shd w:val="clear" w:color="auto" w:fill="DDD9C3" w:themeFill="background2" w:themeFillShade="E6"/>
          </w:tcPr>
          <w:p w14:paraId="0890A908"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85" w:author="Eckhoff,Dirk" w:date="2020-10-16T15:44:00Z"/>
                <w:bCs/>
                <w:iCs/>
                <w:snapToGrid w:val="0"/>
                <w:sz w:val="20"/>
                <w:szCs w:val="20"/>
              </w:rPr>
            </w:pPr>
            <w:ins w:id="286" w:author="Eckhoff,Dirk" w:date="2020-10-16T15:44: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ins>
          </w:p>
        </w:tc>
      </w:tr>
      <w:tr w:rsidR="001C5478" w:rsidRPr="00696A73" w14:paraId="26579C26" w14:textId="77777777" w:rsidTr="001C5478">
        <w:trPr>
          <w:cantSplit/>
          <w:trHeight w:val="489"/>
          <w:ins w:id="287" w:author="Eckhoff,Dirk" w:date="2020-10-16T15:44:00Z"/>
        </w:trPr>
        <w:tc>
          <w:tcPr>
            <w:tcW w:w="2376" w:type="dxa"/>
            <w:shd w:val="clear" w:color="auto" w:fill="DDD9C3" w:themeFill="background2" w:themeFillShade="E6"/>
          </w:tcPr>
          <w:p w14:paraId="1DB11FC0"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288" w:author="Eckhoff,Dirk" w:date="2020-10-16T15:44:00Z"/>
                <w:bCs/>
                <w:iCs/>
                <w:snapToGrid w:val="0"/>
                <w:sz w:val="20"/>
                <w:szCs w:val="20"/>
              </w:rPr>
            </w:pPr>
          </w:p>
        </w:tc>
        <w:tc>
          <w:tcPr>
            <w:tcW w:w="2410" w:type="dxa"/>
            <w:shd w:val="clear" w:color="auto" w:fill="DDD9C3" w:themeFill="background2" w:themeFillShade="E6"/>
          </w:tcPr>
          <w:p w14:paraId="2F1BCACD" w14:textId="77777777" w:rsidR="001C5478" w:rsidRPr="001C62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289" w:author="Eckhoff,Dirk" w:date="2020-10-16T15:44:00Z"/>
                <w:b/>
                <w:bCs/>
                <w:iCs/>
                <w:snapToGrid w:val="0"/>
                <w:sz w:val="20"/>
                <w:szCs w:val="20"/>
              </w:rPr>
            </w:pPr>
            <w:ins w:id="290" w:author="Eckhoff,Dirk" w:date="2020-10-16T15:44:00Z">
              <w:r>
                <w:rPr>
                  <w:b/>
                  <w:bCs/>
                  <w:iCs/>
                  <w:snapToGrid w:val="0"/>
                  <w:sz w:val="20"/>
                  <w:szCs w:val="20"/>
                </w:rPr>
                <w:t>Revision Notes:</w:t>
              </w:r>
            </w:ins>
          </w:p>
        </w:tc>
        <w:tc>
          <w:tcPr>
            <w:tcW w:w="4820" w:type="dxa"/>
            <w:gridSpan w:val="2"/>
            <w:shd w:val="clear" w:color="auto" w:fill="DDD9C3" w:themeFill="background2" w:themeFillShade="E6"/>
          </w:tcPr>
          <w:p w14:paraId="583FE596"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291" w:author="Eckhoff,Dirk" w:date="2020-10-16T15:44:00Z"/>
                <w:bCs/>
                <w:iCs/>
                <w:snapToGrid w:val="0"/>
                <w:sz w:val="20"/>
                <w:szCs w:val="20"/>
              </w:rPr>
            </w:pPr>
          </w:p>
        </w:tc>
      </w:tr>
    </w:tbl>
    <w:p w14:paraId="0A0E2823" w14:textId="77777777" w:rsidR="001C5478" w:rsidRPr="00DD096E" w:rsidRDefault="001C5478" w:rsidP="001C5478">
      <w:pPr>
        <w:rPr>
          <w:ins w:id="292" w:author="Eckhoff,Dirk" w:date="2020-10-16T15:44:00Z"/>
          <w:rFonts w:eastAsiaTheme="minorEastAsia"/>
        </w:rPr>
      </w:pPr>
    </w:p>
    <w:p w14:paraId="5C268162" w14:textId="77777777" w:rsidR="001C5478" w:rsidRDefault="001C5478" w:rsidP="001C5478">
      <w:pPr>
        <w:rPr>
          <w:ins w:id="293" w:author="Eckhoff,Dirk" w:date="2020-10-16T15:44:00Z"/>
        </w:rPr>
      </w:pPr>
    </w:p>
    <w:p w14:paraId="162E4F82" w14:textId="2384D75F" w:rsidR="00586A12" w:rsidRPr="00BE7ABC" w:rsidDel="001C5478" w:rsidRDefault="00586A12" w:rsidP="00DD096E">
      <w:pPr>
        <w:pStyle w:val="Heading1"/>
        <w:rPr>
          <w:del w:id="294" w:author="Eckhoff,Dirk" w:date="2020-10-16T15:44:00Z"/>
          <w:rFonts w:eastAsiaTheme="minorEastAsia"/>
          <w:lang w:val="fr-FR"/>
        </w:rPr>
      </w:pPr>
      <w:del w:id="295" w:author="Eckhoff,Dirk" w:date="2020-10-16T15:44:00Z">
        <w:r w:rsidRPr="00BE7ABC" w:rsidDel="001C5478">
          <w:rPr>
            <w:rFonts w:eastAsiaTheme="minorEastAsia"/>
            <w:lang w:val="fr-FR"/>
          </w:rPr>
          <w:delText xml:space="preserve">TASK </w:delText>
        </w:r>
        <w:r w:rsidR="008F5713" w:rsidRPr="00BE7ABC" w:rsidDel="001C5478">
          <w:rPr>
            <w:rFonts w:eastAsiaTheme="minorEastAsia"/>
            <w:lang w:val="fr-FR"/>
          </w:rPr>
          <w:delText>1.</w:delText>
        </w:r>
        <w:r w:rsidR="00253E73" w:rsidRPr="00BE7ABC" w:rsidDel="001C5478">
          <w:rPr>
            <w:rFonts w:eastAsiaTheme="minorEastAsia"/>
            <w:lang w:val="fr-FR"/>
          </w:rPr>
          <w:delText>3.1</w:delText>
        </w:r>
        <w:r w:rsidRPr="00BE7ABC" w:rsidDel="001C5478">
          <w:rPr>
            <w:rFonts w:eastAsiaTheme="minorEastAsia"/>
            <w:lang w:val="fr-FR"/>
          </w:rPr>
          <w:tab/>
        </w:r>
        <w:r w:rsidR="0054788C" w:rsidRPr="00BE7ABC" w:rsidDel="001C5478">
          <w:rPr>
            <w:rFonts w:eastAsiaTheme="minorEastAsia"/>
            <w:lang w:val="fr-FR"/>
          </w:rPr>
          <w:delText>Develop G</w:delText>
        </w:r>
        <w:r w:rsidR="00253E73" w:rsidRPr="00BE7ABC" w:rsidDel="001C5478">
          <w:rPr>
            <w:rFonts w:eastAsiaTheme="minorEastAsia"/>
            <w:lang w:val="fr-FR"/>
          </w:rPr>
          <w:delText xml:space="preserve">uideline on </w:delText>
        </w:r>
        <w:r w:rsidR="00BA25D5" w:rsidRPr="00BE7ABC" w:rsidDel="001C5478">
          <w:rPr>
            <w:rFonts w:eastAsiaTheme="minorEastAsia"/>
            <w:lang w:val="fr-FR"/>
          </w:rPr>
          <w:delText xml:space="preserve">VTS </w:delText>
        </w:r>
        <w:r w:rsidR="006F3E74" w:rsidDel="001C5478">
          <w:rPr>
            <w:rFonts w:eastAsiaTheme="minorEastAsia"/>
            <w:lang w:val="fr-FR"/>
          </w:rPr>
          <w:delText xml:space="preserve">Voice </w:delText>
        </w:r>
        <w:r w:rsidR="00BA25D5" w:rsidRPr="00BE7ABC" w:rsidDel="001C5478">
          <w:rPr>
            <w:rFonts w:eastAsiaTheme="minorEastAsia"/>
            <w:lang w:val="fr-FR"/>
          </w:rPr>
          <w:delText>Communication</w:delText>
        </w:r>
        <w:r w:rsidR="006F3E74" w:rsidDel="001C5478">
          <w:rPr>
            <w:rFonts w:eastAsiaTheme="minorEastAsia"/>
            <w:lang w:val="fr-FR"/>
          </w:rPr>
          <w:delText xml:space="preserve">, </w:delText>
        </w:r>
        <w:r w:rsidR="00BA25D5" w:rsidRPr="00BE7ABC" w:rsidDel="001C5478">
          <w:rPr>
            <w:rFonts w:eastAsiaTheme="minorEastAsia"/>
            <w:lang w:val="fr-FR"/>
          </w:rPr>
          <w:delText xml:space="preserve"> Phrases / Phraseology</w:delText>
        </w:r>
        <w:bookmarkEnd w:id="133"/>
        <w:bookmarkEnd w:id="138"/>
        <w:bookmarkEnd w:id="139"/>
      </w:del>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586A12" w:rsidRPr="00CB4CEA" w:rsidDel="001C5478" w14:paraId="74207B7A" w14:textId="3990C0A4" w:rsidTr="00AC3BAF">
        <w:trPr>
          <w:cantSplit/>
          <w:trHeight w:val="428"/>
          <w:del w:id="296" w:author="Eckhoff,Dirk" w:date="2020-10-16T15:44:00Z"/>
        </w:trPr>
        <w:tc>
          <w:tcPr>
            <w:tcW w:w="2376" w:type="dxa"/>
            <w:shd w:val="clear" w:color="auto" w:fill="auto"/>
          </w:tcPr>
          <w:p w14:paraId="48FBAFDC" w14:textId="56854F27" w:rsidR="00586A12" w:rsidRPr="00BF71F7"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297" w:author="Eckhoff,Dirk" w:date="2020-10-16T15:44:00Z"/>
                <w:b/>
                <w:bCs/>
                <w:iCs/>
                <w:snapToGrid w:val="0"/>
                <w:sz w:val="20"/>
                <w:szCs w:val="20"/>
              </w:rPr>
            </w:pPr>
            <w:del w:id="298" w:author="Eckhoff,Dirk" w:date="2020-10-16T15:44:00Z">
              <w:r w:rsidRPr="00BF71F7" w:rsidDel="001C5478">
                <w:rPr>
                  <w:b/>
                  <w:sz w:val="20"/>
                  <w:szCs w:val="20"/>
                </w:rPr>
                <w:delText>Standard</w:delText>
              </w:r>
            </w:del>
          </w:p>
        </w:tc>
        <w:tc>
          <w:tcPr>
            <w:tcW w:w="7230" w:type="dxa"/>
            <w:gridSpan w:val="3"/>
            <w:shd w:val="clear" w:color="auto" w:fill="auto"/>
          </w:tcPr>
          <w:p w14:paraId="7A9653F9" w14:textId="2B6E17B8" w:rsidR="00586A12" w:rsidRPr="00BF71F7"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299" w:author="Eckhoff,Dirk" w:date="2020-10-16T15:44:00Z"/>
                <w:rFonts w:cs="Arial"/>
                <w:snapToGrid w:val="0"/>
                <w:kern w:val="28"/>
                <w:sz w:val="20"/>
                <w:szCs w:val="20"/>
                <w:highlight w:val="yellow"/>
                <w:lang w:eastAsia="de-DE"/>
              </w:rPr>
            </w:pPr>
            <w:del w:id="300" w:author="Eckhoff,Dirk" w:date="2020-10-16T15:44:00Z">
              <w:r w:rsidRPr="00BF71F7" w:rsidDel="001C5478">
                <w:rPr>
                  <w:sz w:val="20"/>
                  <w:szCs w:val="20"/>
                </w:rPr>
                <w:delText>Vessel Traffic Services</w:delText>
              </w:r>
            </w:del>
          </w:p>
        </w:tc>
      </w:tr>
      <w:tr w:rsidR="00586A12" w:rsidRPr="00CB4CEA" w:rsidDel="001C5478" w14:paraId="095A47E6" w14:textId="0F269107" w:rsidTr="00AC3BAF">
        <w:trPr>
          <w:cantSplit/>
          <w:trHeight w:val="491"/>
          <w:del w:id="301" w:author="Eckhoff,Dirk" w:date="2020-10-16T15:44:00Z"/>
        </w:trPr>
        <w:tc>
          <w:tcPr>
            <w:tcW w:w="2376" w:type="dxa"/>
            <w:shd w:val="clear" w:color="auto" w:fill="auto"/>
          </w:tcPr>
          <w:p w14:paraId="1D2DF9A0" w14:textId="54A3A68E" w:rsidR="00586A12" w:rsidRPr="00BF71F7"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302" w:author="Eckhoff,Dirk" w:date="2020-10-16T15:44:00Z"/>
                <w:b/>
                <w:bCs/>
                <w:iCs/>
                <w:snapToGrid w:val="0"/>
                <w:sz w:val="20"/>
                <w:szCs w:val="20"/>
              </w:rPr>
            </w:pPr>
            <w:del w:id="303" w:author="Eckhoff,Dirk" w:date="2020-10-16T15:44:00Z">
              <w:r w:rsidRPr="00BF71F7" w:rsidDel="001C5478">
                <w:rPr>
                  <w:b/>
                  <w:sz w:val="20"/>
                  <w:szCs w:val="20"/>
                </w:rPr>
                <w:delText>Topic Area</w:delText>
              </w:r>
            </w:del>
          </w:p>
        </w:tc>
        <w:tc>
          <w:tcPr>
            <w:tcW w:w="7230" w:type="dxa"/>
            <w:gridSpan w:val="3"/>
            <w:shd w:val="clear" w:color="auto" w:fill="auto"/>
          </w:tcPr>
          <w:p w14:paraId="07CE1DCF" w14:textId="262FB459" w:rsidR="00586A12" w:rsidRPr="00BF71F7" w:rsidDel="001C5478" w:rsidRDefault="00726F29"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04" w:author="Eckhoff,Dirk" w:date="2020-10-16T15:44:00Z"/>
                <w:rFonts w:cs="Arial"/>
                <w:snapToGrid w:val="0"/>
                <w:kern w:val="28"/>
                <w:sz w:val="20"/>
                <w:szCs w:val="20"/>
                <w:highlight w:val="yellow"/>
                <w:lang w:eastAsia="de-DE"/>
              </w:rPr>
            </w:pPr>
            <w:del w:id="305" w:author="Eckhoff,Dirk" w:date="2020-10-16T15:44:00Z">
              <w:r w:rsidRPr="00BF71F7" w:rsidDel="001C5478">
                <w:rPr>
                  <w:sz w:val="20"/>
                  <w:szCs w:val="20"/>
                </w:rPr>
                <w:delText>VTS Communications</w:delText>
              </w:r>
            </w:del>
          </w:p>
        </w:tc>
      </w:tr>
      <w:tr w:rsidR="00586A12" w:rsidRPr="00BE7ABC" w:rsidDel="001C5478" w14:paraId="5794ACCF" w14:textId="14562460" w:rsidTr="00AC3BAF">
        <w:trPr>
          <w:cantSplit/>
          <w:trHeight w:val="431"/>
          <w:del w:id="306" w:author="Eckhoff,Dirk" w:date="2020-10-16T15:44:00Z"/>
        </w:trPr>
        <w:tc>
          <w:tcPr>
            <w:tcW w:w="2376" w:type="dxa"/>
            <w:shd w:val="clear" w:color="auto" w:fill="auto"/>
          </w:tcPr>
          <w:p w14:paraId="6784F0C9" w14:textId="07CA0004" w:rsidR="00586A12" w:rsidRPr="00BF71F7"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307" w:author="Eckhoff,Dirk" w:date="2020-10-16T15:44:00Z"/>
                <w:b/>
                <w:bCs/>
                <w:iCs/>
                <w:snapToGrid w:val="0"/>
                <w:sz w:val="20"/>
                <w:szCs w:val="20"/>
              </w:rPr>
            </w:pPr>
            <w:del w:id="308" w:author="Eckhoff,Dirk" w:date="2020-10-16T15:44:00Z">
              <w:r w:rsidRPr="00BF71F7" w:rsidDel="001C5478">
                <w:rPr>
                  <w:b/>
                  <w:bCs/>
                  <w:iCs/>
                  <w:snapToGrid w:val="0"/>
                  <w:sz w:val="20"/>
                  <w:szCs w:val="20"/>
                </w:rPr>
                <w:delText>Task</w:delText>
              </w:r>
            </w:del>
          </w:p>
        </w:tc>
        <w:tc>
          <w:tcPr>
            <w:tcW w:w="7230" w:type="dxa"/>
            <w:gridSpan w:val="3"/>
            <w:shd w:val="clear" w:color="auto" w:fill="auto"/>
          </w:tcPr>
          <w:p w14:paraId="3CAFC910" w14:textId="7A357D87" w:rsidR="00BC36DC" w:rsidDel="001C5478" w:rsidRDefault="00BC36DC" w:rsidP="00586A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09" w:author="Eckhoff,Dirk" w:date="2020-10-16T15:44:00Z"/>
                <w:rFonts w:cs="Arial"/>
                <w:snapToGrid w:val="0"/>
                <w:kern w:val="28"/>
                <w:sz w:val="20"/>
                <w:szCs w:val="20"/>
                <w:lang w:val="fr-FR" w:eastAsia="de-DE"/>
              </w:rPr>
            </w:pPr>
            <w:del w:id="310" w:author="Eckhoff,Dirk" w:date="2020-10-16T15:44:00Z">
              <w:r w:rsidDel="001C5478">
                <w:rPr>
                  <w:rFonts w:cs="Arial"/>
                  <w:snapToGrid w:val="0"/>
                  <w:kern w:val="28"/>
                  <w:sz w:val="20"/>
                  <w:szCs w:val="20"/>
                  <w:lang w:val="fr-FR" w:eastAsia="de-DE"/>
                </w:rPr>
                <w:delText xml:space="preserve">Develop </w:delText>
              </w:r>
              <w:r w:rsidR="00BA25D5" w:rsidRPr="00BE7ABC" w:rsidDel="001C5478">
                <w:rPr>
                  <w:rFonts w:cs="Arial"/>
                  <w:snapToGrid w:val="0"/>
                  <w:kern w:val="28"/>
                  <w:sz w:val="20"/>
                  <w:szCs w:val="20"/>
                  <w:lang w:val="fr-FR" w:eastAsia="de-DE"/>
                </w:rPr>
                <w:delText xml:space="preserve"> a Guideline on VTS</w:delText>
              </w:r>
              <w:r w:rsidDel="001C5478">
                <w:rPr>
                  <w:rFonts w:cs="Arial"/>
                  <w:snapToGrid w:val="0"/>
                  <w:kern w:val="28"/>
                  <w:sz w:val="20"/>
                  <w:szCs w:val="20"/>
                  <w:lang w:val="fr-FR" w:eastAsia="de-DE"/>
                </w:rPr>
                <w:delText xml:space="preserve"> Voice</w:delText>
              </w:r>
              <w:r w:rsidR="00BA25D5" w:rsidRPr="00BE7ABC" w:rsidDel="001C5478">
                <w:rPr>
                  <w:rFonts w:cs="Arial"/>
                  <w:snapToGrid w:val="0"/>
                  <w:kern w:val="28"/>
                  <w:sz w:val="20"/>
                  <w:szCs w:val="20"/>
                  <w:lang w:val="fr-FR" w:eastAsia="de-DE"/>
                </w:rPr>
                <w:delText xml:space="preserve"> Communication</w:delText>
              </w:r>
              <w:r w:rsidR="006F3E74" w:rsidDel="001C5478">
                <w:rPr>
                  <w:rFonts w:cs="Arial"/>
                  <w:snapToGrid w:val="0"/>
                  <w:kern w:val="28"/>
                  <w:sz w:val="20"/>
                  <w:szCs w:val="20"/>
                  <w:lang w:val="fr-FR" w:eastAsia="de-DE"/>
                </w:rPr>
                <w:delText>,</w:delText>
              </w:r>
              <w:r w:rsidR="00BA25D5" w:rsidRPr="00BE7ABC" w:rsidDel="001C5478">
                <w:rPr>
                  <w:rFonts w:cs="Arial"/>
                  <w:snapToGrid w:val="0"/>
                  <w:kern w:val="28"/>
                  <w:sz w:val="20"/>
                  <w:szCs w:val="20"/>
                  <w:lang w:val="fr-FR" w:eastAsia="de-DE"/>
                </w:rPr>
                <w:delText xml:space="preserve"> Phrases / Phraseology</w:delText>
              </w:r>
              <w:r w:rsidDel="001C5478">
                <w:rPr>
                  <w:rFonts w:cs="Arial"/>
                  <w:snapToGrid w:val="0"/>
                  <w:kern w:val="28"/>
                  <w:sz w:val="20"/>
                  <w:szCs w:val="20"/>
                  <w:lang w:val="fr-FR" w:eastAsia="de-DE"/>
                </w:rPr>
                <w:delText xml:space="preserve"> </w:delText>
              </w:r>
            </w:del>
          </w:p>
          <w:p w14:paraId="72162BA1" w14:textId="0B5343A1" w:rsidR="00586A12" w:rsidRPr="00BE7ABC" w:rsidDel="001C5478" w:rsidRDefault="00BC36DC" w:rsidP="00586A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11" w:author="Eckhoff,Dirk" w:date="2020-10-16T15:44:00Z"/>
                <w:rFonts w:cs="Arial"/>
                <w:snapToGrid w:val="0"/>
                <w:kern w:val="28"/>
                <w:sz w:val="20"/>
                <w:szCs w:val="20"/>
                <w:lang w:val="fr-FR" w:eastAsia="de-DE"/>
              </w:rPr>
            </w:pPr>
            <w:del w:id="312" w:author="Eckhoff,Dirk" w:date="2020-10-16T15:44:00Z">
              <w:r w:rsidDel="001C5478">
                <w:rPr>
                  <w:rFonts w:cs="Arial"/>
                  <w:snapToGrid w:val="0"/>
                  <w:kern w:val="28"/>
                  <w:sz w:val="20"/>
                  <w:szCs w:val="20"/>
                  <w:lang w:val="fr-FR" w:eastAsia="de-DE"/>
                </w:rPr>
                <w:delText xml:space="preserve">+  </w:delText>
              </w:r>
              <w:r w:rsidRPr="004F0E7F" w:rsidDel="001C5478">
                <w:rPr>
                  <w:rFonts w:cs="Arial"/>
                  <w:snapToGrid w:val="0"/>
                  <w:kern w:val="28"/>
                  <w:sz w:val="20"/>
                  <w:szCs w:val="20"/>
                  <w:lang w:val="fr-FR" w:eastAsia="de-DE"/>
                </w:rPr>
                <w:delText xml:space="preserve">Develop a document on Training for standard communication and Nautical English ( </w:delText>
              </w:r>
              <w:r w:rsidR="006F3E74" w:rsidRPr="004F0E7F" w:rsidDel="001C5478">
                <w:rPr>
                  <w:rFonts w:cs="Arial"/>
                  <w:snapToGrid w:val="0"/>
                  <w:kern w:val="28"/>
                  <w:sz w:val="20"/>
                  <w:szCs w:val="20"/>
                  <w:lang w:val="fr-FR" w:eastAsia="de-DE"/>
                </w:rPr>
                <w:delText>WG3)</w:delText>
              </w:r>
            </w:del>
          </w:p>
        </w:tc>
      </w:tr>
      <w:tr w:rsidR="00586A12" w:rsidRPr="00CB4CEA" w:rsidDel="001C5478" w14:paraId="5D831428" w14:textId="683109F4" w:rsidTr="00AC3BAF">
        <w:trPr>
          <w:cantSplit/>
          <w:trHeight w:val="466"/>
          <w:del w:id="313" w:author="Eckhoff,Dirk" w:date="2020-10-16T15:44:00Z"/>
        </w:trPr>
        <w:tc>
          <w:tcPr>
            <w:tcW w:w="2376" w:type="dxa"/>
          </w:tcPr>
          <w:p w14:paraId="7DB65BA2" w14:textId="64493D6D" w:rsidR="00586A12" w:rsidRPr="00BF71F7"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314" w:author="Eckhoff,Dirk" w:date="2020-10-16T15:44:00Z"/>
                <w:b/>
                <w:bCs/>
                <w:iCs/>
                <w:snapToGrid w:val="0"/>
                <w:sz w:val="20"/>
                <w:szCs w:val="20"/>
              </w:rPr>
            </w:pPr>
            <w:del w:id="315" w:author="Eckhoff,Dirk" w:date="2020-10-16T15:44:00Z">
              <w:r w:rsidRPr="00BF71F7" w:rsidDel="001C5478">
                <w:rPr>
                  <w:b/>
                  <w:bCs/>
                  <w:iCs/>
                  <w:snapToGrid w:val="0"/>
                  <w:sz w:val="20"/>
                  <w:szCs w:val="20"/>
                </w:rPr>
                <w:delText xml:space="preserve">Objectives of the task </w:delText>
              </w:r>
            </w:del>
          </w:p>
        </w:tc>
        <w:tc>
          <w:tcPr>
            <w:tcW w:w="7230" w:type="dxa"/>
            <w:gridSpan w:val="3"/>
          </w:tcPr>
          <w:p w14:paraId="1094BCDB" w14:textId="68C67894" w:rsidR="00523DCF" w:rsidDel="001C5478"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316" w:author="Eckhoff,Dirk" w:date="2020-10-16T15:44:00Z"/>
                <w:bCs/>
                <w:iCs/>
                <w:snapToGrid w:val="0"/>
                <w:sz w:val="20"/>
                <w:szCs w:val="20"/>
              </w:rPr>
            </w:pPr>
          </w:p>
          <w:p w14:paraId="46B16CEF" w14:textId="006A1FE9" w:rsidR="00523DCF" w:rsidDel="001C5478"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317" w:author="Eckhoff,Dirk" w:date="2020-10-16T15:44:00Z"/>
                <w:bCs/>
                <w:iCs/>
                <w:snapToGrid w:val="0"/>
                <w:sz w:val="20"/>
                <w:szCs w:val="20"/>
              </w:rPr>
            </w:pPr>
            <w:del w:id="318" w:author="Eckhoff,Dirk" w:date="2020-10-16T15:44:00Z">
              <w:r w:rsidDel="001C5478">
                <w:rPr>
                  <w:bCs/>
                  <w:iCs/>
                  <w:snapToGrid w:val="0"/>
                  <w:sz w:val="20"/>
                  <w:szCs w:val="20"/>
                </w:rPr>
                <w:delText xml:space="preserve">Prepare a guideline on VTS voice communication that presents key words and standardized phraseology based on common scenarios to support clear and concise information exchange.  </w:delText>
              </w:r>
            </w:del>
          </w:p>
          <w:p w14:paraId="57E65F45" w14:textId="02F849C5" w:rsidR="00586A12" w:rsidDel="001C5478" w:rsidRDefault="00FA356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319" w:author="Eckhoff,Dirk" w:date="2020-10-16T15:44:00Z"/>
                <w:i/>
              </w:rPr>
            </w:pPr>
            <w:del w:id="320" w:author="Eckhoff,Dirk" w:date="2020-10-16T15:44:00Z">
              <w:r w:rsidDel="001C5478">
                <w:delText>Quote from VTS 46 Report</w:delText>
              </w:r>
              <w:r w:rsidR="00431A2B" w:rsidDel="001C5478">
                <w:delText xml:space="preserve"> paragraph 11.6. </w:delText>
              </w:r>
              <w:r w:rsidDel="001C5478">
                <w:delText xml:space="preserve">: </w:delText>
              </w:r>
              <w:r w:rsidRPr="004F0E7F" w:rsidDel="001C5478">
                <w:rPr>
                  <w:i/>
                </w:rPr>
                <w:delText xml:space="preserve">“This is a component of, and one output from Task 1.3.1 and also reflects the results of the Workshop on VTS VHF voice communication held in Busan Korea, the week before VTS46. A subgroup of Working Group 3 was requested to develop strategies for teaching standard communication in English. The task register should describe both  parts  and the define what to do with the “document” of WG 3” </w:delText>
              </w:r>
            </w:del>
          </w:p>
          <w:p w14:paraId="79C33FA8" w14:textId="52DDA486" w:rsidR="00FA3563" w:rsidDel="001C5478" w:rsidRDefault="00FA356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321" w:author="Eckhoff,Dirk" w:date="2020-10-16T15:44:00Z"/>
                <w:bCs/>
                <w:iCs/>
                <w:snapToGrid w:val="0"/>
                <w:sz w:val="20"/>
                <w:szCs w:val="20"/>
              </w:rPr>
            </w:pPr>
            <w:del w:id="322" w:author="Eckhoff,Dirk" w:date="2020-10-16T15:44:00Z">
              <w:r w:rsidDel="001C5478">
                <w:delText xml:space="preserve">Comment DE:  please </w:delText>
              </w:r>
              <w:r w:rsidR="00431A2B" w:rsidDel="001C5478">
                <w:delText xml:space="preserve">describe the task of WG 3 here and define what kind of output “document” will be produced. </w:delText>
              </w:r>
            </w:del>
          </w:p>
          <w:p w14:paraId="02D7FD84" w14:textId="1BFD91E2" w:rsidR="00FA3563" w:rsidRPr="00496C4D" w:rsidDel="001C5478" w:rsidRDefault="00FA356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323" w:author="Eckhoff,Dirk" w:date="2020-10-16T15:44:00Z"/>
                <w:bCs/>
                <w:iCs/>
                <w:snapToGrid w:val="0"/>
                <w:sz w:val="20"/>
                <w:szCs w:val="20"/>
              </w:rPr>
            </w:pPr>
          </w:p>
          <w:p w14:paraId="3BE1B900" w14:textId="53BBD6EC" w:rsidR="00586A12" w:rsidRPr="00931B47"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324" w:author="Eckhoff,Dirk" w:date="2020-10-16T15:44:00Z"/>
                <w:bCs/>
                <w:i/>
                <w:iCs/>
                <w:snapToGrid w:val="0"/>
                <w:sz w:val="16"/>
                <w:szCs w:val="16"/>
              </w:rPr>
            </w:pPr>
            <w:del w:id="325" w:author="Eckhoff,Dirk" w:date="2020-10-16T15:44:00Z">
              <w:r w:rsidRPr="00931B47" w:rsidDel="001C5478">
                <w:rPr>
                  <w:bCs/>
                  <w:i/>
                  <w:iCs/>
                  <w:snapToGrid w:val="0"/>
                  <w:sz w:val="16"/>
                  <w:szCs w:val="16"/>
                </w:rPr>
                <w:delText>(Describe the objective</w:delText>
              </w:r>
              <w:r w:rsidDel="001C5478">
                <w:rPr>
                  <w:bCs/>
                  <w:i/>
                  <w:iCs/>
                  <w:snapToGrid w:val="0"/>
                  <w:sz w:val="16"/>
                  <w:szCs w:val="16"/>
                </w:rPr>
                <w:delText>/s</w:delText>
              </w:r>
              <w:r w:rsidRPr="00931B47" w:rsidDel="001C5478">
                <w:rPr>
                  <w:bCs/>
                  <w:i/>
                  <w:iCs/>
                  <w:snapToGrid w:val="0"/>
                  <w:sz w:val="16"/>
                  <w:szCs w:val="16"/>
                </w:rPr>
                <w:delText xml:space="preserve"> of the task)</w:delText>
              </w:r>
            </w:del>
          </w:p>
        </w:tc>
      </w:tr>
      <w:tr w:rsidR="00586A12" w:rsidRPr="00CB4CEA" w:rsidDel="001C5478" w14:paraId="7847A86C" w14:textId="4F7A757B" w:rsidTr="00AC3BAF">
        <w:trPr>
          <w:cantSplit/>
          <w:trHeight w:val="402"/>
          <w:del w:id="326" w:author="Eckhoff,Dirk" w:date="2020-10-16T15:44:00Z"/>
        </w:trPr>
        <w:tc>
          <w:tcPr>
            <w:tcW w:w="2376" w:type="dxa"/>
          </w:tcPr>
          <w:p w14:paraId="08A93699" w14:textId="0C10668E" w:rsidR="00586A12" w:rsidRPr="00BF71F7"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327" w:author="Eckhoff,Dirk" w:date="2020-10-16T15:44:00Z"/>
                <w:b/>
                <w:bCs/>
                <w:iCs/>
                <w:snapToGrid w:val="0"/>
                <w:sz w:val="20"/>
                <w:szCs w:val="20"/>
              </w:rPr>
            </w:pPr>
            <w:del w:id="328" w:author="Eckhoff,Dirk" w:date="2020-10-16T15:44:00Z">
              <w:r w:rsidRPr="00BF71F7" w:rsidDel="001C5478">
                <w:rPr>
                  <w:b/>
                  <w:bCs/>
                  <w:iCs/>
                  <w:snapToGrid w:val="0"/>
                  <w:sz w:val="20"/>
                  <w:szCs w:val="20"/>
                </w:rPr>
                <w:delText>Expected outcome</w:delText>
              </w:r>
            </w:del>
          </w:p>
        </w:tc>
        <w:tc>
          <w:tcPr>
            <w:tcW w:w="7230" w:type="dxa"/>
            <w:gridSpan w:val="3"/>
          </w:tcPr>
          <w:p w14:paraId="795FBA66" w14:textId="61CB667D" w:rsidR="00523DCF" w:rsidDel="001C5478"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29" w:author="Eckhoff,Dirk" w:date="2020-10-16T15:44:00Z"/>
                <w:rFonts w:cs="Arial"/>
                <w:snapToGrid w:val="0"/>
                <w:kern w:val="28"/>
                <w:sz w:val="20"/>
                <w:szCs w:val="20"/>
                <w:lang w:eastAsia="de-DE"/>
              </w:rPr>
            </w:pPr>
            <w:del w:id="330" w:author="Eckhoff,Dirk" w:date="2020-10-16T15:44:00Z">
              <w:r w:rsidRPr="00BA25D5" w:rsidDel="001C5478">
                <w:rPr>
                  <w:rFonts w:cs="Arial"/>
                  <w:snapToGrid w:val="0"/>
                  <w:kern w:val="28"/>
                  <w:sz w:val="20"/>
                  <w:szCs w:val="20"/>
                  <w:lang w:eastAsia="de-DE"/>
                </w:rPr>
                <w:delText xml:space="preserve">Guideline on VTS </w:delText>
              </w:r>
              <w:r w:rsidDel="001C5478">
                <w:rPr>
                  <w:rFonts w:cs="Arial"/>
                  <w:snapToGrid w:val="0"/>
                  <w:kern w:val="28"/>
                  <w:sz w:val="20"/>
                  <w:szCs w:val="20"/>
                  <w:lang w:eastAsia="de-DE"/>
                </w:rPr>
                <w:delText>voice c</w:delText>
              </w:r>
              <w:r w:rsidRPr="00BA25D5" w:rsidDel="001C5478">
                <w:rPr>
                  <w:rFonts w:cs="Arial"/>
                  <w:snapToGrid w:val="0"/>
                  <w:kern w:val="28"/>
                  <w:sz w:val="20"/>
                  <w:szCs w:val="20"/>
                  <w:lang w:eastAsia="de-DE"/>
                </w:rPr>
                <w:delText>ommunication</w:delText>
              </w:r>
              <w:r w:rsidDel="001C5478">
                <w:rPr>
                  <w:rFonts w:cs="Arial"/>
                  <w:snapToGrid w:val="0"/>
                  <w:kern w:val="28"/>
                  <w:sz w:val="20"/>
                  <w:szCs w:val="20"/>
                  <w:lang w:eastAsia="de-DE"/>
                </w:rPr>
                <w:delText>s,</w:delText>
              </w:r>
              <w:r w:rsidRPr="00BA25D5" w:rsidDel="001C5478">
                <w:rPr>
                  <w:rFonts w:cs="Arial"/>
                  <w:snapToGrid w:val="0"/>
                  <w:kern w:val="28"/>
                  <w:sz w:val="20"/>
                  <w:szCs w:val="20"/>
                  <w:lang w:eastAsia="de-DE"/>
                </w:rPr>
                <w:delText xml:space="preserve"> </w:delText>
              </w:r>
              <w:r w:rsidDel="001C5478">
                <w:rPr>
                  <w:rFonts w:cs="Arial"/>
                  <w:snapToGrid w:val="0"/>
                  <w:kern w:val="28"/>
                  <w:sz w:val="20"/>
                  <w:szCs w:val="20"/>
                  <w:lang w:eastAsia="de-DE"/>
                </w:rPr>
                <w:delText>key words and</w:delText>
              </w:r>
              <w:r w:rsidRPr="00BA25D5" w:rsidDel="001C5478">
                <w:rPr>
                  <w:rFonts w:cs="Arial"/>
                  <w:snapToGrid w:val="0"/>
                  <w:kern w:val="28"/>
                  <w:sz w:val="20"/>
                  <w:szCs w:val="20"/>
                  <w:lang w:eastAsia="de-DE"/>
                </w:rPr>
                <w:delText xml:space="preserve"> </w:delText>
              </w:r>
              <w:r w:rsidDel="001C5478">
                <w:rPr>
                  <w:rFonts w:cs="Arial"/>
                  <w:snapToGrid w:val="0"/>
                  <w:kern w:val="28"/>
                  <w:sz w:val="20"/>
                  <w:szCs w:val="20"/>
                  <w:lang w:eastAsia="de-DE"/>
                </w:rPr>
                <w:delText>p</w:delText>
              </w:r>
              <w:r w:rsidRPr="00BA25D5" w:rsidDel="001C5478">
                <w:rPr>
                  <w:rFonts w:cs="Arial"/>
                  <w:snapToGrid w:val="0"/>
                  <w:kern w:val="28"/>
                  <w:sz w:val="20"/>
                  <w:szCs w:val="20"/>
                  <w:lang w:eastAsia="de-DE"/>
                </w:rPr>
                <w:delText>hraseology</w:delText>
              </w:r>
              <w:r w:rsidDel="001C5478">
                <w:rPr>
                  <w:rFonts w:cs="Arial"/>
                  <w:snapToGrid w:val="0"/>
                  <w:kern w:val="28"/>
                  <w:sz w:val="20"/>
                  <w:szCs w:val="20"/>
                  <w:lang w:eastAsia="de-DE"/>
                </w:rPr>
                <w:delText xml:space="preserve"> that presents standardized approaches to common VTS scenarios.  </w:delText>
              </w:r>
            </w:del>
          </w:p>
          <w:p w14:paraId="687ECB4C" w14:textId="3263E349" w:rsidR="00523DCF" w:rsidDel="001C5478"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31" w:author="Eckhoff,Dirk" w:date="2020-10-16T15:44:00Z"/>
                <w:bCs/>
                <w:iCs/>
                <w:snapToGrid w:val="0"/>
                <w:sz w:val="20"/>
                <w:szCs w:val="20"/>
              </w:rPr>
            </w:pPr>
            <w:del w:id="332" w:author="Eckhoff,Dirk" w:date="2020-10-16T15:44:00Z">
              <w:r w:rsidDel="001C5478">
                <w:rPr>
                  <w:bCs/>
                  <w:iCs/>
                  <w:snapToGrid w:val="0"/>
                  <w:sz w:val="20"/>
                  <w:szCs w:val="20"/>
                </w:rPr>
                <w:delText xml:space="preserve">Common VTS voice communications approaches around the world. </w:delText>
              </w:r>
            </w:del>
          </w:p>
          <w:p w14:paraId="5EA04CEB" w14:textId="3D1338F8" w:rsidR="00586A12"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33" w:author="Eckhoff,Dirk" w:date="2020-10-16T15:44:00Z"/>
                <w:bCs/>
                <w:iCs/>
                <w:snapToGrid w:val="0"/>
                <w:sz w:val="20"/>
                <w:szCs w:val="20"/>
              </w:rPr>
            </w:pPr>
          </w:p>
          <w:p w14:paraId="46B3BC32" w14:textId="500E4BB0" w:rsidR="00586A12" w:rsidRPr="00696A73"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34" w:author="Eckhoff,Dirk" w:date="2020-10-16T15:44:00Z"/>
                <w:bCs/>
                <w:iCs/>
                <w:snapToGrid w:val="0"/>
                <w:sz w:val="20"/>
                <w:szCs w:val="20"/>
              </w:rPr>
            </w:pPr>
            <w:del w:id="335" w:author="Eckhoff,Dirk" w:date="2020-10-16T15:44:00Z">
              <w:r w:rsidRPr="00931B47" w:rsidDel="001C5478">
                <w:rPr>
                  <w:bCs/>
                  <w:i/>
                  <w:iCs/>
                  <w:snapToGrid w:val="0"/>
                  <w:sz w:val="16"/>
                  <w:szCs w:val="16"/>
                </w:rPr>
                <w:delText xml:space="preserve">(Describe </w:delText>
              </w:r>
              <w:r w:rsidDel="001C5478">
                <w:rPr>
                  <w:bCs/>
                  <w:i/>
                  <w:iCs/>
                  <w:snapToGrid w:val="0"/>
                  <w:sz w:val="16"/>
                  <w:szCs w:val="16"/>
                </w:rPr>
                <w:delText>the expected outcome: e.g. Recommendation, Guideline or Other)</w:delText>
              </w:r>
            </w:del>
          </w:p>
        </w:tc>
      </w:tr>
      <w:tr w:rsidR="00586A12" w:rsidRPr="00CB4CEA" w:rsidDel="001C5478" w14:paraId="33C8871F" w14:textId="19294324" w:rsidTr="00AC3BAF">
        <w:trPr>
          <w:cantSplit/>
          <w:trHeight w:val="402"/>
          <w:del w:id="336" w:author="Eckhoff,Dirk" w:date="2020-10-16T15:44:00Z"/>
        </w:trPr>
        <w:tc>
          <w:tcPr>
            <w:tcW w:w="2376" w:type="dxa"/>
          </w:tcPr>
          <w:p w14:paraId="70152467" w14:textId="338718EF" w:rsidR="00586A12" w:rsidRPr="00BF71F7" w:rsidDel="001C5478" w:rsidRDefault="00F008DC"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337" w:author="Eckhoff,Dirk" w:date="2020-10-16T15:44:00Z"/>
                <w:b/>
                <w:bCs/>
                <w:iCs/>
                <w:snapToGrid w:val="0"/>
                <w:sz w:val="20"/>
                <w:szCs w:val="20"/>
              </w:rPr>
            </w:pPr>
            <w:del w:id="338" w:author="Eckhoff,Dirk" w:date="2020-10-16T15:44:00Z">
              <w:r w:rsidDel="001C5478">
                <w:rPr>
                  <w:b/>
                  <w:bCs/>
                  <w:iCs/>
                  <w:snapToGrid w:val="0"/>
                  <w:sz w:val="20"/>
                  <w:szCs w:val="20"/>
                </w:rPr>
                <w:delText>Compelling need</w:delText>
              </w:r>
            </w:del>
          </w:p>
        </w:tc>
        <w:tc>
          <w:tcPr>
            <w:tcW w:w="7230" w:type="dxa"/>
            <w:gridSpan w:val="3"/>
          </w:tcPr>
          <w:p w14:paraId="16B466D9" w14:textId="4AA3F5ED" w:rsidR="00523DCF" w:rsidDel="001C5478"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39" w:author="Eckhoff,Dirk" w:date="2020-10-16T15:44:00Z"/>
                <w:bCs/>
                <w:iCs/>
                <w:snapToGrid w:val="0"/>
                <w:sz w:val="20"/>
                <w:szCs w:val="20"/>
              </w:rPr>
            </w:pPr>
            <w:del w:id="340" w:author="Eckhoff,Dirk" w:date="2020-10-16T15:44:00Z">
              <w:r w:rsidDel="001C5478">
                <w:rPr>
                  <w:bCs/>
                  <w:iCs/>
                  <w:snapToGrid w:val="0"/>
                  <w:sz w:val="20"/>
                  <w:szCs w:val="20"/>
                </w:rPr>
                <w:delText xml:space="preserve">Reduce misunderstanding and misleading communications that may lead to incidents.  </w:delText>
              </w:r>
            </w:del>
          </w:p>
          <w:p w14:paraId="21DA5825" w14:textId="1CBC7CE3" w:rsidR="00523DCF" w:rsidDel="001C5478"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41" w:author="Eckhoff,Dirk" w:date="2020-10-16T15:44:00Z"/>
                <w:bCs/>
                <w:iCs/>
                <w:snapToGrid w:val="0"/>
                <w:sz w:val="20"/>
                <w:szCs w:val="20"/>
              </w:rPr>
            </w:pPr>
            <w:del w:id="342" w:author="Eckhoff,Dirk" w:date="2020-10-16T15:44:00Z">
              <w:r w:rsidDel="001C5478">
                <w:rPr>
                  <w:bCs/>
                  <w:iCs/>
                  <w:snapToGrid w:val="0"/>
                  <w:sz w:val="20"/>
                  <w:szCs w:val="20"/>
                </w:rPr>
                <w:delText xml:space="preserve">Provide common expectations for routine and non-routine VTS voice communications worldwide. </w:delText>
              </w:r>
            </w:del>
          </w:p>
          <w:p w14:paraId="50743797" w14:textId="26302279" w:rsidR="00523DCF" w:rsidDel="001C5478"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43" w:author="Eckhoff,Dirk" w:date="2020-10-16T15:44:00Z"/>
                <w:bCs/>
                <w:iCs/>
                <w:snapToGrid w:val="0"/>
                <w:sz w:val="20"/>
                <w:szCs w:val="20"/>
              </w:rPr>
            </w:pPr>
            <w:del w:id="344" w:author="Eckhoff,Dirk" w:date="2020-10-16T15:44:00Z">
              <w:r w:rsidDel="001C5478">
                <w:rPr>
                  <w:bCs/>
                  <w:iCs/>
                  <w:snapToGrid w:val="0"/>
                  <w:sz w:val="20"/>
                  <w:szCs w:val="20"/>
                </w:rPr>
                <w:delText>Support training and evaluation of VTS personnel with a standard level for communications.</w:delText>
              </w:r>
            </w:del>
          </w:p>
          <w:p w14:paraId="76227648" w14:textId="1FA750EE" w:rsidR="00586A12" w:rsidRPr="00496C4D"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45" w:author="Eckhoff,Dirk" w:date="2020-10-16T15:44:00Z"/>
                <w:bCs/>
                <w:iCs/>
                <w:snapToGrid w:val="0"/>
                <w:sz w:val="20"/>
                <w:szCs w:val="20"/>
              </w:rPr>
            </w:pPr>
          </w:p>
          <w:p w14:paraId="23209388" w14:textId="1B975F21" w:rsidR="00586A12"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46" w:author="Eckhoff,Dirk" w:date="2020-10-16T15:44:00Z"/>
                <w:bCs/>
                <w:iCs/>
                <w:snapToGrid w:val="0"/>
                <w:sz w:val="20"/>
                <w:szCs w:val="20"/>
              </w:rPr>
            </w:pPr>
            <w:del w:id="347" w:author="Eckhoff,Dirk" w:date="2020-10-16T15:44:00Z">
              <w:r w:rsidRPr="007710A0" w:rsidDel="001C5478">
                <w:rPr>
                  <w:bCs/>
                  <w:i/>
                  <w:iCs/>
                  <w:noProof/>
                  <w:snapToGrid w:val="0"/>
                  <w:sz w:val="16"/>
                  <w:szCs w:val="16"/>
                </w:rPr>
                <w:delText xml:space="preserve">(Describe </w:delText>
              </w:r>
              <w:r w:rsidDel="001C5478">
                <w:rPr>
                  <w:bCs/>
                  <w:i/>
                  <w:iCs/>
                  <w:noProof/>
                  <w:snapToGrid w:val="0"/>
                  <w:sz w:val="16"/>
                  <w:szCs w:val="16"/>
                </w:rPr>
                <w:delText xml:space="preserve">briefly why </w:delText>
              </w:r>
              <w:r w:rsidRPr="00B055D8" w:rsidDel="001C5478">
                <w:rPr>
                  <w:bCs/>
                  <w:i/>
                  <w:iCs/>
                  <w:noProof/>
                  <w:snapToGrid w:val="0"/>
                  <w:sz w:val="16"/>
                  <w:szCs w:val="16"/>
                </w:rPr>
                <w:delText>this task should be included in the Work Programme</w:delText>
              </w:r>
              <w:r w:rsidRPr="007710A0" w:rsidDel="001C5478">
                <w:rPr>
                  <w:bCs/>
                  <w:i/>
                  <w:iCs/>
                  <w:noProof/>
                  <w:snapToGrid w:val="0"/>
                  <w:sz w:val="16"/>
                  <w:szCs w:val="16"/>
                </w:rPr>
                <w:delText>)</w:delText>
              </w:r>
            </w:del>
          </w:p>
        </w:tc>
      </w:tr>
      <w:tr w:rsidR="00586A12" w:rsidRPr="00696A73" w:rsidDel="001C5478" w14:paraId="0E2E2C45" w14:textId="540EE6E6" w:rsidTr="00AC3BAF">
        <w:trPr>
          <w:cantSplit/>
          <w:trHeight w:val="854"/>
          <w:del w:id="348" w:author="Eckhoff,Dirk" w:date="2020-10-16T15:44:00Z"/>
        </w:trPr>
        <w:tc>
          <w:tcPr>
            <w:tcW w:w="2376" w:type="dxa"/>
          </w:tcPr>
          <w:p w14:paraId="2EF48B60" w14:textId="57B96E62" w:rsidR="00586A12" w:rsidRPr="00BF71F7"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349" w:author="Eckhoff,Dirk" w:date="2020-10-16T15:44:00Z"/>
                <w:b/>
                <w:bCs/>
                <w:iCs/>
                <w:noProof/>
                <w:snapToGrid w:val="0"/>
                <w:sz w:val="20"/>
                <w:szCs w:val="20"/>
              </w:rPr>
            </w:pPr>
            <w:del w:id="350" w:author="Eckhoff,Dirk" w:date="2020-10-16T15:44:00Z">
              <w:r w:rsidRPr="00BF71F7" w:rsidDel="001C5478">
                <w:rPr>
                  <w:b/>
                  <w:bCs/>
                  <w:iCs/>
                  <w:noProof/>
                  <w:snapToGrid w:val="0"/>
                  <w:sz w:val="20"/>
                  <w:szCs w:val="20"/>
                </w:rPr>
                <w:delText>Strategic Alignment</w:delText>
              </w:r>
            </w:del>
          </w:p>
          <w:p w14:paraId="7693B6EA" w14:textId="6441B836" w:rsidR="00586A12" w:rsidRPr="00B47562"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351" w:author="Eckhoff,Dirk" w:date="2020-10-16T15:44:00Z"/>
                <w:bCs/>
                <w:i/>
                <w:iCs/>
                <w:snapToGrid w:val="0"/>
                <w:sz w:val="16"/>
                <w:szCs w:val="16"/>
              </w:rPr>
            </w:pPr>
            <w:del w:id="352" w:author="Eckhoff,Dirk" w:date="2020-10-16T15:44:00Z">
              <w:r w:rsidRPr="00B47562" w:rsidDel="001C5478">
                <w:rPr>
                  <w:bCs/>
                  <w:i/>
                  <w:iCs/>
                  <w:noProof/>
                  <w:snapToGrid w:val="0"/>
                  <w:sz w:val="16"/>
                  <w:szCs w:val="16"/>
                </w:rPr>
                <w:delText>(See IALA Strategic Vision)</w:delText>
              </w:r>
            </w:del>
          </w:p>
        </w:tc>
        <w:tc>
          <w:tcPr>
            <w:tcW w:w="7230" w:type="dxa"/>
            <w:gridSpan w:val="3"/>
          </w:tcPr>
          <w:p w14:paraId="24479F22" w14:textId="38601AAF" w:rsidR="003A7454" w:rsidDel="001C5478" w:rsidRDefault="00586A12" w:rsidP="003A7454">
            <w:pPr>
              <w:pStyle w:val="BodyText3"/>
              <w:spacing w:before="120"/>
              <w:ind w:left="0"/>
              <w:jc w:val="both"/>
              <w:rPr>
                <w:del w:id="353" w:author="Eckhoff,Dirk" w:date="2020-10-16T15:44:00Z"/>
                <w:i w:val="0"/>
                <w:sz w:val="20"/>
              </w:rPr>
            </w:pPr>
            <w:del w:id="354" w:author="Eckhoff,Dirk" w:date="2020-10-16T15:44:00Z">
              <w:r w:rsidRPr="00A11A2E" w:rsidDel="001C5478">
                <w:rPr>
                  <w:b/>
                  <w:i w:val="0"/>
                  <w:sz w:val="20"/>
                </w:rPr>
                <w:delText>Goal</w:delText>
              </w:r>
              <w:r w:rsidRPr="00A11A2E" w:rsidDel="001C5478">
                <w:rPr>
                  <w:i w:val="0"/>
                  <w:sz w:val="20"/>
                </w:rPr>
                <w:delText xml:space="preserve"> </w:delText>
              </w:r>
            </w:del>
          </w:p>
          <w:p w14:paraId="540329D5" w14:textId="60E3EF65" w:rsidR="00B47A0E" w:rsidDel="001C5478" w:rsidRDefault="00B47A0E" w:rsidP="003A7454">
            <w:pPr>
              <w:pStyle w:val="BodyText3"/>
              <w:spacing w:before="120"/>
              <w:ind w:left="0"/>
              <w:jc w:val="both"/>
              <w:rPr>
                <w:del w:id="355" w:author="Eckhoff,Dirk" w:date="2020-10-16T15:44:00Z"/>
                <w:i w:val="0"/>
                <w:sz w:val="20"/>
              </w:rPr>
            </w:pPr>
            <w:del w:id="356" w:author="Eckhoff,Dirk" w:date="2020-10-16T15:44:00Z">
              <w:r w:rsidRPr="00B47A0E" w:rsidDel="001C5478">
                <w:rPr>
                  <w:i w:val="0"/>
                  <w:sz w:val="20"/>
                </w:rPr>
                <w:delText xml:space="preserve">G1 – Marine Aids to Navigation are developed and harmonised through international cooperation and the provision of standards. </w:delText>
              </w:r>
            </w:del>
          </w:p>
          <w:p w14:paraId="170D2D82" w14:textId="49D7E6A7" w:rsidR="003A7454" w:rsidDel="001C5478" w:rsidRDefault="00586A12" w:rsidP="003A7454">
            <w:pPr>
              <w:pStyle w:val="BodyText3"/>
              <w:spacing w:before="120"/>
              <w:ind w:left="0"/>
              <w:jc w:val="both"/>
              <w:rPr>
                <w:del w:id="357" w:author="Eckhoff,Dirk" w:date="2020-10-16T15:44:00Z"/>
                <w:b/>
                <w:i w:val="0"/>
                <w:sz w:val="20"/>
              </w:rPr>
            </w:pPr>
            <w:del w:id="358" w:author="Eckhoff,Dirk" w:date="2020-10-16T15:44:00Z">
              <w:r w:rsidRPr="00A11A2E" w:rsidDel="001C5478">
                <w:rPr>
                  <w:b/>
                  <w:i w:val="0"/>
                  <w:sz w:val="20"/>
                </w:rPr>
                <w:delText>Strategy</w:delText>
              </w:r>
            </w:del>
          </w:p>
          <w:p w14:paraId="09C00C47" w14:textId="6CFCE378" w:rsidR="00B47A0E" w:rsidRPr="00B47A0E" w:rsidDel="001C5478" w:rsidRDefault="00B47A0E" w:rsidP="00B47A0E">
            <w:pPr>
              <w:pStyle w:val="BodyText3"/>
              <w:spacing w:before="120"/>
              <w:ind w:left="0"/>
              <w:jc w:val="both"/>
              <w:rPr>
                <w:del w:id="359" w:author="Eckhoff,Dirk" w:date="2020-10-16T15:44:00Z"/>
                <w:i w:val="0"/>
                <w:sz w:val="20"/>
              </w:rPr>
            </w:pPr>
            <w:del w:id="360" w:author="Eckhoff,Dirk" w:date="2020-10-16T15:44:00Z">
              <w:r w:rsidRPr="00B47A0E" w:rsidDel="001C5478">
                <w:rPr>
                  <w:i w:val="0"/>
                  <w:sz w:val="20"/>
                </w:rPr>
                <w:delText>S1 - Develop standards suitable for direct citation by States, in areas deemed important by the General Assembly, and the related Recommendations and Guidelines.</w:delText>
              </w:r>
            </w:del>
          </w:p>
          <w:p w14:paraId="20157225" w14:textId="088ED4FB" w:rsidR="003A7454" w:rsidDel="001C5478"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61" w:author="Eckhoff,Dirk" w:date="2020-10-16T15:44:00Z"/>
                <w:bCs/>
                <w:iCs/>
                <w:snapToGrid w:val="0"/>
                <w:sz w:val="20"/>
                <w:szCs w:val="20"/>
              </w:rPr>
            </w:pPr>
            <w:del w:id="362" w:author="Eckhoff,Dirk" w:date="2020-10-16T15:44:00Z">
              <w:r w:rsidRPr="00B47A0E" w:rsidDel="001C5478">
                <w:rPr>
                  <w:sz w:val="20"/>
                </w:rPr>
                <w:delText>S2 - Position IALA as the source of standards, knowledge, and expertise that will enable States to provide Marine Aids to Navigation, in accordance with relevant international obligations and recommendations.</w:delText>
              </w:r>
              <w:r w:rsidRPr="00B47A0E" w:rsidDel="001C5478">
                <w:rPr>
                  <w:bCs/>
                  <w:iCs/>
                  <w:snapToGrid w:val="0"/>
                  <w:sz w:val="20"/>
                  <w:szCs w:val="20"/>
                </w:rPr>
                <w:delText xml:space="preserve"> </w:delText>
              </w:r>
            </w:del>
          </w:p>
          <w:p w14:paraId="0A7D90F1" w14:textId="47138CD7" w:rsidR="00B47A0E" w:rsidRPr="00696A73" w:rsidDel="001C5478"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63" w:author="Eckhoff,Dirk" w:date="2020-10-16T15:44:00Z"/>
                <w:bCs/>
                <w:iCs/>
                <w:snapToGrid w:val="0"/>
                <w:sz w:val="20"/>
                <w:szCs w:val="20"/>
              </w:rPr>
            </w:pPr>
            <w:del w:id="364" w:author="Eckhoff,Dirk" w:date="2020-10-16T15:44:00Z">
              <w:r w:rsidRPr="00B47A0E" w:rsidDel="001C5478">
                <w:rPr>
                  <w:bCs/>
                  <w:iCs/>
                  <w:snapToGrid w:val="0"/>
                  <w:sz w:val="20"/>
                  <w:szCs w:val="20"/>
                </w:rPr>
                <w:delText>S6 - Improve and harmonise the delivery of VTS globally and in a manner consistent with international conventions, national legislation and public expectations, to ensure the safety and efficiency of vessel traffic and to protect the environment.</w:delText>
              </w:r>
            </w:del>
          </w:p>
        </w:tc>
      </w:tr>
      <w:tr w:rsidR="00586A12" w:rsidRPr="00CB4CEA" w:rsidDel="001C5478" w14:paraId="40825D07" w14:textId="642D5311" w:rsidTr="00AC3BAF">
        <w:trPr>
          <w:cantSplit/>
          <w:trHeight w:val="615"/>
          <w:del w:id="365" w:author="Eckhoff,Dirk" w:date="2020-10-16T15:44:00Z"/>
        </w:trPr>
        <w:tc>
          <w:tcPr>
            <w:tcW w:w="2376" w:type="dxa"/>
          </w:tcPr>
          <w:p w14:paraId="1C6507D2" w14:textId="1EEC2829" w:rsidR="00586A12" w:rsidRPr="00BF71F7"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366" w:author="Eckhoff,Dirk" w:date="2020-10-16T15:44:00Z"/>
                <w:b/>
                <w:bCs/>
                <w:iCs/>
                <w:noProof/>
                <w:snapToGrid w:val="0"/>
                <w:sz w:val="20"/>
                <w:szCs w:val="20"/>
              </w:rPr>
            </w:pPr>
            <w:del w:id="367" w:author="Eckhoff,Dirk" w:date="2020-10-16T15:44:00Z">
              <w:r w:rsidRPr="00BF71F7" w:rsidDel="001C5478">
                <w:rPr>
                  <w:b/>
                  <w:bCs/>
                  <w:iCs/>
                  <w:noProof/>
                  <w:snapToGrid w:val="0"/>
                  <w:sz w:val="20"/>
                  <w:szCs w:val="20"/>
                </w:rPr>
                <w:delText xml:space="preserve">Scope </w:delText>
              </w:r>
              <w:r w:rsidRPr="00BF71F7" w:rsidDel="001C5478">
                <w:rPr>
                  <w:b/>
                  <w:bCs/>
                  <w:iCs/>
                  <w:noProof/>
                  <w:snapToGrid w:val="0"/>
                  <w:sz w:val="20"/>
                  <w:szCs w:val="20"/>
                </w:rPr>
                <w:br/>
              </w:r>
            </w:del>
          </w:p>
        </w:tc>
        <w:tc>
          <w:tcPr>
            <w:tcW w:w="7230" w:type="dxa"/>
            <w:gridSpan w:val="3"/>
          </w:tcPr>
          <w:p w14:paraId="6AE9B1F8" w14:textId="3A71DA95" w:rsidR="00586A12"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68" w:author="Eckhoff,Dirk" w:date="2020-10-16T15:44:00Z"/>
                <w:b/>
                <w:bCs/>
                <w:iCs/>
                <w:snapToGrid w:val="0"/>
                <w:sz w:val="20"/>
                <w:szCs w:val="20"/>
              </w:rPr>
            </w:pPr>
            <w:del w:id="369" w:author="Eckhoff,Dirk" w:date="2020-10-16T15:44:00Z">
              <w:r w:rsidRPr="0083661F" w:rsidDel="001C5478">
                <w:rPr>
                  <w:b/>
                  <w:bCs/>
                  <w:iCs/>
                  <w:snapToGrid w:val="0"/>
                  <w:sz w:val="20"/>
                  <w:szCs w:val="20"/>
                </w:rPr>
                <w:delText>In Scope:</w:delText>
              </w:r>
            </w:del>
          </w:p>
          <w:p w14:paraId="0C7F74BF" w14:textId="47B8565C"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70" w:author="Eckhoff,Dirk" w:date="2020-10-16T15:44:00Z"/>
                <w:bCs/>
                <w:iCs/>
                <w:snapToGrid w:val="0"/>
                <w:sz w:val="20"/>
                <w:szCs w:val="20"/>
              </w:rPr>
            </w:pPr>
            <w:del w:id="371" w:author="Eckhoff,Dirk" w:date="2020-10-16T15:44:00Z">
              <w:r w:rsidRPr="00B440E3" w:rsidDel="001C5478">
                <w:rPr>
                  <w:bCs/>
                  <w:iCs/>
                  <w:snapToGrid w:val="0"/>
                  <w:sz w:val="20"/>
                  <w:szCs w:val="20"/>
                </w:rPr>
                <w:delText>Scenario base</w:delText>
              </w:r>
            </w:del>
          </w:p>
          <w:p w14:paraId="10AE7E49" w14:textId="7938389F"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72" w:author="Eckhoff,Dirk" w:date="2020-10-16T15:44:00Z"/>
                <w:bCs/>
                <w:iCs/>
                <w:snapToGrid w:val="0"/>
                <w:sz w:val="20"/>
                <w:szCs w:val="20"/>
              </w:rPr>
            </w:pPr>
            <w:del w:id="373" w:author="Eckhoff,Dirk" w:date="2020-10-16T15:44:00Z">
              <w:r w:rsidRPr="00B440E3" w:rsidDel="001C5478">
                <w:rPr>
                  <w:bCs/>
                  <w:iCs/>
                  <w:snapToGrid w:val="0"/>
                  <w:sz w:val="20"/>
                  <w:szCs w:val="20"/>
                </w:rPr>
                <w:delText>Key words / phraseology</w:delText>
              </w:r>
            </w:del>
          </w:p>
          <w:p w14:paraId="112F6128" w14:textId="6374EA84"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74" w:author="Eckhoff,Dirk" w:date="2020-10-16T15:44:00Z"/>
                <w:bCs/>
                <w:iCs/>
                <w:snapToGrid w:val="0"/>
                <w:sz w:val="20"/>
                <w:szCs w:val="20"/>
              </w:rPr>
            </w:pPr>
            <w:del w:id="375" w:author="Eckhoff,Dirk" w:date="2020-10-16T15:44:00Z">
              <w:r w:rsidRPr="00B440E3" w:rsidDel="001C5478">
                <w:rPr>
                  <w:bCs/>
                  <w:iCs/>
                  <w:snapToGrid w:val="0"/>
                  <w:sz w:val="20"/>
                  <w:szCs w:val="20"/>
                </w:rPr>
                <w:delText xml:space="preserve">Auditory / examples </w:delText>
              </w:r>
            </w:del>
          </w:p>
          <w:p w14:paraId="61AEFC91" w14:textId="4D8A5C9F"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76" w:author="Eckhoff,Dirk" w:date="2020-10-16T15:44:00Z"/>
                <w:bCs/>
                <w:iCs/>
                <w:snapToGrid w:val="0"/>
                <w:sz w:val="20"/>
                <w:szCs w:val="20"/>
              </w:rPr>
            </w:pPr>
            <w:del w:id="377" w:author="Eckhoff,Dirk" w:date="2020-10-16T15:44:00Z">
              <w:r w:rsidRPr="00B440E3" w:rsidDel="001C5478">
                <w:rPr>
                  <w:bCs/>
                  <w:iCs/>
                  <w:snapToGrid w:val="0"/>
                  <w:sz w:val="20"/>
                  <w:szCs w:val="20"/>
                </w:rPr>
                <w:delText xml:space="preserve">Implement IALA Guideline 1132 </w:delText>
              </w:r>
            </w:del>
          </w:p>
          <w:p w14:paraId="2915EC02" w14:textId="50102224" w:rsidR="00523DCF" w:rsidRPr="00480907" w:rsidDel="001C5478" w:rsidRDefault="00523DCF"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78" w:author="Eckhoff,Dirk" w:date="2020-10-16T15:44:00Z"/>
                <w:b/>
                <w:bCs/>
                <w:iCs/>
                <w:snapToGrid w:val="0"/>
                <w:sz w:val="20"/>
                <w:szCs w:val="20"/>
              </w:rPr>
            </w:pPr>
          </w:p>
          <w:p w14:paraId="225D5727" w14:textId="4CA08053" w:rsidR="00586A12" w:rsidRPr="00480907"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79" w:author="Eckhoff,Dirk" w:date="2020-10-16T15:44:00Z"/>
                <w:b/>
                <w:bCs/>
                <w:iCs/>
                <w:snapToGrid w:val="0"/>
                <w:sz w:val="20"/>
                <w:szCs w:val="20"/>
              </w:rPr>
            </w:pPr>
            <w:del w:id="380" w:author="Eckhoff,Dirk" w:date="2020-10-16T15:44:00Z">
              <w:r w:rsidRPr="0083661F" w:rsidDel="001C5478">
                <w:rPr>
                  <w:b/>
                  <w:bCs/>
                  <w:iCs/>
                  <w:snapToGrid w:val="0"/>
                  <w:sz w:val="20"/>
                  <w:szCs w:val="20"/>
                </w:rPr>
                <w:delText>Out of scope:</w:delText>
              </w:r>
            </w:del>
          </w:p>
          <w:p w14:paraId="65827A69" w14:textId="5BA6137D" w:rsidR="00523DCF"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81" w:author="Eckhoff,Dirk" w:date="2020-10-16T15:44:00Z"/>
                <w:bCs/>
                <w:iCs/>
                <w:snapToGrid w:val="0"/>
                <w:sz w:val="20"/>
                <w:szCs w:val="20"/>
              </w:rPr>
            </w:pPr>
            <w:del w:id="382" w:author="Eckhoff,Dirk" w:date="2020-10-16T15:44:00Z">
              <w:r w:rsidDel="001C5478">
                <w:rPr>
                  <w:bCs/>
                  <w:iCs/>
                  <w:snapToGrid w:val="0"/>
                  <w:sz w:val="20"/>
                  <w:szCs w:val="20"/>
                </w:rPr>
                <w:delText xml:space="preserve">Create responses to all scenarios </w:delText>
              </w:r>
            </w:del>
          </w:p>
          <w:p w14:paraId="71E547E9" w14:textId="0D468BEA" w:rsidR="00586A12"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83" w:author="Eckhoff,Dirk" w:date="2020-10-16T15:44:00Z"/>
                <w:bCs/>
                <w:iCs/>
                <w:snapToGrid w:val="0"/>
                <w:sz w:val="20"/>
                <w:szCs w:val="20"/>
              </w:rPr>
            </w:pPr>
          </w:p>
          <w:p w14:paraId="0404A032" w14:textId="43AD233A" w:rsidR="00586A12" w:rsidRPr="00696A73"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384" w:author="Eckhoff,Dirk" w:date="2020-10-16T15:44:00Z"/>
                <w:bCs/>
                <w:iCs/>
                <w:snapToGrid w:val="0"/>
                <w:sz w:val="20"/>
                <w:szCs w:val="20"/>
              </w:rPr>
            </w:pPr>
            <w:del w:id="385" w:author="Eckhoff,Dirk" w:date="2020-10-16T15:44:00Z">
              <w:r w:rsidRPr="007710A0" w:rsidDel="001C5478">
                <w:rPr>
                  <w:bCs/>
                  <w:i/>
                  <w:iCs/>
                  <w:noProof/>
                  <w:snapToGrid w:val="0"/>
                  <w:sz w:val="16"/>
                  <w:szCs w:val="16"/>
                </w:rPr>
                <w:delText>(Describe key items that are in scope/out of scope)</w:delText>
              </w:r>
            </w:del>
          </w:p>
        </w:tc>
      </w:tr>
      <w:tr w:rsidR="00586A12" w:rsidRPr="00696A73" w:rsidDel="001C5478" w14:paraId="57FC929F" w14:textId="4EF6976A" w:rsidTr="00AC3BAF">
        <w:trPr>
          <w:cantSplit/>
          <w:trHeight w:val="1399"/>
          <w:del w:id="386" w:author="Eckhoff,Dirk" w:date="2020-10-16T15:44:00Z"/>
        </w:trPr>
        <w:tc>
          <w:tcPr>
            <w:tcW w:w="2376" w:type="dxa"/>
          </w:tcPr>
          <w:p w14:paraId="6437BE97" w14:textId="45DA0AC7" w:rsidR="00586A12" w:rsidRPr="00BF71F7"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387" w:author="Eckhoff,Dirk" w:date="2020-10-16T15:44:00Z"/>
                <w:b/>
                <w:bCs/>
                <w:iCs/>
                <w:snapToGrid w:val="0"/>
                <w:sz w:val="20"/>
                <w:szCs w:val="20"/>
              </w:rPr>
            </w:pPr>
            <w:del w:id="388" w:author="Eckhoff,Dirk" w:date="2020-10-16T15:44:00Z">
              <w:r w:rsidRPr="00BF71F7" w:rsidDel="001C5478">
                <w:rPr>
                  <w:b/>
                  <w:bCs/>
                  <w:iCs/>
                  <w:snapToGrid w:val="0"/>
                  <w:sz w:val="20"/>
                  <w:szCs w:val="20"/>
                </w:rPr>
                <w:delText>Brief and concise description of the work to be undertaken and programme mile</w:delText>
              </w:r>
              <w:r w:rsidRPr="00BF71F7" w:rsidDel="001C5478">
                <w:rPr>
                  <w:b/>
                  <w:bCs/>
                  <w:iCs/>
                  <w:snapToGrid w:val="0"/>
                  <w:sz w:val="20"/>
                  <w:szCs w:val="20"/>
                </w:rPr>
                <w:softHyphen/>
                <w:delText>stones (where appropriate).</w:delText>
              </w:r>
            </w:del>
          </w:p>
        </w:tc>
        <w:tc>
          <w:tcPr>
            <w:tcW w:w="7230" w:type="dxa"/>
            <w:gridSpan w:val="3"/>
          </w:tcPr>
          <w:p w14:paraId="3A74B408" w14:textId="3D68AB5F" w:rsidR="00523DCF" w:rsidRPr="004373FD"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89" w:author="Eckhoff,Dirk" w:date="2020-10-16T15:44:00Z"/>
                <w:bCs/>
                <w:iCs/>
                <w:snapToGrid w:val="0"/>
                <w:sz w:val="20"/>
                <w:szCs w:val="20"/>
              </w:rPr>
            </w:pPr>
            <w:del w:id="390" w:author="Eckhoff,Dirk" w:date="2020-10-16T15:44:00Z">
              <w:r w:rsidRPr="004373FD" w:rsidDel="001C5478">
                <w:rPr>
                  <w:bCs/>
                  <w:iCs/>
                  <w:snapToGrid w:val="0"/>
                  <w:sz w:val="20"/>
                  <w:szCs w:val="20"/>
                </w:rPr>
                <w:delText>Gather data on current voice communication procedures (key words and phraseology)</w:delText>
              </w:r>
              <w:r w:rsidDel="001C5478">
                <w:rPr>
                  <w:bCs/>
                  <w:iCs/>
                  <w:snapToGrid w:val="0"/>
                  <w:sz w:val="20"/>
                  <w:szCs w:val="20"/>
                </w:rPr>
                <w:delText>.</w:delText>
              </w:r>
              <w:r w:rsidRPr="004373FD" w:rsidDel="001C5478">
                <w:rPr>
                  <w:bCs/>
                  <w:iCs/>
                  <w:snapToGrid w:val="0"/>
                  <w:sz w:val="20"/>
                  <w:szCs w:val="20"/>
                </w:rPr>
                <w:delText xml:space="preserve"> </w:delText>
              </w:r>
            </w:del>
          </w:p>
          <w:p w14:paraId="2A2B6548" w14:textId="2FBAC451"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91" w:author="Eckhoff,Dirk" w:date="2020-10-16T15:44:00Z"/>
                <w:bCs/>
                <w:iCs/>
                <w:snapToGrid w:val="0"/>
                <w:sz w:val="20"/>
                <w:szCs w:val="20"/>
              </w:rPr>
            </w:pPr>
            <w:del w:id="392" w:author="Eckhoff,Dirk" w:date="2020-10-16T15:44:00Z">
              <w:r w:rsidRPr="00B440E3" w:rsidDel="001C5478">
                <w:rPr>
                  <w:bCs/>
                  <w:iCs/>
                  <w:snapToGrid w:val="0"/>
                  <w:sz w:val="20"/>
                  <w:szCs w:val="20"/>
                </w:rPr>
                <w:delText>Analyse data and determine common areas of communication</w:delText>
              </w:r>
              <w:r w:rsidDel="001C5478">
                <w:rPr>
                  <w:bCs/>
                  <w:iCs/>
                  <w:snapToGrid w:val="0"/>
                  <w:sz w:val="20"/>
                  <w:szCs w:val="20"/>
                </w:rPr>
                <w:delText>.</w:delText>
              </w:r>
            </w:del>
          </w:p>
          <w:p w14:paraId="5DD954D8" w14:textId="23D9831E"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93" w:author="Eckhoff,Dirk" w:date="2020-10-16T15:44:00Z"/>
                <w:bCs/>
                <w:iCs/>
                <w:snapToGrid w:val="0"/>
                <w:sz w:val="20"/>
                <w:szCs w:val="20"/>
              </w:rPr>
            </w:pPr>
            <w:del w:id="394" w:author="Eckhoff,Dirk" w:date="2020-10-16T15:44:00Z">
              <w:r w:rsidRPr="00B440E3" w:rsidDel="001C5478">
                <w:rPr>
                  <w:bCs/>
                  <w:iCs/>
                  <w:snapToGrid w:val="0"/>
                  <w:sz w:val="20"/>
                  <w:szCs w:val="20"/>
                </w:rPr>
                <w:delText>Compare with existing terminology (SMCP and SMNV)</w:delText>
              </w:r>
              <w:r w:rsidDel="001C5478">
                <w:rPr>
                  <w:bCs/>
                  <w:iCs/>
                  <w:snapToGrid w:val="0"/>
                  <w:sz w:val="20"/>
                  <w:szCs w:val="20"/>
                </w:rPr>
                <w:delText>.</w:delText>
              </w:r>
            </w:del>
          </w:p>
          <w:p w14:paraId="7598CC90" w14:textId="3D242780"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95" w:author="Eckhoff,Dirk" w:date="2020-10-16T15:44:00Z"/>
                <w:bCs/>
                <w:iCs/>
                <w:snapToGrid w:val="0"/>
                <w:sz w:val="20"/>
                <w:szCs w:val="20"/>
              </w:rPr>
            </w:pPr>
            <w:del w:id="396" w:author="Eckhoff,Dirk" w:date="2020-10-16T15:44:00Z">
              <w:r w:rsidRPr="00B440E3" w:rsidDel="001C5478">
                <w:rPr>
                  <w:bCs/>
                  <w:iCs/>
                  <w:snapToGrid w:val="0"/>
                  <w:sz w:val="20"/>
                  <w:szCs w:val="20"/>
                </w:rPr>
                <w:delText>Compare with other industries (i.e. Aviation)</w:delText>
              </w:r>
              <w:r w:rsidDel="001C5478">
                <w:rPr>
                  <w:bCs/>
                  <w:iCs/>
                  <w:snapToGrid w:val="0"/>
                  <w:sz w:val="20"/>
                  <w:szCs w:val="20"/>
                </w:rPr>
                <w:delText>.</w:delText>
              </w:r>
            </w:del>
          </w:p>
          <w:p w14:paraId="01ECB850" w14:textId="3A2C054C"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97" w:author="Eckhoff,Dirk" w:date="2020-10-16T15:44:00Z"/>
                <w:bCs/>
                <w:iCs/>
                <w:snapToGrid w:val="0"/>
                <w:sz w:val="20"/>
                <w:szCs w:val="20"/>
              </w:rPr>
            </w:pPr>
            <w:del w:id="398" w:author="Eckhoff,Dirk" w:date="2020-10-16T15:44:00Z">
              <w:r w:rsidRPr="00B440E3" w:rsidDel="001C5478">
                <w:rPr>
                  <w:bCs/>
                  <w:iCs/>
                  <w:snapToGrid w:val="0"/>
                  <w:sz w:val="20"/>
                  <w:szCs w:val="20"/>
                </w:rPr>
                <w:delText>Develop a list of common scenarios</w:delText>
              </w:r>
              <w:r w:rsidDel="001C5478">
                <w:rPr>
                  <w:bCs/>
                  <w:iCs/>
                  <w:snapToGrid w:val="0"/>
                  <w:sz w:val="20"/>
                  <w:szCs w:val="20"/>
                </w:rPr>
                <w:delText>.</w:delText>
              </w:r>
              <w:r w:rsidRPr="00B440E3" w:rsidDel="001C5478">
                <w:rPr>
                  <w:bCs/>
                  <w:iCs/>
                  <w:snapToGrid w:val="0"/>
                  <w:sz w:val="20"/>
                  <w:szCs w:val="20"/>
                </w:rPr>
                <w:delText xml:space="preserve"> </w:delText>
              </w:r>
            </w:del>
          </w:p>
          <w:p w14:paraId="71677C3F" w14:textId="02037996"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399" w:author="Eckhoff,Dirk" w:date="2020-10-16T15:44:00Z"/>
                <w:bCs/>
                <w:iCs/>
                <w:snapToGrid w:val="0"/>
                <w:sz w:val="20"/>
                <w:szCs w:val="20"/>
              </w:rPr>
            </w:pPr>
            <w:del w:id="400" w:author="Eckhoff,Dirk" w:date="2020-10-16T15:44:00Z">
              <w:r w:rsidRPr="00B440E3" w:rsidDel="001C5478">
                <w:rPr>
                  <w:bCs/>
                  <w:iCs/>
                  <w:snapToGrid w:val="0"/>
                  <w:sz w:val="20"/>
                  <w:szCs w:val="20"/>
                </w:rPr>
                <w:delText>Prepare a list of key words and phraseology based on scenarios</w:delText>
              </w:r>
              <w:r w:rsidDel="001C5478">
                <w:rPr>
                  <w:bCs/>
                  <w:iCs/>
                  <w:snapToGrid w:val="0"/>
                  <w:sz w:val="20"/>
                  <w:szCs w:val="20"/>
                </w:rPr>
                <w:delText>.</w:delText>
              </w:r>
            </w:del>
          </w:p>
          <w:p w14:paraId="2A167D05" w14:textId="280983FF"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01" w:author="Eckhoff,Dirk" w:date="2020-10-16T15:44:00Z"/>
                <w:bCs/>
                <w:iCs/>
                <w:snapToGrid w:val="0"/>
                <w:sz w:val="20"/>
                <w:szCs w:val="20"/>
              </w:rPr>
            </w:pPr>
            <w:del w:id="402" w:author="Eckhoff,Dirk" w:date="2020-10-16T15:44:00Z">
              <w:r w:rsidRPr="00B440E3" w:rsidDel="001C5478">
                <w:rPr>
                  <w:bCs/>
                  <w:iCs/>
                  <w:snapToGrid w:val="0"/>
                  <w:sz w:val="20"/>
                  <w:szCs w:val="20"/>
                </w:rPr>
                <w:delText>Determine most appropriate means of presenting the information (i.e. amend G1132; develop audio files; other)</w:delText>
              </w:r>
              <w:r w:rsidDel="001C5478">
                <w:rPr>
                  <w:bCs/>
                  <w:iCs/>
                  <w:snapToGrid w:val="0"/>
                  <w:sz w:val="20"/>
                  <w:szCs w:val="20"/>
                </w:rPr>
                <w:delText>.</w:delText>
              </w:r>
            </w:del>
          </w:p>
          <w:p w14:paraId="3BC6E43C" w14:textId="40ED7F81" w:rsidR="00523DCF" w:rsidRPr="00B440E3" w:rsidDel="001C5478"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03" w:author="Eckhoff,Dirk" w:date="2020-10-16T15:44:00Z"/>
                <w:bCs/>
                <w:iCs/>
                <w:snapToGrid w:val="0"/>
                <w:sz w:val="20"/>
                <w:szCs w:val="20"/>
              </w:rPr>
            </w:pPr>
            <w:del w:id="404" w:author="Eckhoff,Dirk" w:date="2020-10-16T15:44:00Z">
              <w:r w:rsidRPr="00B440E3" w:rsidDel="001C5478">
                <w:rPr>
                  <w:bCs/>
                  <w:iCs/>
                  <w:snapToGrid w:val="0"/>
                  <w:sz w:val="20"/>
                  <w:szCs w:val="20"/>
                </w:rPr>
                <w:delText xml:space="preserve">Prepare guideline on VTS voice communication that presents standardized phraseology to support clear and concise information exchange.  </w:delText>
              </w:r>
            </w:del>
          </w:p>
          <w:p w14:paraId="49979A05" w14:textId="72415213" w:rsidR="00586A12" w:rsidRPr="00405C23"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05" w:author="Eckhoff,Dirk" w:date="2020-10-16T15:44:00Z"/>
                <w:bCs/>
                <w:iCs/>
                <w:snapToGrid w:val="0"/>
                <w:sz w:val="20"/>
                <w:szCs w:val="20"/>
              </w:rPr>
            </w:pPr>
          </w:p>
        </w:tc>
      </w:tr>
      <w:tr w:rsidR="00586A12" w:rsidRPr="00696A73" w:rsidDel="001C5478" w14:paraId="19C6FA05" w14:textId="1E280E06" w:rsidTr="00AC3BAF">
        <w:trPr>
          <w:cantSplit/>
          <w:trHeight w:val="659"/>
          <w:del w:id="406" w:author="Eckhoff,Dirk" w:date="2020-10-16T15:44:00Z"/>
        </w:trPr>
        <w:tc>
          <w:tcPr>
            <w:tcW w:w="2376" w:type="dxa"/>
          </w:tcPr>
          <w:p w14:paraId="0F91D1AE" w14:textId="7124E4FF" w:rsidR="00586A12" w:rsidRPr="00BF71F7"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407" w:author="Eckhoff,Dirk" w:date="2020-10-16T15:44:00Z"/>
                <w:b/>
                <w:bCs/>
                <w:iCs/>
                <w:snapToGrid w:val="0"/>
                <w:sz w:val="20"/>
                <w:szCs w:val="20"/>
              </w:rPr>
            </w:pPr>
            <w:del w:id="408" w:author="Eckhoff,Dirk" w:date="2020-10-16T15:44:00Z">
              <w:r w:rsidRPr="00BF71F7" w:rsidDel="001C5478">
                <w:rPr>
                  <w:b/>
                  <w:bCs/>
                  <w:iCs/>
                  <w:snapToGrid w:val="0"/>
                  <w:sz w:val="20"/>
                  <w:szCs w:val="20"/>
                </w:rPr>
                <w:delText>Expected numbers of sessions for completion</w:delText>
              </w:r>
            </w:del>
          </w:p>
        </w:tc>
        <w:tc>
          <w:tcPr>
            <w:tcW w:w="7230" w:type="dxa"/>
            <w:gridSpan w:val="3"/>
          </w:tcPr>
          <w:p w14:paraId="6825B39C" w14:textId="45786775" w:rsidR="00586A12" w:rsidDel="001C5478" w:rsidRDefault="00586A12" w:rsidP="00AC3BAF">
            <w:pPr>
              <w:pStyle w:val="BodyText3"/>
              <w:spacing w:before="120"/>
              <w:ind w:left="0"/>
              <w:jc w:val="both"/>
              <w:rPr>
                <w:del w:id="409" w:author="Eckhoff,Dirk" w:date="2020-10-16T15:44:00Z"/>
                <w:sz w:val="20"/>
                <w:lang w:val="en-CA"/>
              </w:rPr>
            </w:pPr>
            <w:del w:id="410" w:author="Eckhoff,Dirk" w:date="2020-10-16T15:44:00Z">
              <w:r w:rsidDel="001C5478">
                <w:rPr>
                  <w:sz w:val="20"/>
                  <w:lang w:val="en-CA"/>
                </w:rPr>
                <w:delText>Session number:</w:delText>
              </w:r>
            </w:del>
          </w:p>
          <w:p w14:paraId="096858BE" w14:textId="78414EA3" w:rsidR="00586A12" w:rsidDel="001C5478" w:rsidRDefault="00586A12" w:rsidP="00AC3BAF">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del w:id="411" w:author="Eckhoff,Dirk" w:date="2020-10-16T15:44:00Z"/>
                <w:sz w:val="20"/>
                <w:lang w:val="en-CA"/>
              </w:rPr>
            </w:pPr>
            <w:del w:id="412" w:author="Eckhoff,Dirk" w:date="2020-10-16T15:44:00Z">
              <w:r w:rsidRPr="00341A16" w:rsidDel="001C5478">
                <w:rPr>
                  <w:bCs w:val="0"/>
                  <w:i w:val="0"/>
                  <w:iCs w:val="0"/>
                  <w:noProof/>
                  <w:sz w:val="20"/>
                  <w:lang w:eastAsia="en-GB"/>
                </w:rPr>
                <mc:AlternateContent>
                  <mc:Choice Requires="wps">
                    <w:drawing>
                      <wp:anchor distT="0" distB="0" distL="114300" distR="114300" simplePos="0" relativeHeight="251561984" behindDoc="0" locked="0" layoutInCell="1" allowOverlap="1" wp14:anchorId="3ED4BCDC" wp14:editId="31CA4407">
                        <wp:simplePos x="0" y="0"/>
                        <wp:positionH relativeFrom="column">
                          <wp:posOffset>645160</wp:posOffset>
                        </wp:positionH>
                        <wp:positionV relativeFrom="paragraph">
                          <wp:posOffset>168910</wp:posOffset>
                        </wp:positionV>
                        <wp:extent cx="274320" cy="274320"/>
                        <wp:effectExtent l="8890" t="10160" r="12065" b="10795"/>
                        <wp:wrapNone/>
                        <wp:docPr id="268"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437EDC" w14:textId="7AF0CD26" w:rsidR="001C5478" w:rsidRPr="005F1945" w:rsidRDefault="001C5478"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4BCDC" id="_x0000_s1105" style="position:absolute;left:0;text-align:left;margin-left:50.8pt;margin-top:13.3pt;width:21.6pt;height:21.6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EW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W/HEWKQIAAFIEAAAOAAAAAAAAAAAAAAAAAC4CAABkcnMvZTJv&#10;RG9jLnhtbFBLAQItABQABgAIAAAAIQAvRow13QAAAAkBAAAPAAAAAAAAAAAAAAAAAIMEAABkcnMv&#10;ZG93bnJldi54bWxQSwUGAAAAAAQABADzAAAAjQUAAAAA&#10;">
                        <v:textbox>
                          <w:txbxContent>
                            <w:p w14:paraId="1B437EDC" w14:textId="7AF0CD26" w:rsidR="001C5478" w:rsidRPr="005F1945" w:rsidRDefault="001C5478" w:rsidP="00586A12">
                              <w:pPr>
                                <w:rPr>
                                  <w:lang w:val="nl-NL"/>
                                </w:rPr>
                              </w:pPr>
                              <w:r>
                                <w:rPr>
                                  <w:lang w:val="nl-NL"/>
                                </w:rPr>
                                <w:t>X</w:t>
                              </w:r>
                            </w:p>
                          </w:txbxContent>
                        </v:textbox>
                      </v:rect>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560960" behindDoc="0" locked="0" layoutInCell="1" allowOverlap="1" wp14:anchorId="71E1B9E7" wp14:editId="37A09823">
                        <wp:simplePos x="0" y="0"/>
                        <wp:positionH relativeFrom="column">
                          <wp:posOffset>1219200</wp:posOffset>
                        </wp:positionH>
                        <wp:positionV relativeFrom="paragraph">
                          <wp:posOffset>168910</wp:posOffset>
                        </wp:positionV>
                        <wp:extent cx="274320" cy="274320"/>
                        <wp:effectExtent l="0" t="0" r="11430" b="11430"/>
                        <wp:wrapNone/>
                        <wp:docPr id="269"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3EB18D" w14:textId="02FB30C8" w:rsidR="001C5478" w:rsidRPr="00AC3091" w:rsidRDefault="001C5478" w:rsidP="00586A1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1B9E7" id="_x0000_s1106" style="position:absolute;left:0;text-align:left;margin-left:96pt;margin-top:13.3pt;width:21.6pt;height:21.6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AZjwSkCAABSBAAADgAAAAAAAAAAAAAAAAAuAgAAZHJzL2Uy&#10;b0RvYy54bWxQSwECLQAUAAYACAAAACEAz9M4ad4AAAAJAQAADwAAAAAAAAAAAAAAAACDBAAAZHJz&#10;L2Rvd25yZXYueG1sUEsFBgAAAAAEAAQA8wAAAI4FAAAAAA==&#10;">
                        <v:textbox>
                          <w:txbxContent>
                            <w:p w14:paraId="7F3EB18D" w14:textId="02FB30C8" w:rsidR="001C5478" w:rsidRPr="00AC3091" w:rsidRDefault="001C5478" w:rsidP="00586A12">
                              <w:pPr>
                                <w:jc w:val="center"/>
                                <w:rPr>
                                  <w:lang w:val="de-DE"/>
                                </w:rPr>
                              </w:pPr>
                              <w:r>
                                <w:rPr>
                                  <w:lang w:val="de-DE"/>
                                </w:rPr>
                                <w:t>X</w:t>
                              </w:r>
                            </w:p>
                          </w:txbxContent>
                        </v:textbox>
                      </v:rect>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559936" behindDoc="0" locked="0" layoutInCell="1" allowOverlap="1" wp14:anchorId="22034790" wp14:editId="26F93728">
                        <wp:simplePos x="0" y="0"/>
                        <wp:positionH relativeFrom="column">
                          <wp:posOffset>1793240</wp:posOffset>
                        </wp:positionH>
                        <wp:positionV relativeFrom="paragraph">
                          <wp:posOffset>168910</wp:posOffset>
                        </wp:positionV>
                        <wp:extent cx="274320" cy="274320"/>
                        <wp:effectExtent l="0" t="0" r="11430" b="11430"/>
                        <wp:wrapNone/>
                        <wp:docPr id="27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2F5342" w14:textId="60C31EE8" w:rsidR="001C5478" w:rsidRDefault="001C5478"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34790" id="_x0000_s1107" style="position:absolute;left:0;text-align:left;margin-left:141.2pt;margin-top:13.3pt;width:21.6pt;height:21.6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EnAMOKAIAAFIEAAAOAAAAAAAAAAAAAAAAAC4CAABkcnMvZTJv&#10;RG9jLnhtbFBLAQItABQABgAIAAAAIQAS5fw73gAAAAkBAAAPAAAAAAAAAAAAAAAAAIIEAABkcnMv&#10;ZG93bnJldi54bWxQSwUGAAAAAAQABADzAAAAjQUAAAAA&#10;">
                        <v:textbox>
                          <w:txbxContent>
                            <w:p w14:paraId="482F5342" w14:textId="60C31EE8" w:rsidR="001C5478" w:rsidRDefault="001C5478" w:rsidP="00586A12">
                              <w:pPr>
                                <w:jc w:val="center"/>
                              </w:pPr>
                              <w:r>
                                <w:t>X</w:t>
                              </w:r>
                            </w:p>
                          </w:txbxContent>
                        </v:textbox>
                      </v:rect>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558912" behindDoc="0" locked="0" layoutInCell="1" allowOverlap="1" wp14:anchorId="276E5250" wp14:editId="41C5B519">
                        <wp:simplePos x="0" y="0"/>
                        <wp:positionH relativeFrom="column">
                          <wp:posOffset>2399665</wp:posOffset>
                        </wp:positionH>
                        <wp:positionV relativeFrom="paragraph">
                          <wp:posOffset>168910</wp:posOffset>
                        </wp:positionV>
                        <wp:extent cx="274320" cy="274320"/>
                        <wp:effectExtent l="0" t="0" r="11430" b="11430"/>
                        <wp:wrapNone/>
                        <wp:docPr id="271"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B8656F" w14:textId="77777777" w:rsidR="001C5478" w:rsidRDefault="001C5478" w:rsidP="00586A1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E5250" id="_x0000_s1108" style="position:absolute;left:0;text-align:left;margin-left:188.95pt;margin-top:13.3pt;width:21.6pt;height:21.6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k5C3mSgCAABSBAAADgAAAAAAAAAAAAAAAAAuAgAAZHJzL2Uy&#10;b0RvYy54bWxQSwECLQAUAAYACAAAACEAG37jl98AAAAJAQAADwAAAAAAAAAAAAAAAACCBAAAZHJz&#10;L2Rvd25yZXYueG1sUEsFBgAAAAAEAAQA8wAAAI4FAAAAAA==&#10;">
                        <v:textbox>
                          <w:txbxContent>
                            <w:p w14:paraId="5BB8656F" w14:textId="77777777" w:rsidR="001C5478" w:rsidRDefault="001C5478" w:rsidP="00586A12">
                              <w:pPr>
                                <w:jc w:val="center"/>
                              </w:pPr>
                            </w:p>
                          </w:txbxContent>
                        </v:textbox>
                      </v:rect>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557888" behindDoc="0" locked="0" layoutInCell="1" allowOverlap="1" wp14:anchorId="37A620A9" wp14:editId="58C1696E">
                        <wp:simplePos x="0" y="0"/>
                        <wp:positionH relativeFrom="column">
                          <wp:posOffset>3072130</wp:posOffset>
                        </wp:positionH>
                        <wp:positionV relativeFrom="paragraph">
                          <wp:posOffset>168910</wp:posOffset>
                        </wp:positionV>
                        <wp:extent cx="274320" cy="274320"/>
                        <wp:effectExtent l="6985" t="10160" r="13970" b="10795"/>
                        <wp:wrapNone/>
                        <wp:docPr id="272"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6E008" id="Rectangle 272" o:spid="_x0000_s1026" style="position:absolute;margin-left:241.9pt;margin-top:13.3pt;width:21.6pt;height:21.6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g1w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mvg1wHgIAAD8EAAAOAAAAAAAAAAAAAAAAAC4CAABkcnMvZTJvRG9jLnhtbFBL&#10;AQItABQABgAIAAAAIQBVOe0g3wAAAAkBAAAPAAAAAAAAAAAAAAAAAHgEAABkcnMvZG93bnJldi54&#10;bWxQSwUGAAAAAAQABADzAAAAhAUAAAAA&#10;"/>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556864" behindDoc="0" locked="0" layoutInCell="1" allowOverlap="1" wp14:anchorId="5AA87D58" wp14:editId="0EF689A4">
                        <wp:simplePos x="0" y="0"/>
                        <wp:positionH relativeFrom="column">
                          <wp:posOffset>3834765</wp:posOffset>
                        </wp:positionH>
                        <wp:positionV relativeFrom="paragraph">
                          <wp:posOffset>168910</wp:posOffset>
                        </wp:positionV>
                        <wp:extent cx="274320" cy="274320"/>
                        <wp:effectExtent l="7620" t="10160" r="13335" b="10795"/>
                        <wp:wrapNone/>
                        <wp:docPr id="273"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94782" id="Rectangle 273" o:spid="_x0000_s1026" style="position:absolute;margin-left:301.95pt;margin-top:13.3pt;width:21.6pt;height:21.6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7KY3h8CAAA/BAAADgAAAAAAAAAAAAAAAAAuAgAAZHJzL2Uyb0RvYy54bWxQ&#10;SwECLQAUAAYACAAAACEAJynVK98AAAAJAQAADwAAAAAAAAAAAAAAAAB5BAAAZHJzL2Rvd25yZXYu&#10;eG1sUEsFBgAAAAAEAAQA8wAAAIUFAAAAAA==&#10;"/>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563008" behindDoc="0" locked="0" layoutInCell="1" allowOverlap="1" wp14:anchorId="2ADA0F36" wp14:editId="230B028A">
                        <wp:simplePos x="0" y="0"/>
                        <wp:positionH relativeFrom="column">
                          <wp:posOffset>31750</wp:posOffset>
                        </wp:positionH>
                        <wp:positionV relativeFrom="paragraph">
                          <wp:posOffset>168910</wp:posOffset>
                        </wp:positionV>
                        <wp:extent cx="274320" cy="274320"/>
                        <wp:effectExtent l="5080" t="10160" r="6350" b="10795"/>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4F75FC" w14:textId="63FCF932" w:rsidR="001C5478" w:rsidRPr="005F1945" w:rsidRDefault="001C5478"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A0F36" id="_x0000_s1109" style="position:absolute;left:0;text-align:left;margin-left:2.5pt;margin-top:13.3pt;width:21.6pt;height:21.6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HGeCMCgCAABSBAAADgAAAAAAAAAAAAAAAAAuAgAAZHJzL2Uyb0Rv&#10;Yy54bWxQSwECLQAUAAYACAAAACEAU7YEbdwAAAAGAQAADwAAAAAAAAAAAAAAAACCBAAAZHJzL2Rv&#10;d25yZXYueG1sUEsFBgAAAAAEAAQA8wAAAIsFAAAAAA==&#10;">
                        <v:textbox>
                          <w:txbxContent>
                            <w:p w14:paraId="594F75FC" w14:textId="63FCF932" w:rsidR="001C5478" w:rsidRPr="005F1945" w:rsidRDefault="001C5478" w:rsidP="00586A12">
                              <w:pPr>
                                <w:rPr>
                                  <w:lang w:val="nl-NL"/>
                                </w:rPr>
                              </w:pPr>
                              <w:r>
                                <w:rPr>
                                  <w:lang w:val="nl-NL"/>
                                </w:rPr>
                                <w:t>X</w:t>
                              </w:r>
                            </w:p>
                          </w:txbxContent>
                        </v:textbox>
                      </v:rect>
                    </w:pict>
                  </mc:Fallback>
                </mc:AlternateContent>
              </w:r>
              <w:r w:rsidDel="001C5478">
                <w:rPr>
                  <w:sz w:val="20"/>
                  <w:lang w:val="en-CA"/>
                </w:rPr>
                <w:delText>45</w:delText>
              </w:r>
              <w:r w:rsidRPr="00341A16" w:rsidDel="001C5478">
                <w:rPr>
                  <w:sz w:val="20"/>
                  <w:lang w:val="en-CA"/>
                </w:rPr>
                <w:tab/>
              </w:r>
              <w:r w:rsidDel="001C5478">
                <w:rPr>
                  <w:sz w:val="20"/>
                  <w:lang w:val="en-CA"/>
                </w:rPr>
                <w:delText>46</w:delText>
              </w:r>
              <w:r w:rsidRPr="00341A16" w:rsidDel="001C5478">
                <w:rPr>
                  <w:sz w:val="20"/>
                  <w:lang w:val="en-CA"/>
                </w:rPr>
                <w:tab/>
                <w:delText>4</w:delText>
              </w:r>
              <w:r w:rsidDel="001C5478">
                <w:rPr>
                  <w:sz w:val="20"/>
                  <w:lang w:val="en-CA"/>
                </w:rPr>
                <w:delText>7</w:delText>
              </w:r>
              <w:r w:rsidRPr="00341A16" w:rsidDel="001C5478">
                <w:rPr>
                  <w:sz w:val="20"/>
                  <w:lang w:val="en-CA"/>
                </w:rPr>
                <w:tab/>
                <w:delText>4</w:delText>
              </w:r>
              <w:r w:rsidDel="001C5478">
                <w:rPr>
                  <w:sz w:val="20"/>
                  <w:lang w:val="en-CA"/>
                </w:rPr>
                <w:delText>8</w:delText>
              </w:r>
              <w:r w:rsidRPr="00341A16" w:rsidDel="001C5478">
                <w:rPr>
                  <w:sz w:val="20"/>
                  <w:lang w:val="en-CA"/>
                </w:rPr>
                <w:tab/>
                <w:delText>4</w:delText>
              </w:r>
              <w:r w:rsidDel="001C5478">
                <w:rPr>
                  <w:sz w:val="20"/>
                  <w:lang w:val="en-CA"/>
                </w:rPr>
                <w:delText>9</w:delText>
              </w:r>
              <w:r w:rsidRPr="00341A16" w:rsidDel="001C5478">
                <w:rPr>
                  <w:sz w:val="20"/>
                  <w:lang w:val="en-CA"/>
                </w:rPr>
                <w:tab/>
              </w:r>
              <w:r w:rsidDel="001C5478">
                <w:rPr>
                  <w:sz w:val="20"/>
                  <w:lang w:val="en-CA"/>
                </w:rPr>
                <w:delText>50</w:delText>
              </w:r>
              <w:r w:rsidRPr="00341A16" w:rsidDel="001C5478">
                <w:rPr>
                  <w:sz w:val="20"/>
                  <w:lang w:val="en-CA"/>
                </w:rPr>
                <w:tab/>
              </w:r>
              <w:r w:rsidDel="001C5478">
                <w:rPr>
                  <w:sz w:val="20"/>
                  <w:lang w:val="en-CA"/>
                </w:rPr>
                <w:delText>51</w:delText>
              </w:r>
            </w:del>
          </w:p>
          <w:p w14:paraId="0321282D" w14:textId="7C72C6B6" w:rsidR="00586A12"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13" w:author="Eckhoff,Dirk" w:date="2020-10-16T15:44:00Z"/>
                <w:bCs/>
                <w:iCs/>
                <w:snapToGrid w:val="0"/>
                <w:sz w:val="20"/>
                <w:szCs w:val="20"/>
                <w:lang w:val="en-CA"/>
              </w:rPr>
            </w:pPr>
          </w:p>
          <w:p w14:paraId="2A0EEDD6" w14:textId="5A3E2BED" w:rsidR="00586A12" w:rsidRPr="005010D1"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14" w:author="Eckhoff,Dirk" w:date="2020-10-16T15:44:00Z"/>
                <w:bCs/>
                <w:iCs/>
                <w:snapToGrid w:val="0"/>
                <w:sz w:val="20"/>
                <w:szCs w:val="20"/>
                <w:lang w:val="en-CA"/>
              </w:rPr>
            </w:pPr>
          </w:p>
        </w:tc>
      </w:tr>
      <w:tr w:rsidR="00586A12" w:rsidRPr="00696A73" w:rsidDel="001C5478" w14:paraId="68874791" w14:textId="0B3AFDC6" w:rsidTr="00AC3BAF">
        <w:trPr>
          <w:cantSplit/>
          <w:trHeight w:val="342"/>
          <w:del w:id="415" w:author="Eckhoff,Dirk" w:date="2020-10-16T15:44:00Z"/>
        </w:trPr>
        <w:tc>
          <w:tcPr>
            <w:tcW w:w="2376" w:type="dxa"/>
            <w:shd w:val="clear" w:color="auto" w:fill="DDD9C3" w:themeFill="background2" w:themeFillShade="E6"/>
          </w:tcPr>
          <w:p w14:paraId="0172630B" w14:textId="26BDA462" w:rsidR="00586A12"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416" w:author="Eckhoff,Dirk" w:date="2020-10-16T15:44:00Z"/>
                <w:b/>
                <w:bCs/>
                <w:iCs/>
                <w:snapToGrid w:val="0"/>
                <w:sz w:val="20"/>
                <w:szCs w:val="20"/>
              </w:rPr>
            </w:pPr>
            <w:del w:id="417" w:author="Eckhoff,Dirk" w:date="2020-10-16T15:44:00Z">
              <w:r w:rsidDel="001C5478">
                <w:rPr>
                  <w:b/>
                  <w:bCs/>
                  <w:iCs/>
                  <w:snapToGrid w:val="0"/>
                  <w:sz w:val="20"/>
                  <w:szCs w:val="20"/>
                </w:rPr>
                <w:delText>Committee notes</w:delText>
              </w:r>
            </w:del>
          </w:p>
        </w:tc>
        <w:tc>
          <w:tcPr>
            <w:tcW w:w="2410" w:type="dxa"/>
            <w:shd w:val="clear" w:color="auto" w:fill="DDD9C3" w:themeFill="background2" w:themeFillShade="E6"/>
          </w:tcPr>
          <w:p w14:paraId="1C4E4C94" w14:textId="52FE45C5" w:rsidR="00586A12"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18" w:author="Eckhoff,Dirk" w:date="2020-10-16T15:44:00Z"/>
                <w:b/>
                <w:bCs/>
                <w:iCs/>
                <w:snapToGrid w:val="0"/>
                <w:sz w:val="20"/>
                <w:szCs w:val="20"/>
              </w:rPr>
            </w:pPr>
            <w:del w:id="419" w:author="Eckhoff,Dirk" w:date="2020-10-16T15:44:00Z">
              <w:r w:rsidDel="001C5478">
                <w:rPr>
                  <w:b/>
                  <w:bCs/>
                  <w:iCs/>
                  <w:snapToGrid w:val="0"/>
                  <w:sz w:val="20"/>
                  <w:szCs w:val="20"/>
                </w:rPr>
                <w:delText>Origins</w:delText>
              </w:r>
            </w:del>
          </w:p>
        </w:tc>
        <w:tc>
          <w:tcPr>
            <w:tcW w:w="4820" w:type="dxa"/>
            <w:gridSpan w:val="2"/>
            <w:shd w:val="clear" w:color="auto" w:fill="DDD9C3" w:themeFill="background2" w:themeFillShade="E6"/>
          </w:tcPr>
          <w:p w14:paraId="61B49A10" w14:textId="723F8E17" w:rsidR="00586A12" w:rsidRPr="00BA25D5" w:rsidDel="001C5478" w:rsidRDefault="00586A12" w:rsidP="00D70AA3">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del w:id="420" w:author="Eckhoff,Dirk" w:date="2020-10-16T15:44:00Z"/>
                <w:bCs/>
                <w:iCs/>
                <w:snapToGrid w:val="0"/>
                <w:sz w:val="20"/>
                <w:szCs w:val="20"/>
              </w:rPr>
            </w:pPr>
            <w:del w:id="421" w:author="Eckhoff,Dirk" w:date="2020-10-16T15:44:00Z">
              <w:r w:rsidRPr="00586A12" w:rsidDel="001C5478">
                <w:rPr>
                  <w:bCs/>
                  <w:iCs/>
                  <w:snapToGrid w:val="0"/>
                  <w:sz w:val="20"/>
                  <w:szCs w:val="20"/>
                </w:rPr>
                <w:delText>201</w:delText>
              </w:r>
              <w:r w:rsidR="00BA25D5" w:rsidDel="001C5478">
                <w:rPr>
                  <w:bCs/>
                  <w:iCs/>
                  <w:snapToGrid w:val="0"/>
                  <w:sz w:val="20"/>
                  <w:szCs w:val="20"/>
                </w:rPr>
                <w:delText>8</w:delText>
              </w:r>
              <w:r w:rsidRPr="00586A12" w:rsidDel="001C5478">
                <w:rPr>
                  <w:bCs/>
                  <w:iCs/>
                  <w:snapToGrid w:val="0"/>
                  <w:sz w:val="20"/>
                  <w:szCs w:val="20"/>
                </w:rPr>
                <w:delText>-</w:delText>
              </w:r>
              <w:r w:rsidR="00BA25D5" w:rsidDel="001C5478">
                <w:rPr>
                  <w:bCs/>
                  <w:iCs/>
                  <w:snapToGrid w:val="0"/>
                  <w:sz w:val="20"/>
                  <w:szCs w:val="20"/>
                </w:rPr>
                <w:delText>22</w:delText>
              </w:r>
              <w:r w:rsidRPr="00586A12" w:rsidDel="001C5478">
                <w:rPr>
                  <w:bCs/>
                  <w:iCs/>
                  <w:snapToGrid w:val="0"/>
                  <w:sz w:val="20"/>
                  <w:szCs w:val="20"/>
                </w:rPr>
                <w:delText xml:space="preserve"> Work Programme</w:delText>
              </w:r>
            </w:del>
          </w:p>
        </w:tc>
      </w:tr>
      <w:tr w:rsidR="00586A12" w:rsidRPr="00696A73" w:rsidDel="001C5478" w14:paraId="39E6DD58" w14:textId="7E26BAA3" w:rsidTr="007746D3">
        <w:trPr>
          <w:cantSplit/>
          <w:trHeight w:val="342"/>
          <w:del w:id="422" w:author="Eckhoff,Dirk" w:date="2020-10-16T15:44:00Z"/>
        </w:trPr>
        <w:tc>
          <w:tcPr>
            <w:tcW w:w="2376" w:type="dxa"/>
            <w:vMerge w:val="restart"/>
            <w:shd w:val="clear" w:color="auto" w:fill="DDD9C3" w:themeFill="background2" w:themeFillShade="E6"/>
          </w:tcPr>
          <w:p w14:paraId="28D1867B" w14:textId="71263A51" w:rsidR="00586A12" w:rsidRPr="00696A73"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del w:id="423" w:author="Eckhoff,Dirk" w:date="2020-10-16T15:44:00Z"/>
                <w:b/>
                <w:bCs/>
                <w:iCs/>
                <w:snapToGrid w:val="0"/>
                <w:sz w:val="20"/>
                <w:szCs w:val="20"/>
              </w:rPr>
            </w:pPr>
          </w:p>
        </w:tc>
        <w:tc>
          <w:tcPr>
            <w:tcW w:w="2410" w:type="dxa"/>
            <w:shd w:val="clear" w:color="auto" w:fill="DDD9C3" w:themeFill="background2" w:themeFillShade="E6"/>
          </w:tcPr>
          <w:p w14:paraId="0920D961" w14:textId="023A6B3D" w:rsidR="00586A12" w:rsidRPr="00696A73"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24" w:author="Eckhoff,Dirk" w:date="2020-10-16T15:44:00Z"/>
                <w:b/>
                <w:bCs/>
                <w:iCs/>
                <w:snapToGrid w:val="0"/>
                <w:sz w:val="20"/>
                <w:szCs w:val="20"/>
              </w:rPr>
            </w:pPr>
            <w:del w:id="425" w:author="Eckhoff,Dirk" w:date="2020-10-16T15:44:00Z">
              <w:r w:rsidDel="001C5478">
                <w:rPr>
                  <w:b/>
                  <w:bCs/>
                  <w:iCs/>
                  <w:snapToGrid w:val="0"/>
                  <w:sz w:val="20"/>
                  <w:szCs w:val="20"/>
                </w:rPr>
                <w:delText>Agreed by session</w:delText>
              </w:r>
            </w:del>
          </w:p>
        </w:tc>
        <w:tc>
          <w:tcPr>
            <w:tcW w:w="2268" w:type="dxa"/>
            <w:shd w:val="clear" w:color="auto" w:fill="DDD9C3" w:themeFill="background2" w:themeFillShade="E6"/>
          </w:tcPr>
          <w:p w14:paraId="4C4016A9" w14:textId="6725EE04" w:rsidR="00586A12" w:rsidRPr="00696A73"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26" w:author="Eckhoff,Dirk" w:date="2020-10-16T15:44:00Z"/>
                <w:b/>
                <w:bCs/>
                <w:iCs/>
                <w:snapToGrid w:val="0"/>
                <w:sz w:val="20"/>
                <w:szCs w:val="20"/>
              </w:rPr>
            </w:pPr>
            <w:del w:id="427" w:author="Eckhoff,Dirk" w:date="2020-10-16T15:44:00Z">
              <w:r w:rsidDel="001C5478">
                <w:rPr>
                  <w:b/>
                  <w:bCs/>
                  <w:iCs/>
                  <w:snapToGrid w:val="0"/>
                  <w:sz w:val="20"/>
                  <w:szCs w:val="20"/>
                </w:rPr>
                <w:delText>TD#</w:delText>
              </w:r>
            </w:del>
          </w:p>
        </w:tc>
        <w:tc>
          <w:tcPr>
            <w:tcW w:w="2552" w:type="dxa"/>
            <w:shd w:val="clear" w:color="auto" w:fill="DDD9C3" w:themeFill="background2" w:themeFillShade="E6"/>
          </w:tcPr>
          <w:p w14:paraId="51B2229E" w14:textId="7EE3A465" w:rsidR="00586A12" w:rsidRPr="00696A73"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28" w:author="Eckhoff,Dirk" w:date="2020-10-16T15:44:00Z"/>
                <w:b/>
                <w:bCs/>
                <w:iCs/>
                <w:snapToGrid w:val="0"/>
                <w:sz w:val="20"/>
                <w:szCs w:val="20"/>
              </w:rPr>
            </w:pPr>
            <w:del w:id="429" w:author="Eckhoff,Dirk" w:date="2020-10-16T15:44:00Z">
              <w:r w:rsidDel="001C5478">
                <w:rPr>
                  <w:b/>
                  <w:bCs/>
                  <w:iCs/>
                  <w:snapToGrid w:val="0"/>
                  <w:sz w:val="20"/>
                  <w:szCs w:val="20"/>
                </w:rPr>
                <w:delText>Comments</w:delText>
              </w:r>
            </w:del>
          </w:p>
        </w:tc>
      </w:tr>
      <w:tr w:rsidR="00586A12" w:rsidRPr="00696A73" w:rsidDel="001C5478" w14:paraId="6533AF57" w14:textId="357090B7" w:rsidTr="007746D3">
        <w:trPr>
          <w:cantSplit/>
          <w:trHeight w:val="489"/>
          <w:del w:id="430" w:author="Eckhoff,Dirk" w:date="2020-10-16T15:44:00Z"/>
        </w:trPr>
        <w:tc>
          <w:tcPr>
            <w:tcW w:w="2376" w:type="dxa"/>
            <w:vMerge/>
            <w:shd w:val="clear" w:color="auto" w:fill="DDD9C3" w:themeFill="background2" w:themeFillShade="E6"/>
          </w:tcPr>
          <w:p w14:paraId="68C6398E" w14:textId="2ED2FA79" w:rsidR="00586A12" w:rsidRPr="00696A73"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del w:id="431" w:author="Eckhoff,Dirk" w:date="2020-10-16T15:44:00Z"/>
                <w:bCs/>
                <w:iCs/>
                <w:snapToGrid w:val="0"/>
                <w:sz w:val="20"/>
                <w:szCs w:val="20"/>
              </w:rPr>
            </w:pPr>
          </w:p>
        </w:tc>
        <w:tc>
          <w:tcPr>
            <w:tcW w:w="2410" w:type="dxa"/>
            <w:shd w:val="clear" w:color="auto" w:fill="DDD9C3" w:themeFill="background2" w:themeFillShade="E6"/>
          </w:tcPr>
          <w:p w14:paraId="179AEC75" w14:textId="2D71E0E2" w:rsidR="00586A12" w:rsidRPr="00696A73"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32" w:author="Eckhoff,Dirk" w:date="2020-10-16T15:44:00Z"/>
                <w:bCs/>
                <w:iCs/>
                <w:snapToGrid w:val="0"/>
                <w:sz w:val="20"/>
                <w:szCs w:val="20"/>
              </w:rPr>
            </w:pPr>
            <w:del w:id="433" w:author="Eckhoff,Dirk" w:date="2020-10-16T15:44:00Z">
              <w:r w:rsidDel="001C5478">
                <w:rPr>
                  <w:bCs/>
                  <w:iCs/>
                  <w:snapToGrid w:val="0"/>
                  <w:sz w:val="20"/>
                  <w:szCs w:val="20"/>
                </w:rPr>
                <w:fldChar w:fldCharType="begin">
                  <w:ffData>
                    <w:name w:val="Text2"/>
                    <w:enabled/>
                    <w:calcOnExit w:val="0"/>
                    <w:textInput/>
                  </w:ffData>
                </w:fldChar>
              </w:r>
              <w:r w:rsidDel="001C5478">
                <w:rPr>
                  <w:bCs/>
                  <w:iCs/>
                  <w:snapToGrid w:val="0"/>
                  <w:sz w:val="20"/>
                  <w:szCs w:val="20"/>
                </w:rPr>
                <w:delInstrText xml:space="preserve"> FORMTEXT </w:delInstrText>
              </w:r>
              <w:r w:rsidDel="001C5478">
                <w:rPr>
                  <w:bCs/>
                  <w:iCs/>
                  <w:snapToGrid w:val="0"/>
                  <w:sz w:val="20"/>
                  <w:szCs w:val="20"/>
                </w:rPr>
              </w:r>
              <w:r w:rsidDel="001C5478">
                <w:rPr>
                  <w:bCs/>
                  <w:iCs/>
                  <w:snapToGrid w:val="0"/>
                  <w:sz w:val="20"/>
                  <w:szCs w:val="20"/>
                </w:rPr>
                <w:fldChar w:fldCharType="separate"/>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snapToGrid w:val="0"/>
                  <w:sz w:val="20"/>
                  <w:szCs w:val="20"/>
                </w:rPr>
                <w:fldChar w:fldCharType="end"/>
              </w:r>
            </w:del>
          </w:p>
        </w:tc>
        <w:tc>
          <w:tcPr>
            <w:tcW w:w="2268" w:type="dxa"/>
            <w:shd w:val="clear" w:color="auto" w:fill="DDD9C3" w:themeFill="background2" w:themeFillShade="E6"/>
          </w:tcPr>
          <w:p w14:paraId="2D6DFF40" w14:textId="2132DFC1" w:rsidR="00586A12" w:rsidRPr="00696A73"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34" w:author="Eckhoff,Dirk" w:date="2020-10-16T15:44:00Z"/>
                <w:bCs/>
                <w:iCs/>
                <w:snapToGrid w:val="0"/>
                <w:sz w:val="20"/>
                <w:szCs w:val="20"/>
              </w:rPr>
            </w:pPr>
            <w:del w:id="435" w:author="Eckhoff,Dirk" w:date="2020-10-16T15:44:00Z">
              <w:r w:rsidDel="001C5478">
                <w:rPr>
                  <w:bCs/>
                  <w:iCs/>
                  <w:snapToGrid w:val="0"/>
                  <w:sz w:val="20"/>
                  <w:szCs w:val="20"/>
                </w:rPr>
                <w:fldChar w:fldCharType="begin">
                  <w:ffData>
                    <w:name w:val="Text2"/>
                    <w:enabled/>
                    <w:calcOnExit w:val="0"/>
                    <w:textInput/>
                  </w:ffData>
                </w:fldChar>
              </w:r>
              <w:r w:rsidDel="001C5478">
                <w:rPr>
                  <w:bCs/>
                  <w:iCs/>
                  <w:snapToGrid w:val="0"/>
                  <w:sz w:val="20"/>
                  <w:szCs w:val="20"/>
                </w:rPr>
                <w:delInstrText xml:space="preserve"> FORMTEXT </w:delInstrText>
              </w:r>
              <w:r w:rsidDel="001C5478">
                <w:rPr>
                  <w:bCs/>
                  <w:iCs/>
                  <w:snapToGrid w:val="0"/>
                  <w:sz w:val="20"/>
                  <w:szCs w:val="20"/>
                </w:rPr>
              </w:r>
              <w:r w:rsidDel="001C5478">
                <w:rPr>
                  <w:bCs/>
                  <w:iCs/>
                  <w:snapToGrid w:val="0"/>
                  <w:sz w:val="20"/>
                  <w:szCs w:val="20"/>
                </w:rPr>
                <w:fldChar w:fldCharType="separate"/>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snapToGrid w:val="0"/>
                  <w:sz w:val="20"/>
                  <w:szCs w:val="20"/>
                </w:rPr>
                <w:fldChar w:fldCharType="end"/>
              </w:r>
            </w:del>
          </w:p>
        </w:tc>
        <w:tc>
          <w:tcPr>
            <w:tcW w:w="2552" w:type="dxa"/>
            <w:shd w:val="clear" w:color="auto" w:fill="DDD9C3" w:themeFill="background2" w:themeFillShade="E6"/>
          </w:tcPr>
          <w:p w14:paraId="6FE5FD4F" w14:textId="44F9925B" w:rsidR="00586A12" w:rsidRPr="00696A73"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436" w:author="Eckhoff,Dirk" w:date="2020-10-16T15:44:00Z"/>
                <w:bCs/>
                <w:iCs/>
                <w:snapToGrid w:val="0"/>
                <w:sz w:val="20"/>
                <w:szCs w:val="20"/>
              </w:rPr>
            </w:pPr>
            <w:del w:id="437" w:author="Eckhoff,Dirk" w:date="2020-10-16T15:44:00Z">
              <w:r w:rsidDel="001C5478">
                <w:rPr>
                  <w:bCs/>
                  <w:iCs/>
                  <w:snapToGrid w:val="0"/>
                  <w:sz w:val="20"/>
                  <w:szCs w:val="20"/>
                </w:rPr>
                <w:fldChar w:fldCharType="begin">
                  <w:ffData>
                    <w:name w:val="Text2"/>
                    <w:enabled/>
                    <w:calcOnExit w:val="0"/>
                    <w:textInput/>
                  </w:ffData>
                </w:fldChar>
              </w:r>
              <w:r w:rsidDel="001C5478">
                <w:rPr>
                  <w:bCs/>
                  <w:iCs/>
                  <w:snapToGrid w:val="0"/>
                  <w:sz w:val="20"/>
                  <w:szCs w:val="20"/>
                </w:rPr>
                <w:delInstrText xml:space="preserve"> FORMTEXT </w:delInstrText>
              </w:r>
              <w:r w:rsidDel="001C5478">
                <w:rPr>
                  <w:bCs/>
                  <w:iCs/>
                  <w:snapToGrid w:val="0"/>
                  <w:sz w:val="20"/>
                  <w:szCs w:val="20"/>
                </w:rPr>
              </w:r>
              <w:r w:rsidDel="001C5478">
                <w:rPr>
                  <w:bCs/>
                  <w:iCs/>
                  <w:snapToGrid w:val="0"/>
                  <w:sz w:val="20"/>
                  <w:szCs w:val="20"/>
                </w:rPr>
                <w:fldChar w:fldCharType="separate"/>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snapToGrid w:val="0"/>
                  <w:sz w:val="20"/>
                  <w:szCs w:val="20"/>
                </w:rPr>
                <w:fldChar w:fldCharType="end"/>
              </w:r>
            </w:del>
          </w:p>
        </w:tc>
      </w:tr>
      <w:tr w:rsidR="00586A12" w:rsidRPr="00696A73" w:rsidDel="001C5478" w14:paraId="32310E26" w14:textId="2BD17BAA" w:rsidTr="007746D3">
        <w:trPr>
          <w:cantSplit/>
          <w:trHeight w:val="489"/>
          <w:del w:id="438" w:author="Eckhoff,Dirk" w:date="2020-10-16T15:44:00Z"/>
        </w:trPr>
        <w:tc>
          <w:tcPr>
            <w:tcW w:w="2376" w:type="dxa"/>
            <w:shd w:val="clear" w:color="auto" w:fill="DDD9C3" w:themeFill="background2" w:themeFillShade="E6"/>
          </w:tcPr>
          <w:p w14:paraId="0ADA8F53" w14:textId="3A6C8649" w:rsidR="00586A12" w:rsidRPr="00696A73" w:rsidDel="001C5478"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del w:id="439" w:author="Eckhoff,Dirk" w:date="2020-10-16T15:44:00Z"/>
                <w:bCs/>
                <w:iCs/>
                <w:snapToGrid w:val="0"/>
                <w:sz w:val="20"/>
                <w:szCs w:val="20"/>
              </w:rPr>
            </w:pPr>
          </w:p>
        </w:tc>
        <w:tc>
          <w:tcPr>
            <w:tcW w:w="2410" w:type="dxa"/>
            <w:shd w:val="clear" w:color="auto" w:fill="DDD9C3" w:themeFill="background2" w:themeFillShade="E6"/>
          </w:tcPr>
          <w:p w14:paraId="7DB91A25" w14:textId="726298A7" w:rsidR="00586A12" w:rsidRPr="001C6236"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40" w:author="Eckhoff,Dirk" w:date="2020-10-16T15:44:00Z"/>
                <w:b/>
                <w:bCs/>
                <w:iCs/>
                <w:snapToGrid w:val="0"/>
                <w:sz w:val="20"/>
                <w:szCs w:val="20"/>
              </w:rPr>
            </w:pPr>
            <w:del w:id="441" w:author="Eckhoff,Dirk" w:date="2020-10-16T15:44:00Z">
              <w:r w:rsidRPr="001C6236" w:rsidDel="001C5478">
                <w:rPr>
                  <w:b/>
                  <w:bCs/>
                  <w:iCs/>
                  <w:snapToGrid w:val="0"/>
                  <w:sz w:val="20"/>
                  <w:szCs w:val="20"/>
                </w:rPr>
                <w:delText>Approved by Council</w:delText>
              </w:r>
            </w:del>
          </w:p>
        </w:tc>
        <w:tc>
          <w:tcPr>
            <w:tcW w:w="2268" w:type="dxa"/>
            <w:shd w:val="clear" w:color="auto" w:fill="DDD9C3" w:themeFill="background2" w:themeFillShade="E6"/>
          </w:tcPr>
          <w:p w14:paraId="412D0A15" w14:textId="7502C11B" w:rsidR="00586A12"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42" w:author="Eckhoff,Dirk" w:date="2020-10-16T15:44:00Z"/>
                <w:bCs/>
                <w:iCs/>
                <w:snapToGrid w:val="0"/>
                <w:sz w:val="20"/>
                <w:szCs w:val="20"/>
              </w:rPr>
            </w:pPr>
            <w:del w:id="443" w:author="Eckhoff,Dirk" w:date="2020-10-16T15:44:00Z">
              <w:r w:rsidDel="001C5478">
                <w:rPr>
                  <w:bCs/>
                  <w:iCs/>
                  <w:snapToGrid w:val="0"/>
                  <w:sz w:val="20"/>
                  <w:szCs w:val="20"/>
                </w:rPr>
                <w:fldChar w:fldCharType="begin">
                  <w:ffData>
                    <w:name w:val="Text2"/>
                    <w:enabled/>
                    <w:calcOnExit w:val="0"/>
                    <w:textInput/>
                  </w:ffData>
                </w:fldChar>
              </w:r>
              <w:r w:rsidDel="001C5478">
                <w:rPr>
                  <w:bCs/>
                  <w:iCs/>
                  <w:snapToGrid w:val="0"/>
                  <w:sz w:val="20"/>
                  <w:szCs w:val="20"/>
                </w:rPr>
                <w:delInstrText xml:space="preserve"> FORMTEXT </w:delInstrText>
              </w:r>
              <w:r w:rsidDel="001C5478">
                <w:rPr>
                  <w:bCs/>
                  <w:iCs/>
                  <w:snapToGrid w:val="0"/>
                  <w:sz w:val="20"/>
                  <w:szCs w:val="20"/>
                </w:rPr>
              </w:r>
              <w:r w:rsidDel="001C5478">
                <w:rPr>
                  <w:bCs/>
                  <w:iCs/>
                  <w:snapToGrid w:val="0"/>
                  <w:sz w:val="20"/>
                  <w:szCs w:val="20"/>
                </w:rPr>
                <w:fldChar w:fldCharType="separate"/>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snapToGrid w:val="0"/>
                  <w:sz w:val="20"/>
                  <w:szCs w:val="20"/>
                </w:rPr>
                <w:fldChar w:fldCharType="end"/>
              </w:r>
              <w:r w:rsidDel="001C5478">
                <w:rPr>
                  <w:bCs/>
                  <w:iCs/>
                  <w:snapToGrid w:val="0"/>
                  <w:sz w:val="20"/>
                  <w:szCs w:val="20"/>
                </w:rPr>
                <w:delText xml:space="preserve"> </w:delText>
              </w:r>
              <w:r w:rsidRPr="00661231" w:rsidDel="001C5478">
                <w:rPr>
                  <w:bCs/>
                  <w:i/>
                  <w:iCs/>
                  <w:snapToGrid w:val="0"/>
                  <w:sz w:val="16"/>
                  <w:szCs w:val="16"/>
                </w:rPr>
                <w:delText>(</w:delText>
              </w:r>
              <w:r w:rsidDel="001C5478">
                <w:rPr>
                  <w:bCs/>
                  <w:i/>
                  <w:iCs/>
                  <w:snapToGrid w:val="0"/>
                  <w:sz w:val="16"/>
                  <w:szCs w:val="16"/>
                </w:rPr>
                <w:delText>Council Session)</w:delText>
              </w:r>
            </w:del>
          </w:p>
        </w:tc>
        <w:tc>
          <w:tcPr>
            <w:tcW w:w="2552" w:type="dxa"/>
            <w:shd w:val="clear" w:color="auto" w:fill="DDD9C3" w:themeFill="background2" w:themeFillShade="E6"/>
          </w:tcPr>
          <w:p w14:paraId="77E89F38" w14:textId="02F27DD1" w:rsidR="00586A12" w:rsidDel="001C5478"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444" w:author="Eckhoff,Dirk" w:date="2020-10-16T15:44:00Z"/>
                <w:bCs/>
                <w:iCs/>
                <w:snapToGrid w:val="0"/>
                <w:sz w:val="20"/>
                <w:szCs w:val="20"/>
              </w:rPr>
            </w:pPr>
            <w:del w:id="445" w:author="Eckhoff,Dirk" w:date="2020-10-16T15:44:00Z">
              <w:r w:rsidDel="001C5478">
                <w:rPr>
                  <w:bCs/>
                  <w:iCs/>
                  <w:snapToGrid w:val="0"/>
                  <w:sz w:val="20"/>
                  <w:szCs w:val="20"/>
                </w:rPr>
                <w:fldChar w:fldCharType="begin">
                  <w:ffData>
                    <w:name w:val="Text2"/>
                    <w:enabled/>
                    <w:calcOnExit w:val="0"/>
                    <w:textInput/>
                  </w:ffData>
                </w:fldChar>
              </w:r>
              <w:r w:rsidDel="001C5478">
                <w:rPr>
                  <w:bCs/>
                  <w:iCs/>
                  <w:snapToGrid w:val="0"/>
                  <w:sz w:val="20"/>
                  <w:szCs w:val="20"/>
                </w:rPr>
                <w:delInstrText xml:space="preserve"> FORMTEXT </w:delInstrText>
              </w:r>
              <w:r w:rsidDel="001C5478">
                <w:rPr>
                  <w:bCs/>
                  <w:iCs/>
                  <w:snapToGrid w:val="0"/>
                  <w:sz w:val="20"/>
                  <w:szCs w:val="20"/>
                </w:rPr>
              </w:r>
              <w:r w:rsidDel="001C5478">
                <w:rPr>
                  <w:bCs/>
                  <w:iCs/>
                  <w:snapToGrid w:val="0"/>
                  <w:sz w:val="20"/>
                  <w:szCs w:val="20"/>
                </w:rPr>
                <w:fldChar w:fldCharType="separate"/>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snapToGrid w:val="0"/>
                  <w:sz w:val="20"/>
                  <w:szCs w:val="20"/>
                </w:rPr>
                <w:fldChar w:fldCharType="end"/>
              </w:r>
              <w:r w:rsidDel="001C5478">
                <w:rPr>
                  <w:bCs/>
                  <w:iCs/>
                  <w:snapToGrid w:val="0"/>
                  <w:sz w:val="20"/>
                  <w:szCs w:val="20"/>
                </w:rPr>
                <w:delText xml:space="preserve"> </w:delText>
              </w:r>
              <w:r w:rsidDel="001C5478">
                <w:rPr>
                  <w:bCs/>
                  <w:i/>
                  <w:iCs/>
                  <w:snapToGrid w:val="0"/>
                  <w:sz w:val="16"/>
                  <w:szCs w:val="16"/>
                </w:rPr>
                <w:delText>(Date</w:delText>
              </w:r>
              <w:r w:rsidRPr="00661231" w:rsidDel="001C5478">
                <w:rPr>
                  <w:bCs/>
                  <w:i/>
                  <w:iCs/>
                  <w:snapToGrid w:val="0"/>
                  <w:sz w:val="16"/>
                  <w:szCs w:val="16"/>
                </w:rPr>
                <w:delText>)</w:delText>
              </w:r>
            </w:del>
          </w:p>
        </w:tc>
      </w:tr>
      <w:tr w:rsidR="007746D3" w:rsidRPr="00696A73" w:rsidDel="001C5478" w14:paraId="780B2680" w14:textId="6F8D3F1F" w:rsidTr="007746D3">
        <w:trPr>
          <w:cantSplit/>
          <w:trHeight w:val="489"/>
          <w:del w:id="446" w:author="Eckhoff,Dirk" w:date="2020-10-16T15:44:00Z"/>
        </w:trPr>
        <w:tc>
          <w:tcPr>
            <w:tcW w:w="2376" w:type="dxa"/>
            <w:shd w:val="clear" w:color="auto" w:fill="DDD9C3" w:themeFill="background2" w:themeFillShade="E6"/>
          </w:tcPr>
          <w:p w14:paraId="0AAA6536" w14:textId="1E820034" w:rsidR="007746D3" w:rsidRPr="00696A73" w:rsidDel="001C5478" w:rsidRDefault="007746D3" w:rsidP="007746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del w:id="447" w:author="Eckhoff,Dirk" w:date="2020-10-16T15:44:00Z"/>
                <w:bCs/>
                <w:iCs/>
                <w:snapToGrid w:val="0"/>
                <w:sz w:val="20"/>
                <w:szCs w:val="20"/>
              </w:rPr>
            </w:pPr>
          </w:p>
        </w:tc>
        <w:tc>
          <w:tcPr>
            <w:tcW w:w="2410" w:type="dxa"/>
            <w:shd w:val="clear" w:color="auto" w:fill="DDD9C3" w:themeFill="background2" w:themeFillShade="E6"/>
          </w:tcPr>
          <w:p w14:paraId="45F98D40" w14:textId="6D9FC7CC" w:rsidR="007746D3" w:rsidRPr="001C6236" w:rsidDel="001C5478" w:rsidRDefault="007746D3" w:rsidP="007746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448" w:author="Eckhoff,Dirk" w:date="2020-10-16T15:44:00Z"/>
                <w:b/>
                <w:bCs/>
                <w:iCs/>
                <w:snapToGrid w:val="0"/>
                <w:sz w:val="20"/>
                <w:szCs w:val="20"/>
              </w:rPr>
            </w:pPr>
            <w:del w:id="449" w:author="Eckhoff,Dirk" w:date="2020-10-16T15:44:00Z">
              <w:r w:rsidDel="001C5478">
                <w:rPr>
                  <w:b/>
                  <w:bCs/>
                  <w:iCs/>
                  <w:snapToGrid w:val="0"/>
                  <w:sz w:val="20"/>
                  <w:szCs w:val="20"/>
                </w:rPr>
                <w:delText>Revision Notes:</w:delText>
              </w:r>
            </w:del>
          </w:p>
        </w:tc>
        <w:tc>
          <w:tcPr>
            <w:tcW w:w="4820" w:type="dxa"/>
            <w:gridSpan w:val="2"/>
            <w:shd w:val="clear" w:color="auto" w:fill="DDD9C3" w:themeFill="background2" w:themeFillShade="E6"/>
          </w:tcPr>
          <w:p w14:paraId="2A396CAE" w14:textId="25C0C689" w:rsidR="007746D3" w:rsidDel="001C5478" w:rsidRDefault="007746D3" w:rsidP="007746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450" w:author="Eckhoff,Dirk" w:date="2020-10-16T15:44:00Z"/>
                <w:bCs/>
                <w:iCs/>
                <w:snapToGrid w:val="0"/>
                <w:sz w:val="20"/>
                <w:szCs w:val="20"/>
              </w:rPr>
            </w:pPr>
          </w:p>
        </w:tc>
      </w:tr>
    </w:tbl>
    <w:p w14:paraId="1EF88360" w14:textId="77777777" w:rsidR="00586A12" w:rsidRPr="00DD096E" w:rsidRDefault="00586A12" w:rsidP="00DD096E">
      <w:pPr>
        <w:rPr>
          <w:rFonts w:eastAsiaTheme="minorEastAsia"/>
        </w:rPr>
      </w:pPr>
    </w:p>
    <w:p w14:paraId="4DF42E4D" w14:textId="77777777" w:rsidR="00253E73" w:rsidRPr="00DD096E" w:rsidRDefault="00253E73" w:rsidP="00DD096E">
      <w:pPr>
        <w:rPr>
          <w:rFonts w:eastAsiaTheme="minorEastAsia"/>
        </w:rPr>
      </w:pPr>
      <w:r>
        <w:rPr>
          <w:rStyle w:val="Heading1Char"/>
          <w:rFonts w:eastAsiaTheme="minorEastAsia"/>
        </w:rPr>
        <w:br w:type="page"/>
      </w:r>
    </w:p>
    <w:p w14:paraId="29FCC951" w14:textId="0989E5C4" w:rsidR="00253E73" w:rsidRPr="0054788C" w:rsidRDefault="00253E73" w:rsidP="0054788C">
      <w:pPr>
        <w:pStyle w:val="Heading1"/>
        <w:rPr>
          <w:rFonts w:eastAsiaTheme="minorEastAsia"/>
        </w:rPr>
      </w:pPr>
      <w:bookmarkStart w:id="451" w:name="_Toc523219684"/>
      <w:bookmarkStart w:id="452" w:name="_Toc32307788"/>
      <w:r w:rsidRPr="0054788C">
        <w:rPr>
          <w:rFonts w:eastAsiaTheme="minorEastAsia"/>
        </w:rPr>
        <w:lastRenderedPageBreak/>
        <w:t>TASK 1.3.2</w:t>
      </w:r>
      <w:r w:rsidRPr="0054788C">
        <w:rPr>
          <w:rFonts w:eastAsiaTheme="minorEastAsia"/>
        </w:rPr>
        <w:tab/>
      </w:r>
      <w:r w:rsidR="0054788C">
        <w:rPr>
          <w:rFonts w:eastAsiaTheme="minorEastAsia"/>
        </w:rPr>
        <w:t>Develop Recommendation on Digital Information Transfer between Ship a</w:t>
      </w:r>
      <w:r w:rsidR="00365017">
        <w:rPr>
          <w:rFonts w:eastAsiaTheme="minorEastAsia"/>
        </w:rPr>
        <w:t>nd Shore i</w:t>
      </w:r>
      <w:r w:rsidR="0054788C" w:rsidRPr="0054788C">
        <w:rPr>
          <w:rFonts w:eastAsiaTheme="minorEastAsia"/>
        </w:rPr>
        <w:t xml:space="preserve">n </w:t>
      </w:r>
      <w:r w:rsidR="0054788C">
        <w:rPr>
          <w:rFonts w:eastAsiaTheme="minorEastAsia"/>
        </w:rPr>
        <w:t>VTS</w:t>
      </w:r>
      <w:r w:rsidR="0054788C" w:rsidRPr="0054788C">
        <w:rPr>
          <w:rFonts w:eastAsiaTheme="minorEastAsia"/>
        </w:rPr>
        <w:t xml:space="preserve"> Operations (Operational Aspects)</w:t>
      </w:r>
      <w:bookmarkEnd w:id="451"/>
      <w:bookmarkEnd w:id="45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46296D58" w14:textId="77777777" w:rsidTr="001F0AF9">
        <w:trPr>
          <w:cantSplit/>
          <w:trHeight w:val="428"/>
        </w:trPr>
        <w:tc>
          <w:tcPr>
            <w:tcW w:w="2376" w:type="dxa"/>
            <w:shd w:val="clear" w:color="auto" w:fill="auto"/>
          </w:tcPr>
          <w:p w14:paraId="3467611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050F50"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4C1D5505" w14:textId="77777777" w:rsidTr="001F0AF9">
        <w:trPr>
          <w:cantSplit/>
          <w:trHeight w:val="491"/>
        </w:trPr>
        <w:tc>
          <w:tcPr>
            <w:tcW w:w="2376" w:type="dxa"/>
            <w:shd w:val="clear" w:color="auto" w:fill="auto"/>
          </w:tcPr>
          <w:p w14:paraId="3E54976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41C487"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Communications</w:t>
            </w:r>
          </w:p>
        </w:tc>
      </w:tr>
      <w:tr w:rsidR="00253E73" w:rsidRPr="00CB4CEA" w14:paraId="7440F8DC" w14:textId="77777777" w:rsidTr="001F0AF9">
        <w:trPr>
          <w:cantSplit/>
          <w:trHeight w:val="431"/>
        </w:trPr>
        <w:tc>
          <w:tcPr>
            <w:tcW w:w="2376" w:type="dxa"/>
            <w:shd w:val="clear" w:color="auto" w:fill="auto"/>
          </w:tcPr>
          <w:p w14:paraId="1C5382D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ACEA29B" w14:textId="4417BEB7" w:rsidR="00253E73" w:rsidRPr="00BF71F7" w:rsidRDefault="00E9256E" w:rsidP="00E925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Recommendation on Digital Information Transfer between Ship and Shore i</w:t>
            </w:r>
            <w:r w:rsidRPr="00E9256E">
              <w:rPr>
                <w:rFonts w:cs="Arial"/>
                <w:snapToGrid w:val="0"/>
                <w:kern w:val="28"/>
                <w:sz w:val="20"/>
                <w:szCs w:val="20"/>
                <w:lang w:eastAsia="de-DE"/>
              </w:rPr>
              <w:t xml:space="preserve">n </w:t>
            </w:r>
            <w:r>
              <w:rPr>
                <w:rFonts w:cs="Arial"/>
                <w:snapToGrid w:val="0"/>
                <w:kern w:val="28"/>
                <w:sz w:val="20"/>
                <w:szCs w:val="20"/>
                <w:lang w:eastAsia="de-DE"/>
              </w:rPr>
              <w:t>VTS</w:t>
            </w:r>
            <w:r w:rsidRPr="00E9256E">
              <w:rPr>
                <w:rFonts w:cs="Arial"/>
                <w:snapToGrid w:val="0"/>
                <w:kern w:val="28"/>
                <w:sz w:val="20"/>
                <w:szCs w:val="20"/>
                <w:lang w:eastAsia="de-DE"/>
              </w:rPr>
              <w:t xml:space="preserve"> Operations (Operational Aspects)</w:t>
            </w:r>
          </w:p>
        </w:tc>
      </w:tr>
      <w:tr w:rsidR="00253E73" w:rsidRPr="00CB4CEA" w14:paraId="33099D40" w14:textId="77777777" w:rsidTr="001F0AF9">
        <w:trPr>
          <w:cantSplit/>
          <w:trHeight w:val="466"/>
        </w:trPr>
        <w:tc>
          <w:tcPr>
            <w:tcW w:w="2376" w:type="dxa"/>
          </w:tcPr>
          <w:p w14:paraId="7B9806F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250BD2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E753F49"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1865FA7A" w14:textId="77777777" w:rsidTr="001F0AF9">
        <w:trPr>
          <w:cantSplit/>
          <w:trHeight w:val="402"/>
        </w:trPr>
        <w:tc>
          <w:tcPr>
            <w:tcW w:w="2376" w:type="dxa"/>
          </w:tcPr>
          <w:p w14:paraId="12E26FE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13EBA79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28A22CD"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245D6CC1" w14:textId="77777777" w:rsidTr="001F0AF9">
        <w:trPr>
          <w:cantSplit/>
          <w:trHeight w:val="402"/>
        </w:trPr>
        <w:tc>
          <w:tcPr>
            <w:tcW w:w="2376" w:type="dxa"/>
          </w:tcPr>
          <w:p w14:paraId="1B46D24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6FE550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6108F7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5B55B973" w14:textId="77777777" w:rsidTr="001F0AF9">
        <w:trPr>
          <w:cantSplit/>
          <w:trHeight w:val="854"/>
        </w:trPr>
        <w:tc>
          <w:tcPr>
            <w:tcW w:w="2376" w:type="dxa"/>
          </w:tcPr>
          <w:p w14:paraId="2F21E06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A9F940"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0CBEA70" w14:textId="77777777" w:rsidR="00253E73" w:rsidRDefault="00253E73" w:rsidP="001F0AF9">
            <w:pPr>
              <w:pStyle w:val="BodyText3"/>
              <w:spacing w:before="120"/>
              <w:ind w:left="0"/>
              <w:jc w:val="both"/>
              <w:rPr>
                <w:i w:val="0"/>
                <w:sz w:val="20"/>
              </w:rPr>
            </w:pPr>
            <w:r w:rsidRPr="00A11A2E">
              <w:rPr>
                <w:b/>
                <w:i w:val="0"/>
                <w:sz w:val="20"/>
              </w:rPr>
              <w:t>Goal</w:t>
            </w:r>
            <w:r w:rsidRPr="00A11A2E">
              <w:rPr>
                <w:i w:val="0"/>
                <w:sz w:val="20"/>
              </w:rPr>
              <w:t xml:space="preserve"> </w:t>
            </w:r>
          </w:p>
          <w:p w14:paraId="19ED8A87" w14:textId="2D9C70DB" w:rsidR="00253E73" w:rsidRDefault="00253E73" w:rsidP="001F0AF9">
            <w:pPr>
              <w:pStyle w:val="BodyText3"/>
              <w:spacing w:before="120"/>
              <w:ind w:left="0"/>
              <w:jc w:val="both"/>
              <w:rPr>
                <w:i w:val="0"/>
                <w:sz w:val="20"/>
              </w:rPr>
            </w:pPr>
            <w:r w:rsidRPr="00B47A0E">
              <w:rPr>
                <w:i w:val="0"/>
                <w:sz w:val="20"/>
              </w:rPr>
              <w:t xml:space="preserve"> </w:t>
            </w:r>
          </w:p>
          <w:p w14:paraId="48E82D97" w14:textId="77777777" w:rsidR="00253E73" w:rsidRDefault="00253E73" w:rsidP="001F0AF9">
            <w:pPr>
              <w:pStyle w:val="BodyText3"/>
              <w:spacing w:before="120"/>
              <w:ind w:left="0"/>
              <w:jc w:val="both"/>
              <w:rPr>
                <w:b/>
                <w:i w:val="0"/>
                <w:sz w:val="20"/>
              </w:rPr>
            </w:pPr>
            <w:r w:rsidRPr="00A11A2E">
              <w:rPr>
                <w:b/>
                <w:i w:val="0"/>
                <w:sz w:val="20"/>
              </w:rPr>
              <w:t>Strategy</w:t>
            </w:r>
          </w:p>
          <w:p w14:paraId="68E604DE" w14:textId="534D4E36"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CB4CEA" w14:paraId="04029D19" w14:textId="77777777" w:rsidTr="001F0AF9">
        <w:trPr>
          <w:cantSplit/>
          <w:trHeight w:val="615"/>
        </w:trPr>
        <w:tc>
          <w:tcPr>
            <w:tcW w:w="2376" w:type="dxa"/>
          </w:tcPr>
          <w:p w14:paraId="02B853D6"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474F129"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554A97C"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F6C0B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44B9E3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057FEA30" w14:textId="77777777" w:rsidTr="001F0AF9">
        <w:trPr>
          <w:cantSplit/>
          <w:trHeight w:val="1399"/>
        </w:trPr>
        <w:tc>
          <w:tcPr>
            <w:tcW w:w="2376" w:type="dxa"/>
          </w:tcPr>
          <w:p w14:paraId="7351831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 (where appropriate).</w:t>
            </w:r>
          </w:p>
        </w:tc>
        <w:tc>
          <w:tcPr>
            <w:tcW w:w="7230" w:type="dxa"/>
            <w:gridSpan w:val="3"/>
          </w:tcPr>
          <w:p w14:paraId="19204190"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11FC8B19" w14:textId="77777777" w:rsidTr="001F0AF9">
        <w:trPr>
          <w:cantSplit/>
          <w:trHeight w:val="659"/>
        </w:trPr>
        <w:tc>
          <w:tcPr>
            <w:tcW w:w="2376" w:type="dxa"/>
          </w:tcPr>
          <w:p w14:paraId="1747E1B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AC199B" w14:textId="77777777" w:rsidR="00253E73" w:rsidRDefault="00253E73" w:rsidP="001F0AF9">
            <w:pPr>
              <w:pStyle w:val="BodyText3"/>
              <w:spacing w:before="120"/>
              <w:ind w:left="0"/>
              <w:jc w:val="both"/>
              <w:rPr>
                <w:sz w:val="20"/>
                <w:lang w:val="en-CA"/>
              </w:rPr>
            </w:pPr>
            <w:r>
              <w:rPr>
                <w:sz w:val="20"/>
                <w:lang w:val="en-CA"/>
              </w:rPr>
              <w:t>Session number:</w:t>
            </w:r>
          </w:p>
          <w:p w14:paraId="545F1225"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63360" behindDoc="0" locked="0" layoutInCell="1" allowOverlap="1" wp14:anchorId="4D97FA80" wp14:editId="786D372E">
                      <wp:simplePos x="0" y="0"/>
                      <wp:positionH relativeFrom="column">
                        <wp:posOffset>645160</wp:posOffset>
                      </wp:positionH>
                      <wp:positionV relativeFrom="paragraph">
                        <wp:posOffset>168910</wp:posOffset>
                      </wp:positionV>
                      <wp:extent cx="274320" cy="274320"/>
                      <wp:effectExtent l="8890" t="10160" r="12065" b="1079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4138F7" w14:textId="77668855" w:rsidR="001C5478" w:rsidRPr="005F1945" w:rsidRDefault="001C5478"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7FA80" id="Rectangle 55" o:spid="_x0000_s1110" style="position:absolute;left:0;text-align:left;margin-left:50.8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CGi53QoAgAAUAQAAA4AAAAAAAAAAAAAAAAALgIAAGRycy9lMm9E&#10;b2MueG1sUEsBAi0AFAAGAAgAAAAhAC9GjDXdAAAACQEAAA8AAAAAAAAAAAAAAAAAggQAAGRycy9k&#10;b3ducmV2LnhtbFBLBQYAAAAABAAEAPMAAACMBQAAAAA=&#10;">
                      <v:textbox>
                        <w:txbxContent>
                          <w:p w14:paraId="6B4138F7" w14:textId="77668855" w:rsidR="001C5478" w:rsidRPr="005F1945" w:rsidRDefault="001C5478"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62336" behindDoc="0" locked="0" layoutInCell="1" allowOverlap="1" wp14:anchorId="5E0E3F0D" wp14:editId="10EAD1C1">
                      <wp:simplePos x="0" y="0"/>
                      <wp:positionH relativeFrom="column">
                        <wp:posOffset>1219200</wp:posOffset>
                      </wp:positionH>
                      <wp:positionV relativeFrom="paragraph">
                        <wp:posOffset>168910</wp:posOffset>
                      </wp:positionV>
                      <wp:extent cx="274320" cy="274320"/>
                      <wp:effectExtent l="0" t="0" r="11430" b="1143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33520B" w14:textId="33890A68" w:rsidR="001C5478" w:rsidRPr="00AC3091" w:rsidRDefault="001C5478"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E3F0D" id="Rectangle 56" o:spid="_x0000_s1111" style="position:absolute;left:0;text-align:left;margin-left:96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aasktKAIAAFAEAAAOAAAAAAAAAAAAAAAAAC4CAABkcnMvZTJv&#10;RG9jLnhtbFBLAQItABQABgAIAAAAIQDP0zhp3gAAAAkBAAAPAAAAAAAAAAAAAAAAAIIEAABkcnMv&#10;ZG93bnJldi54bWxQSwUGAAAAAAQABADzAAAAjQUAAAAA&#10;">
                      <v:textbox>
                        <w:txbxContent>
                          <w:p w14:paraId="4033520B" w14:textId="33890A68" w:rsidR="001C5478" w:rsidRPr="00AC3091" w:rsidRDefault="001C5478"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61312" behindDoc="0" locked="0" layoutInCell="1" allowOverlap="1" wp14:anchorId="0179ED9C" wp14:editId="1B7D9E46">
                      <wp:simplePos x="0" y="0"/>
                      <wp:positionH relativeFrom="column">
                        <wp:posOffset>1793240</wp:posOffset>
                      </wp:positionH>
                      <wp:positionV relativeFrom="paragraph">
                        <wp:posOffset>168910</wp:posOffset>
                      </wp:positionV>
                      <wp:extent cx="274320" cy="274320"/>
                      <wp:effectExtent l="0" t="0" r="11430" b="1143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DF42A5" w14:textId="2B61166B" w:rsidR="001C5478" w:rsidRPr="00AC3091" w:rsidRDefault="001C5478"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9ED9C" id="Rectangle 57" o:spid="_x0000_s1112" style="position:absolute;left:0;text-align:left;margin-left:141.2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jcDBGSkCAABQBAAADgAAAAAAAAAAAAAAAAAuAgAAZHJzL2Uy&#10;b0RvYy54bWxQSwECLQAUAAYACAAAACEAEuX8O94AAAAJAQAADwAAAAAAAAAAAAAAAACDBAAAZHJz&#10;L2Rvd25yZXYueG1sUEsFBgAAAAAEAAQA8wAAAI4FAAAAAA==&#10;">
                      <v:textbox>
                        <w:txbxContent>
                          <w:p w14:paraId="0BDF42A5" w14:textId="2B61166B" w:rsidR="001C5478" w:rsidRPr="00AC3091" w:rsidRDefault="001C5478"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60288" behindDoc="0" locked="0" layoutInCell="1" allowOverlap="1" wp14:anchorId="4F2DBB42" wp14:editId="3D2DB002">
                      <wp:simplePos x="0" y="0"/>
                      <wp:positionH relativeFrom="column">
                        <wp:posOffset>2399665</wp:posOffset>
                      </wp:positionH>
                      <wp:positionV relativeFrom="paragraph">
                        <wp:posOffset>168910</wp:posOffset>
                      </wp:positionV>
                      <wp:extent cx="274320" cy="274320"/>
                      <wp:effectExtent l="0" t="0" r="11430" b="1143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0C74D5" w14:textId="77777777" w:rsidR="001C5478" w:rsidRDefault="001C5478"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DBB42" id="Rectangle 58" o:spid="_x0000_s1113" style="position:absolute;left:0;text-align:left;margin-left:188.95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DZGxL6JwIAAFAEAAAOAAAAAAAAAAAAAAAAAC4CAABkcnMvZTJv&#10;RG9jLnhtbFBLAQItABQABgAIAAAAIQAbfuOX3wAAAAkBAAAPAAAAAAAAAAAAAAAAAIEEAABkcnMv&#10;ZG93bnJldi54bWxQSwUGAAAAAAQABADzAAAAjQUAAAAA&#10;">
                      <v:textbox>
                        <w:txbxContent>
                          <w:p w14:paraId="0F0C74D5" w14:textId="77777777" w:rsidR="001C5478" w:rsidRDefault="001C5478" w:rsidP="00253E7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59264" behindDoc="0" locked="0" layoutInCell="1" allowOverlap="1" wp14:anchorId="449C094C" wp14:editId="5A7A56BB">
                      <wp:simplePos x="0" y="0"/>
                      <wp:positionH relativeFrom="column">
                        <wp:posOffset>3072130</wp:posOffset>
                      </wp:positionH>
                      <wp:positionV relativeFrom="paragraph">
                        <wp:posOffset>168910</wp:posOffset>
                      </wp:positionV>
                      <wp:extent cx="274320" cy="274320"/>
                      <wp:effectExtent l="0" t="0" r="11430" b="1143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5AB74F" w14:textId="0D7ED1AE" w:rsidR="001C5478" w:rsidRDefault="001C5478"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C094C" id="Rectangle 59" o:spid="_x0000_s1114" style="position:absolute;left:0;text-align:left;margin-left:241.9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iOtDwSgCAABQBAAADgAAAAAAAAAAAAAAAAAuAgAAZHJzL2Uy&#10;b0RvYy54bWxQSwECLQAUAAYACAAAACEAVTntIN8AAAAJAQAADwAAAAAAAAAAAAAAAACCBAAAZHJz&#10;L2Rvd25yZXYueG1sUEsFBgAAAAAEAAQA8wAAAI4FAAAAAA==&#10;">
                      <v:textbox>
                        <w:txbxContent>
                          <w:p w14:paraId="465AB74F" w14:textId="0D7ED1AE" w:rsidR="001C5478" w:rsidRDefault="001C5478" w:rsidP="006F7284">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58240" behindDoc="0" locked="0" layoutInCell="1" allowOverlap="1" wp14:anchorId="54646479" wp14:editId="7F78BA6A">
                      <wp:simplePos x="0" y="0"/>
                      <wp:positionH relativeFrom="column">
                        <wp:posOffset>3834765</wp:posOffset>
                      </wp:positionH>
                      <wp:positionV relativeFrom="paragraph">
                        <wp:posOffset>168910</wp:posOffset>
                      </wp:positionV>
                      <wp:extent cx="274320" cy="274320"/>
                      <wp:effectExtent l="0" t="0" r="11430" b="1143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F24C2EE" w14:textId="1474EF25" w:rsidR="001C5478" w:rsidRDefault="001C5478"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46479" id="Rectangle 60" o:spid="_x0000_s1115" style="position:absolute;left:0;text-align:left;margin-left:301.95pt;margin-top:13.3pt;width:21.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0WlabigCAABQBAAADgAAAAAAAAAAAAAAAAAuAgAAZHJzL2Uy&#10;b0RvYy54bWxQSwECLQAUAAYACAAAACEAJynVK98AAAAJAQAADwAAAAAAAAAAAAAAAACCBAAAZHJz&#10;L2Rvd25yZXYueG1sUEsFBgAAAAAEAAQA8wAAAI4FAAAAAA==&#10;">
                      <v:textbox>
                        <w:txbxContent>
                          <w:p w14:paraId="1F24C2EE" w14:textId="1474EF25" w:rsidR="001C5478" w:rsidRDefault="001C5478" w:rsidP="006F7284">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64384" behindDoc="0" locked="0" layoutInCell="1" allowOverlap="1" wp14:anchorId="0E4ED483" wp14:editId="380B620F">
                      <wp:simplePos x="0" y="0"/>
                      <wp:positionH relativeFrom="column">
                        <wp:posOffset>31750</wp:posOffset>
                      </wp:positionH>
                      <wp:positionV relativeFrom="paragraph">
                        <wp:posOffset>168910</wp:posOffset>
                      </wp:positionV>
                      <wp:extent cx="274320" cy="274320"/>
                      <wp:effectExtent l="5080" t="10160" r="6350" b="1079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ACE64" w14:textId="77777777" w:rsidR="001C5478" w:rsidRPr="005F1945" w:rsidRDefault="001C5478"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ED483" id="Rectangle 61" o:spid="_x0000_s1116" style="position:absolute;left:0;text-align:left;margin-left:2.5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lYp2EJwIAAFAEAAAOAAAAAAAAAAAAAAAAAC4CAABkcnMvZTJvRG9j&#10;LnhtbFBLAQItABQABgAIAAAAIQBTtgRt3AAAAAYBAAAPAAAAAAAAAAAAAAAAAIEEAABkcnMvZG93&#10;bnJldi54bWxQSwUGAAAAAAQABADzAAAAigUAAAAA&#10;">
                      <v:textbox>
                        <w:txbxContent>
                          <w:p w14:paraId="6BEACE64" w14:textId="77777777" w:rsidR="001C5478" w:rsidRPr="005F1945" w:rsidRDefault="001C5478"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E47F02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D5ED48"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48A4E821" w14:textId="77777777" w:rsidTr="001F0AF9">
        <w:trPr>
          <w:cantSplit/>
          <w:trHeight w:val="342"/>
        </w:trPr>
        <w:tc>
          <w:tcPr>
            <w:tcW w:w="2376" w:type="dxa"/>
            <w:shd w:val="clear" w:color="auto" w:fill="DDD9C3" w:themeFill="background2" w:themeFillShade="E6"/>
          </w:tcPr>
          <w:p w14:paraId="2070EA71"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6DEB8E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9687D8A" w14:textId="77777777" w:rsidR="00253E73" w:rsidRPr="00BA25D5" w:rsidRDefault="00253E73" w:rsidP="001F0AF9">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586A12">
              <w:rPr>
                <w:bCs/>
                <w:iCs/>
                <w:snapToGrid w:val="0"/>
                <w:sz w:val="20"/>
                <w:szCs w:val="20"/>
              </w:rPr>
              <w:t>201</w:t>
            </w:r>
            <w:r>
              <w:rPr>
                <w:bCs/>
                <w:iCs/>
                <w:snapToGrid w:val="0"/>
                <w:sz w:val="20"/>
                <w:szCs w:val="20"/>
              </w:rPr>
              <w:t>8</w:t>
            </w:r>
            <w:r w:rsidRPr="00586A12">
              <w:rPr>
                <w:bCs/>
                <w:iCs/>
                <w:snapToGrid w:val="0"/>
                <w:sz w:val="20"/>
                <w:szCs w:val="20"/>
              </w:rPr>
              <w:t>-</w:t>
            </w:r>
            <w:r>
              <w:rPr>
                <w:bCs/>
                <w:iCs/>
                <w:snapToGrid w:val="0"/>
                <w:sz w:val="20"/>
                <w:szCs w:val="20"/>
              </w:rPr>
              <w:t>22</w:t>
            </w:r>
            <w:r w:rsidRPr="00586A12">
              <w:rPr>
                <w:bCs/>
                <w:iCs/>
                <w:snapToGrid w:val="0"/>
                <w:sz w:val="20"/>
                <w:szCs w:val="20"/>
              </w:rPr>
              <w:t xml:space="preserve"> Work Programme</w:t>
            </w:r>
          </w:p>
        </w:tc>
      </w:tr>
      <w:tr w:rsidR="00253E73" w:rsidRPr="00696A73" w14:paraId="506A5A53" w14:textId="77777777" w:rsidTr="001F0AF9">
        <w:trPr>
          <w:cantSplit/>
          <w:trHeight w:val="342"/>
        </w:trPr>
        <w:tc>
          <w:tcPr>
            <w:tcW w:w="2376" w:type="dxa"/>
            <w:vMerge w:val="restart"/>
            <w:shd w:val="clear" w:color="auto" w:fill="DDD9C3" w:themeFill="background2" w:themeFillShade="E6"/>
          </w:tcPr>
          <w:p w14:paraId="796A2163"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8FC64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1B6809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70D36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0057E253" w14:textId="77777777" w:rsidTr="001F0AF9">
        <w:trPr>
          <w:cantSplit/>
          <w:trHeight w:val="489"/>
        </w:trPr>
        <w:tc>
          <w:tcPr>
            <w:tcW w:w="2376" w:type="dxa"/>
            <w:vMerge/>
            <w:shd w:val="clear" w:color="auto" w:fill="DDD9C3" w:themeFill="background2" w:themeFillShade="E6"/>
          </w:tcPr>
          <w:p w14:paraId="1B18086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4083B7B"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ADE972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859993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7C38F15D" w14:textId="77777777" w:rsidTr="00AC3091">
        <w:trPr>
          <w:cantSplit/>
          <w:trHeight w:val="3379"/>
        </w:trPr>
        <w:tc>
          <w:tcPr>
            <w:tcW w:w="2376" w:type="dxa"/>
            <w:shd w:val="clear" w:color="auto" w:fill="DDD9C3" w:themeFill="background2" w:themeFillShade="E6"/>
          </w:tcPr>
          <w:p w14:paraId="4692299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0539DB0"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2D56AD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607178E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05BBC005" w14:textId="77777777" w:rsidTr="001F0AF9">
        <w:trPr>
          <w:cantSplit/>
          <w:trHeight w:val="489"/>
        </w:trPr>
        <w:tc>
          <w:tcPr>
            <w:tcW w:w="2376" w:type="dxa"/>
            <w:shd w:val="clear" w:color="auto" w:fill="DDD9C3" w:themeFill="background2" w:themeFillShade="E6"/>
          </w:tcPr>
          <w:p w14:paraId="2F9071C0"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3689B0E"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F114CC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EC2432E" w14:textId="77777777" w:rsidR="00253E73" w:rsidRPr="00DD096E" w:rsidRDefault="00253E73" w:rsidP="00DD096E">
      <w:pPr>
        <w:rPr>
          <w:rFonts w:eastAsiaTheme="minorEastAsia"/>
        </w:rPr>
      </w:pPr>
    </w:p>
    <w:p w14:paraId="1469E07E" w14:textId="7FD553B2" w:rsidR="00E9256E" w:rsidRPr="00CC2951" w:rsidRDefault="00E9256E" w:rsidP="00DD096E">
      <w:pPr>
        <w:pStyle w:val="Heading1"/>
        <w:rPr>
          <w:rFonts w:eastAsiaTheme="minorEastAsia"/>
        </w:rPr>
      </w:pPr>
      <w:bookmarkStart w:id="453" w:name="_Toc521492544"/>
      <w:bookmarkStart w:id="454" w:name="_Toc523219685"/>
      <w:bookmarkStart w:id="455" w:name="_Toc32307789"/>
      <w:r w:rsidRPr="00CC2951">
        <w:rPr>
          <w:rFonts w:eastAsiaTheme="minorEastAsia"/>
        </w:rPr>
        <w:t>TASK 1.4.1</w:t>
      </w:r>
      <w:r w:rsidRPr="00CC2951">
        <w:rPr>
          <w:rFonts w:eastAsiaTheme="minorEastAsia"/>
        </w:rPr>
        <w:tab/>
        <w:t>Update and publish the VTS Manual and develop related procedures for its future management</w:t>
      </w:r>
      <w:bookmarkEnd w:id="453"/>
      <w:bookmarkEnd w:id="454"/>
      <w:bookmarkEnd w:id="45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9256E" w:rsidRPr="00CB4CEA" w14:paraId="5314E9AA" w14:textId="77777777" w:rsidTr="001F0AF9">
        <w:trPr>
          <w:cantSplit/>
          <w:trHeight w:val="428"/>
        </w:trPr>
        <w:tc>
          <w:tcPr>
            <w:tcW w:w="2376" w:type="dxa"/>
            <w:shd w:val="clear" w:color="auto" w:fill="auto"/>
          </w:tcPr>
          <w:p w14:paraId="79423D7F"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3E1E14"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E9256E" w:rsidRPr="00CB4CEA" w14:paraId="31BB6C31" w14:textId="77777777" w:rsidTr="001F0AF9">
        <w:trPr>
          <w:cantSplit/>
          <w:trHeight w:val="491"/>
        </w:trPr>
        <w:tc>
          <w:tcPr>
            <w:tcW w:w="2376" w:type="dxa"/>
            <w:shd w:val="clear" w:color="auto" w:fill="auto"/>
          </w:tcPr>
          <w:p w14:paraId="6454F719"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A9859D8"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C041B">
              <w:rPr>
                <w:rFonts w:cs="Arial"/>
                <w:snapToGrid w:val="0"/>
                <w:kern w:val="28"/>
                <w:sz w:val="20"/>
                <w:szCs w:val="20"/>
                <w:lang w:eastAsia="de-DE"/>
              </w:rPr>
              <w:t>Not Applicable</w:t>
            </w:r>
          </w:p>
        </w:tc>
      </w:tr>
      <w:tr w:rsidR="00E9256E" w:rsidRPr="00CB4CEA" w14:paraId="4F973C98" w14:textId="77777777" w:rsidTr="001F0AF9">
        <w:trPr>
          <w:cantSplit/>
          <w:trHeight w:val="712"/>
        </w:trPr>
        <w:tc>
          <w:tcPr>
            <w:tcW w:w="2376" w:type="dxa"/>
            <w:shd w:val="clear" w:color="auto" w:fill="auto"/>
          </w:tcPr>
          <w:p w14:paraId="7E325A88"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CC7FF3A"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C041B">
              <w:rPr>
                <w:rFonts w:cs="Arial"/>
                <w:snapToGrid w:val="0"/>
                <w:kern w:val="28"/>
                <w:sz w:val="20"/>
                <w:szCs w:val="20"/>
                <w:lang w:eastAsia="de-DE"/>
              </w:rPr>
              <w:t>Update and publish the VTS Manual and develop related procedures for its future management</w:t>
            </w:r>
          </w:p>
        </w:tc>
      </w:tr>
      <w:tr w:rsidR="00E9256E" w:rsidRPr="00CB4CEA" w14:paraId="0E507D31" w14:textId="77777777" w:rsidTr="001F0AF9">
        <w:trPr>
          <w:cantSplit/>
          <w:trHeight w:val="466"/>
        </w:trPr>
        <w:tc>
          <w:tcPr>
            <w:tcW w:w="2376" w:type="dxa"/>
          </w:tcPr>
          <w:p w14:paraId="77FC7C0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C2F9042" w14:textId="75E1D1B9" w:rsidR="00E9256E" w:rsidRPr="00C52FB1" w:rsidRDefault="00E9256E" w:rsidP="004C2C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7BDFAEF" w14:textId="77777777" w:rsidR="00E9256E" w:rsidRPr="00931B4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E9256E" w:rsidRPr="00CB4CEA" w14:paraId="3AD85F12" w14:textId="77777777" w:rsidTr="001F0AF9">
        <w:trPr>
          <w:cantSplit/>
          <w:trHeight w:val="402"/>
        </w:trPr>
        <w:tc>
          <w:tcPr>
            <w:tcW w:w="2376" w:type="dxa"/>
          </w:tcPr>
          <w:p w14:paraId="40DF7686"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E58AC57" w14:textId="75D2BE88" w:rsidR="00E9256E" w:rsidRPr="00696A73" w:rsidRDefault="007B739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7B7391">
              <w:rPr>
                <w:bCs/>
                <w:iCs/>
                <w:snapToGrid w:val="0"/>
                <w:sz w:val="20"/>
                <w:szCs w:val="20"/>
              </w:rPr>
              <w:t xml:space="preserve"> </w:t>
            </w:r>
            <w:r w:rsidR="00E9256E" w:rsidRPr="00931B47">
              <w:rPr>
                <w:bCs/>
                <w:i/>
                <w:iCs/>
                <w:snapToGrid w:val="0"/>
                <w:sz w:val="16"/>
                <w:szCs w:val="16"/>
              </w:rPr>
              <w:t xml:space="preserve">(Describe </w:t>
            </w:r>
            <w:r w:rsidR="00E9256E">
              <w:rPr>
                <w:bCs/>
                <w:i/>
                <w:iCs/>
                <w:snapToGrid w:val="0"/>
                <w:sz w:val="16"/>
                <w:szCs w:val="16"/>
              </w:rPr>
              <w:t>the expected outcome: e.g. Recommendation, Guideline or Other)</w:t>
            </w:r>
          </w:p>
        </w:tc>
      </w:tr>
      <w:tr w:rsidR="00E9256E" w:rsidRPr="00CB4CEA" w14:paraId="6F7CE3EC" w14:textId="77777777" w:rsidTr="001F0AF9">
        <w:trPr>
          <w:cantSplit/>
          <w:trHeight w:val="402"/>
        </w:trPr>
        <w:tc>
          <w:tcPr>
            <w:tcW w:w="2376" w:type="dxa"/>
          </w:tcPr>
          <w:p w14:paraId="19C40AB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0DC95EE" w14:textId="77777777" w:rsidR="00E9256E" w:rsidRPr="00496C4D"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97097C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E9256E" w:rsidRPr="00696A73" w14:paraId="415EE175" w14:textId="77777777" w:rsidTr="001F0AF9">
        <w:trPr>
          <w:cantSplit/>
          <w:trHeight w:val="854"/>
        </w:trPr>
        <w:tc>
          <w:tcPr>
            <w:tcW w:w="2376" w:type="dxa"/>
          </w:tcPr>
          <w:p w14:paraId="2540BB2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F58F96C" w14:textId="77777777" w:rsidR="00E9256E" w:rsidRPr="00B47562"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36582CB" w14:textId="77777777" w:rsidR="00E9256E" w:rsidRDefault="00E9256E" w:rsidP="001F0AF9">
            <w:pPr>
              <w:pStyle w:val="BodyText3"/>
              <w:spacing w:before="120"/>
              <w:ind w:left="0"/>
              <w:jc w:val="both"/>
              <w:rPr>
                <w:i w:val="0"/>
                <w:sz w:val="20"/>
              </w:rPr>
            </w:pPr>
            <w:r w:rsidRPr="00A11A2E">
              <w:rPr>
                <w:b/>
                <w:i w:val="0"/>
                <w:sz w:val="20"/>
              </w:rPr>
              <w:t>Goal</w:t>
            </w:r>
            <w:r w:rsidRPr="00A11A2E">
              <w:rPr>
                <w:i w:val="0"/>
                <w:sz w:val="20"/>
              </w:rPr>
              <w:t xml:space="preserve"> </w:t>
            </w:r>
          </w:p>
          <w:p w14:paraId="7857886C" w14:textId="77777777" w:rsidR="00E9256E" w:rsidRDefault="00E9256E" w:rsidP="001F0AF9">
            <w:pPr>
              <w:pStyle w:val="BodyText3"/>
              <w:spacing w:before="120"/>
              <w:ind w:left="0"/>
              <w:jc w:val="both"/>
              <w:rPr>
                <w:i w:val="0"/>
                <w:sz w:val="20"/>
              </w:rPr>
            </w:pPr>
          </w:p>
          <w:p w14:paraId="51199FE7" w14:textId="77777777" w:rsidR="00E9256E" w:rsidRDefault="00E9256E" w:rsidP="001F0AF9">
            <w:pPr>
              <w:pStyle w:val="BodyText3"/>
              <w:spacing w:before="120"/>
              <w:ind w:left="0"/>
              <w:jc w:val="both"/>
              <w:rPr>
                <w:i w:val="0"/>
                <w:sz w:val="20"/>
              </w:rPr>
            </w:pPr>
            <w:r w:rsidRPr="00A11A2E">
              <w:rPr>
                <w:b/>
                <w:i w:val="0"/>
                <w:sz w:val="20"/>
              </w:rPr>
              <w:t>Strategy</w:t>
            </w:r>
            <w:r w:rsidRPr="00A11A2E">
              <w:rPr>
                <w:i w:val="0"/>
                <w:sz w:val="20"/>
              </w:rPr>
              <w:t xml:space="preserve"> </w:t>
            </w:r>
          </w:p>
          <w:p w14:paraId="5F1846BE"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CB4CEA" w14:paraId="7DDAF103" w14:textId="77777777" w:rsidTr="001F0AF9">
        <w:trPr>
          <w:cantSplit/>
          <w:trHeight w:val="615"/>
        </w:trPr>
        <w:tc>
          <w:tcPr>
            <w:tcW w:w="2376" w:type="dxa"/>
          </w:tcPr>
          <w:p w14:paraId="6FFC17B3"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52611D5"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086F020"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3B6A3A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0B07DE8"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E9256E" w:rsidRPr="00696A73" w14:paraId="6EA40B42" w14:textId="77777777" w:rsidTr="001F0AF9">
        <w:trPr>
          <w:cantSplit/>
          <w:trHeight w:val="1399"/>
        </w:trPr>
        <w:tc>
          <w:tcPr>
            <w:tcW w:w="2376" w:type="dxa"/>
          </w:tcPr>
          <w:p w14:paraId="535D081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30C018B" w14:textId="77777777" w:rsidR="00E9256E" w:rsidRPr="00405C2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696A73" w14:paraId="3A481ADD" w14:textId="77777777" w:rsidTr="001F0AF9">
        <w:trPr>
          <w:cantSplit/>
          <w:trHeight w:val="659"/>
        </w:trPr>
        <w:tc>
          <w:tcPr>
            <w:tcW w:w="2376" w:type="dxa"/>
          </w:tcPr>
          <w:p w14:paraId="2650D40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05E38796" w14:textId="77777777" w:rsidR="00E9256E" w:rsidRDefault="00E9256E" w:rsidP="001F0AF9">
            <w:pPr>
              <w:pStyle w:val="BodyText3"/>
              <w:spacing w:before="120"/>
              <w:ind w:left="0"/>
              <w:jc w:val="both"/>
              <w:rPr>
                <w:sz w:val="20"/>
                <w:lang w:val="en-CA"/>
              </w:rPr>
            </w:pPr>
            <w:r>
              <w:rPr>
                <w:sz w:val="20"/>
                <w:lang w:val="en-CA"/>
              </w:rPr>
              <w:t>Session number:</w:t>
            </w:r>
          </w:p>
          <w:p w14:paraId="04D533F4" w14:textId="77777777" w:rsidR="00E9256E" w:rsidRDefault="00E9256E"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70528" behindDoc="0" locked="0" layoutInCell="1" allowOverlap="1" wp14:anchorId="28E0EF4A" wp14:editId="27BDAECB">
                      <wp:simplePos x="0" y="0"/>
                      <wp:positionH relativeFrom="column">
                        <wp:posOffset>645160</wp:posOffset>
                      </wp:positionH>
                      <wp:positionV relativeFrom="paragraph">
                        <wp:posOffset>168910</wp:posOffset>
                      </wp:positionV>
                      <wp:extent cx="274320" cy="274320"/>
                      <wp:effectExtent l="8890" t="10160" r="12065"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BCC194" w14:textId="77777777" w:rsidR="001C5478" w:rsidRPr="005F1945" w:rsidRDefault="001C5478" w:rsidP="00E9256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0EF4A" id="Rectangle 23" o:spid="_x0000_s1117" style="position:absolute;left:0;text-align:left;margin-left:50.8pt;margin-top:13.3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rSMJwIAAFA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MRa0jCcCAABQBAAADgAAAAAAAAAAAAAAAAAuAgAAZHJzL2Uyb0Rv&#10;Yy54bWxQSwECLQAUAAYACAAAACEAL0aMNd0AAAAJAQAADwAAAAAAAAAAAAAAAACBBAAAZHJzL2Rv&#10;d25yZXYueG1sUEsFBgAAAAAEAAQA8wAAAIsFAAAAAA==&#10;">
                      <v:textbox>
                        <w:txbxContent>
                          <w:p w14:paraId="58BCC194" w14:textId="77777777" w:rsidR="001C5478" w:rsidRPr="005F1945" w:rsidRDefault="001C5478" w:rsidP="00E9256E">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69504" behindDoc="0" locked="0" layoutInCell="1" allowOverlap="1" wp14:anchorId="7A27A646" wp14:editId="32E77751">
                      <wp:simplePos x="0" y="0"/>
                      <wp:positionH relativeFrom="column">
                        <wp:posOffset>1219200</wp:posOffset>
                      </wp:positionH>
                      <wp:positionV relativeFrom="paragraph">
                        <wp:posOffset>168910</wp:posOffset>
                      </wp:positionV>
                      <wp:extent cx="274320" cy="274320"/>
                      <wp:effectExtent l="0" t="0" r="11430" b="1143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5B3756" w14:textId="77777777" w:rsidR="001C5478" w:rsidRDefault="001C5478" w:rsidP="00E9256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7A646" id="Rectangle 24" o:spid="_x0000_s1118" style="position:absolute;left:0;text-align:left;margin-left:96pt;margin-top:13.3pt;width:21.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noIKAIAAFA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RtnoIKAIAAFAEAAAOAAAAAAAAAAAAAAAAAC4CAABkcnMvZTJv&#10;RG9jLnhtbFBLAQItABQABgAIAAAAIQDP0zhp3gAAAAkBAAAPAAAAAAAAAAAAAAAAAIIEAABkcnMv&#10;ZG93bnJldi54bWxQSwUGAAAAAAQABADzAAAAjQUAAAAA&#10;">
                      <v:textbox>
                        <w:txbxContent>
                          <w:p w14:paraId="5C5B3756" w14:textId="77777777" w:rsidR="001C5478" w:rsidRDefault="001C5478" w:rsidP="00E9256E">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68480" behindDoc="0" locked="0" layoutInCell="1" allowOverlap="1" wp14:anchorId="75D9EF64" wp14:editId="74D92288">
                      <wp:simplePos x="0" y="0"/>
                      <wp:positionH relativeFrom="column">
                        <wp:posOffset>1793240</wp:posOffset>
                      </wp:positionH>
                      <wp:positionV relativeFrom="paragraph">
                        <wp:posOffset>168910</wp:posOffset>
                      </wp:positionV>
                      <wp:extent cx="274320" cy="274320"/>
                      <wp:effectExtent l="0" t="0" r="11430"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266BFA6" w14:textId="4349BFEC" w:rsidR="001C5478" w:rsidRDefault="001C5478" w:rsidP="00E9256E">
                                  <w:pPr>
                                    <w:jc w:val="center"/>
                                  </w:pPr>
                                  <w:del w:id="456" w:author="Eckhoff,Dirk" w:date="2020-10-16T16:20:00Z">
                                    <w:r w:rsidDel="007B24B8">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9EF64" id="Rectangle 25" o:spid="_x0000_s1119" style="position:absolute;left:0;text-align:left;margin-left:141.2pt;margin-top:13.3pt;width:21.6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x4fpPiYCAABQBAAADgAAAAAAAAAAAAAAAAAuAgAAZHJzL2Uyb0Rv&#10;Yy54bWxQSwECLQAUAAYACAAAACEAEuX8O94AAAAJAQAADwAAAAAAAAAAAAAAAACABAAAZHJzL2Rv&#10;d25yZXYueG1sUEsFBgAAAAAEAAQA8wAAAIsFAAAAAA==&#10;">
                      <v:textbox>
                        <w:txbxContent>
                          <w:p w14:paraId="3266BFA6" w14:textId="4349BFEC" w:rsidR="001C5478" w:rsidRDefault="001C5478" w:rsidP="00E9256E">
                            <w:pPr>
                              <w:jc w:val="center"/>
                            </w:pPr>
                            <w:del w:id="457" w:author="Eckhoff,Dirk" w:date="2020-10-16T16:20:00Z">
                              <w:r w:rsidDel="007B24B8">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667456" behindDoc="0" locked="0" layoutInCell="1" allowOverlap="1" wp14:anchorId="59E48A7F" wp14:editId="490EBFE1">
                      <wp:simplePos x="0" y="0"/>
                      <wp:positionH relativeFrom="column">
                        <wp:posOffset>2399665</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D3223E" w14:textId="69D2210F" w:rsidR="001C5478" w:rsidRPr="007B24B8" w:rsidRDefault="007B24B8" w:rsidP="00E9256E">
                                  <w:pPr>
                                    <w:jc w:val="center"/>
                                    <w:rPr>
                                      <w:lang w:val="de-DE"/>
                                      <w:rPrChange w:id="458" w:author="Eckhoff,Dirk" w:date="2020-10-16T16:20:00Z">
                                        <w:rPr/>
                                      </w:rPrChange>
                                    </w:rPr>
                                  </w:pPr>
                                  <w:ins w:id="459" w:author="Eckhoff,Dirk" w:date="2020-10-16T16:20: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48A7F" id="Rectangle 26" o:spid="_x0000_s1120" style="position:absolute;left:0;text-align:left;margin-left:188.95pt;margin-top:13.3pt;width:21.6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tgKAIAAFA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JrYCgCAABQBAAADgAAAAAAAAAAAAAAAAAuAgAAZHJzL2Uy&#10;b0RvYy54bWxQSwECLQAUAAYACAAAACEAG37jl98AAAAJAQAADwAAAAAAAAAAAAAAAACCBAAAZHJz&#10;L2Rvd25yZXYueG1sUEsFBgAAAAAEAAQA8wAAAI4FAAAAAA==&#10;">
                      <v:textbox>
                        <w:txbxContent>
                          <w:p w14:paraId="2AD3223E" w14:textId="69D2210F" w:rsidR="001C5478" w:rsidRPr="007B24B8" w:rsidRDefault="007B24B8" w:rsidP="00E9256E">
                            <w:pPr>
                              <w:jc w:val="center"/>
                              <w:rPr>
                                <w:lang w:val="de-DE"/>
                                <w:rPrChange w:id="460" w:author="Eckhoff,Dirk" w:date="2020-10-16T16:20:00Z">
                                  <w:rPr/>
                                </w:rPrChange>
                              </w:rPr>
                            </w:pPr>
                            <w:ins w:id="461" w:author="Eckhoff,Dirk" w:date="2020-10-16T16:20: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666432" behindDoc="0" locked="0" layoutInCell="1" allowOverlap="1" wp14:anchorId="74E70658" wp14:editId="55E3F9F9">
                      <wp:simplePos x="0" y="0"/>
                      <wp:positionH relativeFrom="column">
                        <wp:posOffset>3072130</wp:posOffset>
                      </wp:positionH>
                      <wp:positionV relativeFrom="paragraph">
                        <wp:posOffset>168910</wp:posOffset>
                      </wp:positionV>
                      <wp:extent cx="274320" cy="274320"/>
                      <wp:effectExtent l="6985" t="10160" r="13970" b="1079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DD589" id="Rectangle 27" o:spid="_x0000_s1026" style="position:absolute;margin-left:241.9pt;margin-top:13.3pt;width:21.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vuHgIAAD0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vBLvuHgIAAD0EAAAOAAAAAAAAAAAAAAAAAC4CAABkcnMvZTJvRG9jLnhtbFBL&#10;AQItABQABgAIAAAAIQBVOe0g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65408" behindDoc="0" locked="0" layoutInCell="1" allowOverlap="1" wp14:anchorId="27B404BD" wp14:editId="25F99A21">
                      <wp:simplePos x="0" y="0"/>
                      <wp:positionH relativeFrom="column">
                        <wp:posOffset>3834765</wp:posOffset>
                      </wp:positionH>
                      <wp:positionV relativeFrom="paragraph">
                        <wp:posOffset>168910</wp:posOffset>
                      </wp:positionV>
                      <wp:extent cx="274320" cy="274320"/>
                      <wp:effectExtent l="7620" t="10160" r="13335" b="107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F1B89" id="Rectangle 28" o:spid="_x0000_s1026" style="position:absolute;margin-left:301.9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SyHQIAAD0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FgUNLIdAgAAPQQAAA4AAAAAAAAAAAAAAAAALgIAAGRycy9lMm9Eb2MueG1sUEsB&#10;Ai0AFAAGAAgAAAAhACcp1SvfAAAACQEAAA8AAAAAAAAAAAAAAAAAdwQAAGRycy9kb3ducmV2Lnht&#10;bFBLBQYAAAAABAAEAPMAAACDBQAAAAA=&#10;"/>
                  </w:pict>
                </mc:Fallback>
              </mc:AlternateContent>
            </w:r>
            <w:r w:rsidRPr="00341A16">
              <w:rPr>
                <w:noProof/>
                <w:sz w:val="20"/>
                <w:lang w:eastAsia="en-GB"/>
              </w:rPr>
              <mc:AlternateContent>
                <mc:Choice Requires="wps">
                  <w:drawing>
                    <wp:anchor distT="0" distB="0" distL="114300" distR="114300" simplePos="0" relativeHeight="251671552" behindDoc="0" locked="0" layoutInCell="1" allowOverlap="1" wp14:anchorId="22056169" wp14:editId="739AA134">
                      <wp:simplePos x="0" y="0"/>
                      <wp:positionH relativeFrom="column">
                        <wp:posOffset>31750</wp:posOffset>
                      </wp:positionH>
                      <wp:positionV relativeFrom="paragraph">
                        <wp:posOffset>168910</wp:posOffset>
                      </wp:positionV>
                      <wp:extent cx="274320" cy="274320"/>
                      <wp:effectExtent l="5080" t="10160" r="6350" b="107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D55D53" w14:textId="46A5CA28" w:rsidR="001C5478" w:rsidRPr="005F1945" w:rsidRDefault="001C5478" w:rsidP="00E9256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56169" id="Rectangle 29" o:spid="_x0000_s1121" style="position:absolute;left:0;text-align:left;margin-left:2.5pt;margin-top:13.3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biDKAIAAFA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azm4gygCAABQBAAADgAAAAAAAAAAAAAAAAAuAgAAZHJzL2Uyb0Rv&#10;Yy54bWxQSwECLQAUAAYACAAAACEAU7YEbdwAAAAGAQAADwAAAAAAAAAAAAAAAACCBAAAZHJzL2Rv&#10;d25yZXYueG1sUEsFBgAAAAAEAAQA8wAAAIsFAAAAAA==&#10;">
                      <v:textbox>
                        <w:txbxContent>
                          <w:p w14:paraId="00D55D53" w14:textId="46A5CA28" w:rsidR="001C5478" w:rsidRPr="005F1945" w:rsidRDefault="001C5478" w:rsidP="00E9256E">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236BC6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E7A8EC" w14:textId="77777777" w:rsidR="00E9256E" w:rsidRPr="005010D1"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9256E" w:rsidRPr="00696A73" w14:paraId="15AE1C29" w14:textId="77777777" w:rsidTr="001F0AF9">
        <w:trPr>
          <w:cantSplit/>
          <w:trHeight w:val="342"/>
        </w:trPr>
        <w:tc>
          <w:tcPr>
            <w:tcW w:w="2376" w:type="dxa"/>
            <w:shd w:val="clear" w:color="auto" w:fill="DDD9C3" w:themeFill="background2" w:themeFillShade="E6"/>
          </w:tcPr>
          <w:p w14:paraId="7B3B526F" w14:textId="77777777" w:rsidR="00E9256E"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DD66C27"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FFE98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E9256E" w:rsidRPr="00696A73" w14:paraId="295FDD53" w14:textId="77777777" w:rsidTr="001F0AF9">
        <w:trPr>
          <w:cantSplit/>
          <w:trHeight w:val="342"/>
        </w:trPr>
        <w:tc>
          <w:tcPr>
            <w:tcW w:w="2376" w:type="dxa"/>
            <w:vMerge w:val="restart"/>
            <w:shd w:val="clear" w:color="auto" w:fill="auto"/>
          </w:tcPr>
          <w:p w14:paraId="537B1501"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3E1A579"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295F230"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7916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E9256E" w:rsidRPr="00696A73" w14:paraId="4A258DC9" w14:textId="77777777" w:rsidTr="001F0AF9">
        <w:trPr>
          <w:cantSplit/>
          <w:trHeight w:val="489"/>
        </w:trPr>
        <w:tc>
          <w:tcPr>
            <w:tcW w:w="2376" w:type="dxa"/>
            <w:vMerge/>
            <w:shd w:val="clear" w:color="auto" w:fill="auto"/>
          </w:tcPr>
          <w:p w14:paraId="5DBA8A00"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4CFB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C57D96D"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2342DFA" w14:textId="77777777" w:rsidR="007B24B8" w:rsidRPr="00F72244" w:rsidRDefault="007B24B8" w:rsidP="007B24B8">
            <w:pPr>
              <w:ind w:left="-47" w:right="-45" w:hanging="47"/>
              <w:contextualSpacing/>
              <w:rPr>
                <w:ins w:id="462" w:author="Eckhoff,Dirk" w:date="2020-10-16T16:20:00Z"/>
                <w:rFonts w:asciiTheme="minorHAnsi" w:hAnsiTheme="minorHAnsi" w:cstheme="minorHAnsi"/>
                <w:color w:val="000000"/>
                <w:sz w:val="20"/>
                <w:szCs w:val="20"/>
                <w:lang w:val="en-US" w:eastAsia="nl-NL"/>
              </w:rPr>
            </w:pPr>
            <w:ins w:id="463" w:author="Eckhoff,Dirk" w:date="2020-10-16T16:20:00Z">
              <w:r w:rsidRPr="00F72244">
                <w:rPr>
                  <w:rFonts w:asciiTheme="minorHAnsi" w:hAnsiTheme="minorHAnsi" w:cstheme="minorHAnsi"/>
                  <w:color w:val="000000"/>
                  <w:sz w:val="20"/>
                  <w:szCs w:val="20"/>
                  <w:lang w:val="en-US" w:eastAsia="nl-NL"/>
                </w:rPr>
                <w:t xml:space="preserve">Completed at VTS49 </w:t>
              </w:r>
            </w:ins>
          </w:p>
          <w:p w14:paraId="713CF23A" w14:textId="26D492A9" w:rsidR="00E9256E" w:rsidRPr="00696A73" w:rsidRDefault="007B24B8" w:rsidP="007B24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464" w:author="Eckhoff,Dirk" w:date="2020-10-16T16:20:00Z">
              <w:r w:rsidRPr="00F72244">
                <w:rPr>
                  <w:rFonts w:asciiTheme="minorHAnsi" w:hAnsiTheme="minorHAnsi" w:cstheme="minorHAnsi"/>
                  <w:color w:val="000000"/>
                  <w:sz w:val="20"/>
                  <w:szCs w:val="20"/>
                  <w:lang w:val="en-US" w:eastAsia="nl-NL"/>
                </w:rPr>
                <w:t>Input to PAP</w:t>
              </w:r>
            </w:ins>
            <w:del w:id="465" w:author="Eckhoff,Dirk" w:date="2020-10-16T16:20:00Z">
              <w:r w:rsidR="00E9256E" w:rsidDel="007B24B8">
                <w:rPr>
                  <w:bCs/>
                  <w:iCs/>
                  <w:snapToGrid w:val="0"/>
                  <w:sz w:val="20"/>
                  <w:szCs w:val="20"/>
                </w:rPr>
                <w:fldChar w:fldCharType="begin">
                  <w:ffData>
                    <w:name w:val="Text2"/>
                    <w:enabled/>
                    <w:calcOnExit w:val="0"/>
                    <w:textInput/>
                  </w:ffData>
                </w:fldChar>
              </w:r>
              <w:r w:rsidR="00E9256E" w:rsidDel="007B24B8">
                <w:rPr>
                  <w:bCs/>
                  <w:iCs/>
                  <w:snapToGrid w:val="0"/>
                  <w:sz w:val="20"/>
                  <w:szCs w:val="20"/>
                </w:rPr>
                <w:delInstrText xml:space="preserve"> FORMTEXT </w:delInstrText>
              </w:r>
              <w:r w:rsidR="00E9256E" w:rsidDel="007B24B8">
                <w:rPr>
                  <w:bCs/>
                  <w:iCs/>
                  <w:snapToGrid w:val="0"/>
                  <w:sz w:val="20"/>
                  <w:szCs w:val="20"/>
                </w:rPr>
              </w:r>
              <w:r w:rsidR="00E9256E" w:rsidDel="007B24B8">
                <w:rPr>
                  <w:bCs/>
                  <w:iCs/>
                  <w:snapToGrid w:val="0"/>
                  <w:sz w:val="20"/>
                  <w:szCs w:val="20"/>
                </w:rPr>
                <w:fldChar w:fldCharType="separate"/>
              </w:r>
              <w:r w:rsidR="00E9256E" w:rsidDel="007B24B8">
                <w:rPr>
                  <w:bCs/>
                  <w:iCs/>
                  <w:noProof/>
                  <w:snapToGrid w:val="0"/>
                  <w:sz w:val="20"/>
                  <w:szCs w:val="20"/>
                </w:rPr>
                <w:delText> </w:delText>
              </w:r>
              <w:r w:rsidR="00E9256E" w:rsidDel="007B24B8">
                <w:rPr>
                  <w:bCs/>
                  <w:iCs/>
                  <w:noProof/>
                  <w:snapToGrid w:val="0"/>
                  <w:sz w:val="20"/>
                  <w:szCs w:val="20"/>
                </w:rPr>
                <w:delText> </w:delText>
              </w:r>
              <w:r w:rsidR="00E9256E" w:rsidDel="007B24B8">
                <w:rPr>
                  <w:bCs/>
                  <w:iCs/>
                  <w:noProof/>
                  <w:snapToGrid w:val="0"/>
                  <w:sz w:val="20"/>
                  <w:szCs w:val="20"/>
                </w:rPr>
                <w:delText> </w:delText>
              </w:r>
              <w:r w:rsidR="00E9256E" w:rsidDel="007B24B8">
                <w:rPr>
                  <w:bCs/>
                  <w:iCs/>
                  <w:noProof/>
                  <w:snapToGrid w:val="0"/>
                  <w:sz w:val="20"/>
                  <w:szCs w:val="20"/>
                </w:rPr>
                <w:delText> </w:delText>
              </w:r>
              <w:r w:rsidR="00E9256E" w:rsidDel="007B24B8">
                <w:rPr>
                  <w:bCs/>
                  <w:iCs/>
                  <w:noProof/>
                  <w:snapToGrid w:val="0"/>
                  <w:sz w:val="20"/>
                  <w:szCs w:val="20"/>
                </w:rPr>
                <w:delText> </w:delText>
              </w:r>
              <w:r w:rsidR="00E9256E" w:rsidDel="007B24B8">
                <w:rPr>
                  <w:bCs/>
                  <w:iCs/>
                  <w:snapToGrid w:val="0"/>
                  <w:sz w:val="20"/>
                  <w:szCs w:val="20"/>
                </w:rPr>
                <w:fldChar w:fldCharType="end"/>
              </w:r>
            </w:del>
          </w:p>
        </w:tc>
      </w:tr>
      <w:tr w:rsidR="00E9256E" w:rsidRPr="00696A73" w14:paraId="0E84C8E5" w14:textId="77777777" w:rsidTr="001F0AF9">
        <w:trPr>
          <w:cantSplit/>
          <w:trHeight w:val="489"/>
        </w:trPr>
        <w:tc>
          <w:tcPr>
            <w:tcW w:w="2376" w:type="dxa"/>
            <w:shd w:val="clear" w:color="auto" w:fill="auto"/>
          </w:tcPr>
          <w:p w14:paraId="1DBD357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EB89062"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987F95D"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0761EB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E9256E" w:rsidRPr="00696A73" w14:paraId="176618FD" w14:textId="77777777" w:rsidTr="001F0AF9">
        <w:trPr>
          <w:cantSplit/>
          <w:trHeight w:val="489"/>
        </w:trPr>
        <w:tc>
          <w:tcPr>
            <w:tcW w:w="2376" w:type="dxa"/>
            <w:shd w:val="clear" w:color="auto" w:fill="auto"/>
          </w:tcPr>
          <w:p w14:paraId="171BA314"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A4BFE59"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0696C21"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850A9AD" w14:textId="77777777" w:rsidR="00253E73" w:rsidRPr="00253E73" w:rsidRDefault="00253E73">
      <w:pPr>
        <w:rPr>
          <w:rStyle w:val="Heading1Char"/>
          <w:rFonts w:eastAsiaTheme="minorEastAsia"/>
          <w:b w:val="0"/>
          <w:color w:val="000000"/>
          <w:sz w:val="22"/>
          <w:szCs w:val="22"/>
          <w14:textFill>
            <w14:solidFill>
              <w14:srgbClr w14:val="000000">
                <w14:lumMod w14:val="60000"/>
                <w14:lumOff w14:val="40000"/>
                <w14:lumMod w14:val="75000"/>
              </w14:srgbClr>
            </w14:solidFill>
          </w14:textFill>
        </w:rPr>
      </w:pPr>
    </w:p>
    <w:p w14:paraId="63A9C9EA" w14:textId="778AB881" w:rsidR="00253E73" w:rsidRPr="00DD096E" w:rsidRDefault="00253E73" w:rsidP="00DD096E">
      <w:pPr>
        <w:rPr>
          <w:rFonts w:eastAsiaTheme="minorEastAsia"/>
        </w:rPr>
      </w:pPr>
    </w:p>
    <w:p w14:paraId="14D679CE" w14:textId="07050CF1" w:rsidR="00470C8C" w:rsidRPr="00CC2951" w:rsidRDefault="00470C8C" w:rsidP="00DD096E">
      <w:pPr>
        <w:pStyle w:val="Heading1"/>
        <w:rPr>
          <w:rFonts w:eastAsiaTheme="minorEastAsia"/>
        </w:rPr>
      </w:pPr>
      <w:bookmarkStart w:id="466" w:name="_Toc521492542"/>
      <w:bookmarkStart w:id="467" w:name="_Toc523219686"/>
      <w:bookmarkStart w:id="468" w:name="_Toc32307790"/>
      <w:r w:rsidRPr="00CC2951">
        <w:rPr>
          <w:rFonts w:eastAsiaTheme="minorEastAsia"/>
        </w:rPr>
        <w:t xml:space="preserve">TASK </w:t>
      </w:r>
      <w:r w:rsidR="008F5713" w:rsidRPr="00CC2951">
        <w:rPr>
          <w:rFonts w:eastAsiaTheme="minorEastAsia"/>
        </w:rPr>
        <w:t>1.</w:t>
      </w:r>
      <w:r w:rsidR="00E9256E" w:rsidRPr="00CC2951">
        <w:rPr>
          <w:rFonts w:eastAsiaTheme="minorEastAsia"/>
        </w:rPr>
        <w:t>4.2</w:t>
      </w:r>
      <w:r w:rsidRPr="00CC2951">
        <w:rPr>
          <w:rFonts w:eastAsiaTheme="minorEastAsia"/>
        </w:rPr>
        <w:tab/>
      </w:r>
      <w:r w:rsidR="0053237A" w:rsidRPr="00CC2951">
        <w:rPr>
          <w:rFonts w:eastAsiaTheme="minorEastAsia"/>
        </w:rPr>
        <w:t>Develop procedures for the ongoing management and conduct of the Global VTS Questionnaire</w:t>
      </w:r>
      <w:bookmarkEnd w:id="466"/>
      <w:bookmarkEnd w:id="467"/>
      <w:bookmarkEnd w:id="4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A4DA7" w:rsidRPr="00CB4CEA" w14:paraId="41BB3E92" w14:textId="77777777" w:rsidTr="000A4DA7">
        <w:trPr>
          <w:cantSplit/>
          <w:trHeight w:val="712"/>
        </w:trPr>
        <w:tc>
          <w:tcPr>
            <w:tcW w:w="2376" w:type="dxa"/>
            <w:shd w:val="clear" w:color="auto" w:fill="auto"/>
          </w:tcPr>
          <w:p w14:paraId="3A18E694" w14:textId="5C2E794C"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8528B6A" w14:textId="7DF0354B" w:rsidR="000A4DA7" w:rsidRPr="00BF71F7" w:rsidRDefault="000A4DA7"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0A4DA7" w:rsidRPr="00CB4CEA" w14:paraId="4878002F" w14:textId="77777777" w:rsidTr="000A4DA7">
        <w:trPr>
          <w:cantSplit/>
          <w:trHeight w:val="712"/>
        </w:trPr>
        <w:tc>
          <w:tcPr>
            <w:tcW w:w="2376" w:type="dxa"/>
            <w:shd w:val="clear" w:color="auto" w:fill="auto"/>
          </w:tcPr>
          <w:p w14:paraId="1AB0E919" w14:textId="0339728A"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FEB1457" w14:textId="63F538E7" w:rsidR="000A4DA7" w:rsidRPr="0053237A" w:rsidRDefault="0053237A"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3237A">
              <w:rPr>
                <w:sz w:val="20"/>
                <w:szCs w:val="20"/>
              </w:rPr>
              <w:t>Not Applicable</w:t>
            </w:r>
          </w:p>
        </w:tc>
      </w:tr>
      <w:tr w:rsidR="00470C8C" w:rsidRPr="00CB4CEA" w14:paraId="56390F99" w14:textId="77777777" w:rsidTr="000A4DA7">
        <w:trPr>
          <w:cantSplit/>
          <w:trHeight w:val="712"/>
        </w:trPr>
        <w:tc>
          <w:tcPr>
            <w:tcW w:w="2376" w:type="dxa"/>
            <w:shd w:val="clear" w:color="auto" w:fill="auto"/>
            <w:vAlign w:val="center"/>
          </w:tcPr>
          <w:p w14:paraId="5869A890" w14:textId="6EDFB93A" w:rsidR="00470C8C"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w:t>
            </w:r>
            <w:r w:rsidR="00470C8C" w:rsidRPr="00BF71F7">
              <w:rPr>
                <w:b/>
                <w:bCs/>
                <w:iCs/>
                <w:snapToGrid w:val="0"/>
                <w:sz w:val="20"/>
                <w:szCs w:val="20"/>
              </w:rPr>
              <w:t>ask</w:t>
            </w:r>
          </w:p>
        </w:tc>
        <w:tc>
          <w:tcPr>
            <w:tcW w:w="7230" w:type="dxa"/>
            <w:gridSpan w:val="3"/>
            <w:shd w:val="clear" w:color="auto" w:fill="auto"/>
          </w:tcPr>
          <w:p w14:paraId="687471A7" w14:textId="126D15D2" w:rsidR="00470C8C" w:rsidRPr="00BF71F7" w:rsidRDefault="0053237A" w:rsidP="005323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Procedures for the Ongoing Management and Conduct of t</w:t>
            </w:r>
            <w:r w:rsidRPr="0053237A">
              <w:rPr>
                <w:rFonts w:cs="Arial"/>
                <w:snapToGrid w:val="0"/>
                <w:kern w:val="28"/>
                <w:sz w:val="20"/>
                <w:szCs w:val="20"/>
                <w:lang w:eastAsia="de-DE"/>
              </w:rPr>
              <w:t xml:space="preserve">he Global </w:t>
            </w:r>
            <w:r>
              <w:rPr>
                <w:rFonts w:cs="Arial"/>
                <w:snapToGrid w:val="0"/>
                <w:kern w:val="28"/>
                <w:sz w:val="20"/>
                <w:szCs w:val="20"/>
                <w:lang w:eastAsia="de-DE"/>
              </w:rPr>
              <w:t>VTS</w:t>
            </w:r>
            <w:r w:rsidRPr="0053237A">
              <w:rPr>
                <w:rFonts w:cs="Arial"/>
                <w:snapToGrid w:val="0"/>
                <w:kern w:val="28"/>
                <w:sz w:val="20"/>
                <w:szCs w:val="20"/>
                <w:lang w:eastAsia="de-DE"/>
              </w:rPr>
              <w:t xml:space="preserve"> Questionnaire</w:t>
            </w:r>
            <w:r w:rsidRPr="00BF71F7">
              <w:rPr>
                <w:rFonts w:cs="Arial"/>
                <w:snapToGrid w:val="0"/>
                <w:kern w:val="28"/>
                <w:sz w:val="20"/>
                <w:szCs w:val="20"/>
                <w:lang w:eastAsia="de-DE"/>
              </w:rPr>
              <w:t xml:space="preserve"> </w:t>
            </w:r>
          </w:p>
        </w:tc>
      </w:tr>
      <w:tr w:rsidR="00470C8C" w:rsidRPr="00CB4CEA" w14:paraId="1C9838CA" w14:textId="77777777" w:rsidTr="009649BD">
        <w:trPr>
          <w:cantSplit/>
          <w:trHeight w:val="466"/>
        </w:trPr>
        <w:tc>
          <w:tcPr>
            <w:tcW w:w="2376" w:type="dxa"/>
          </w:tcPr>
          <w:p w14:paraId="66184B0E" w14:textId="7777777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37AFA414" w14:textId="77777777" w:rsidR="00FF1EA0" w:rsidRDefault="00470C8C" w:rsidP="00787932">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w:t>
            </w:r>
            <w:r w:rsidR="004D045D" w:rsidRPr="004D045D">
              <w:rPr>
                <w:bCs/>
                <w:iCs/>
                <w:snapToGrid w:val="0"/>
                <w:sz w:val="20"/>
                <w:szCs w:val="20"/>
              </w:rPr>
              <w:t>results</w:t>
            </w:r>
            <w:r w:rsidRPr="004D045D">
              <w:rPr>
                <w:bCs/>
                <w:iCs/>
                <w:snapToGrid w:val="0"/>
                <w:sz w:val="20"/>
                <w:szCs w:val="20"/>
              </w:rPr>
              <w:t xml:space="preserve"> presented in the report </w:t>
            </w:r>
            <w:r w:rsidR="004D045D" w:rsidRPr="004D045D">
              <w:rPr>
                <w:bCs/>
                <w:iCs/>
                <w:snapToGrid w:val="0"/>
                <w:sz w:val="20"/>
                <w:szCs w:val="20"/>
              </w:rPr>
              <w:t xml:space="preserve">from the first survey </w:t>
            </w:r>
            <w:r w:rsidRPr="004D045D">
              <w:rPr>
                <w:bCs/>
                <w:iCs/>
                <w:snapToGrid w:val="0"/>
                <w:sz w:val="20"/>
                <w:szCs w:val="20"/>
              </w:rPr>
              <w:t>released at the VTS 2016 Symposium</w:t>
            </w:r>
            <w:r w:rsidR="004D045D" w:rsidRPr="004D045D">
              <w:rPr>
                <w:bCs/>
                <w:iCs/>
                <w:snapToGrid w:val="0"/>
                <w:sz w:val="20"/>
                <w:szCs w:val="20"/>
              </w:rPr>
              <w:t xml:space="preserve"> as a means </w:t>
            </w:r>
            <w:r w:rsidR="004D045D">
              <w:rPr>
                <w:bCs/>
                <w:iCs/>
                <w:snapToGrid w:val="0"/>
                <w:sz w:val="20"/>
                <w:szCs w:val="20"/>
              </w:rPr>
              <w:t xml:space="preserve">to </w:t>
            </w:r>
            <w:r w:rsidR="004D045D" w:rsidRPr="004D045D">
              <w:rPr>
                <w:bCs/>
                <w:iCs/>
                <w:snapToGrid w:val="0"/>
                <w:sz w:val="20"/>
                <w:szCs w:val="20"/>
              </w:rPr>
              <w:t>assist IALA and its members develop VTS related guidance in the 201</w:t>
            </w:r>
            <w:r w:rsidR="004D045D">
              <w:rPr>
                <w:bCs/>
                <w:iCs/>
                <w:snapToGrid w:val="0"/>
                <w:sz w:val="20"/>
                <w:szCs w:val="20"/>
              </w:rPr>
              <w:t>8</w:t>
            </w:r>
            <w:r w:rsidR="004D045D" w:rsidRPr="004D045D">
              <w:rPr>
                <w:bCs/>
                <w:iCs/>
                <w:snapToGrid w:val="0"/>
                <w:sz w:val="20"/>
                <w:szCs w:val="20"/>
              </w:rPr>
              <w:t>-</w:t>
            </w:r>
            <w:r w:rsidR="004D045D">
              <w:rPr>
                <w:bCs/>
                <w:iCs/>
                <w:snapToGrid w:val="0"/>
                <w:sz w:val="20"/>
                <w:szCs w:val="20"/>
              </w:rPr>
              <w:t>22</w:t>
            </w:r>
            <w:r w:rsidR="004D045D" w:rsidRPr="004D045D">
              <w:rPr>
                <w:bCs/>
                <w:iCs/>
                <w:snapToGrid w:val="0"/>
                <w:sz w:val="20"/>
                <w:szCs w:val="20"/>
              </w:rPr>
              <w:t xml:space="preserve"> Work Programme and contribute to the safety and efficiency of navigation through the operation of VTS. </w:t>
            </w:r>
          </w:p>
          <w:p w14:paraId="4644309C" w14:textId="3C3F6B6F" w:rsidR="004D045D" w:rsidRDefault="00FF1EA0" w:rsidP="00787932">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004D045D" w:rsidRPr="004D045D">
              <w:rPr>
                <w:bCs/>
                <w:iCs/>
                <w:snapToGrid w:val="0"/>
                <w:sz w:val="20"/>
                <w:szCs w:val="20"/>
              </w:rPr>
              <w:t xml:space="preserve"> facilitate achieving greater global understanding and consistency in the establishment and operation of VTS in accordance with internationally approved guidelines</w:t>
            </w:r>
            <w:r w:rsidR="004D045D">
              <w:rPr>
                <w:bCs/>
                <w:iCs/>
                <w:snapToGrid w:val="0"/>
                <w:sz w:val="20"/>
                <w:szCs w:val="20"/>
              </w:rPr>
              <w:t>.</w:t>
            </w:r>
          </w:p>
          <w:p w14:paraId="359FFB66" w14:textId="2DF260D3" w:rsidR="00470C8C" w:rsidRPr="004D045D" w:rsidRDefault="004D045D" w:rsidP="00787932">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 </w:t>
            </w:r>
            <w:r w:rsidR="00FF1EA0">
              <w:rPr>
                <w:bCs/>
                <w:iCs/>
                <w:snapToGrid w:val="0"/>
                <w:sz w:val="20"/>
                <w:szCs w:val="20"/>
              </w:rPr>
              <w:t>To i</w:t>
            </w:r>
            <w:r w:rsidR="00470C8C" w:rsidRPr="004D045D">
              <w:rPr>
                <w:bCs/>
                <w:iCs/>
                <w:snapToGrid w:val="0"/>
                <w:sz w:val="20"/>
                <w:szCs w:val="20"/>
              </w:rPr>
              <w:t>dentify emerging trends in the delivery of VTS globally.</w:t>
            </w:r>
          </w:p>
          <w:p w14:paraId="0F1FA388" w14:textId="77777777" w:rsidR="004C2C4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Del="009A1D03">
              <w:rPr>
                <w:bCs/>
                <w:iCs/>
                <w:snapToGrid w:val="0"/>
                <w:sz w:val="20"/>
                <w:szCs w:val="20"/>
              </w:rPr>
              <w:t xml:space="preserve"> </w:t>
            </w:r>
          </w:p>
          <w:p w14:paraId="39FC7062" w14:textId="77777777" w:rsidR="004C2C41" w:rsidRDefault="004C2C41"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557C4CB9" w14:textId="4BD15D7D" w:rsidR="00470C8C" w:rsidRPr="00931B4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70C8C" w:rsidRPr="00CB4CEA" w14:paraId="18ADE99E" w14:textId="77777777" w:rsidTr="009649BD">
        <w:trPr>
          <w:cantSplit/>
          <w:trHeight w:val="402"/>
        </w:trPr>
        <w:tc>
          <w:tcPr>
            <w:tcW w:w="2376" w:type="dxa"/>
          </w:tcPr>
          <w:p w14:paraId="16C76039" w14:textId="41099AC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0DC40CE3" w14:textId="3988008D"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4D8C4132" w14:textId="14D6C158" w:rsidR="00470C8C" w:rsidRPr="00696A73" w:rsidRDefault="004D045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w:t>
            </w:r>
            <w:r w:rsidR="00470C8C" w:rsidRPr="00931B47">
              <w:rPr>
                <w:bCs/>
                <w:i/>
                <w:iCs/>
                <w:snapToGrid w:val="0"/>
                <w:sz w:val="16"/>
                <w:szCs w:val="16"/>
              </w:rPr>
              <w:t xml:space="preserve">(Describe </w:t>
            </w:r>
            <w:r w:rsidR="00470C8C">
              <w:rPr>
                <w:bCs/>
                <w:i/>
                <w:iCs/>
                <w:snapToGrid w:val="0"/>
                <w:sz w:val="16"/>
                <w:szCs w:val="16"/>
              </w:rPr>
              <w:t>the expected outcome: e.g. Recommendation, Guideline or Other)</w:t>
            </w:r>
          </w:p>
        </w:tc>
      </w:tr>
      <w:tr w:rsidR="00470C8C" w:rsidRPr="00CB4CEA" w14:paraId="6D13ADDD" w14:textId="77777777" w:rsidTr="009649BD">
        <w:trPr>
          <w:cantSplit/>
          <w:trHeight w:val="402"/>
        </w:trPr>
        <w:tc>
          <w:tcPr>
            <w:tcW w:w="2376" w:type="dxa"/>
          </w:tcPr>
          <w:p w14:paraId="62E80CB1" w14:textId="254D125A" w:rsidR="00470C8C" w:rsidRPr="000A4DA7" w:rsidRDefault="00F008D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Pr>
          <w:p w14:paraId="7B3BC846"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F7F2DCD" w14:textId="77777777" w:rsidR="00470C8C" w:rsidRDefault="00470C8C" w:rsidP="006F03CA">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0D0CDB6E" w14:textId="77777777" w:rsidR="00470C8C" w:rsidRPr="004D045D" w:rsidRDefault="00470C8C" w:rsidP="006F03CA">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1D663F6F" w14:textId="77777777"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769C55DE" w14:textId="2040CE05" w:rsidR="004D045D" w:rsidRPr="004D045D" w:rsidRDefault="004D045D" w:rsidP="00D70AA3">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66972FF7" w14:textId="712C6803" w:rsidR="004D045D" w:rsidRPr="004D045D" w:rsidRDefault="004D045D" w:rsidP="00D70AA3">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70880F03" w14:textId="4F9F1EE5" w:rsidR="004D045D" w:rsidRPr="004D045D" w:rsidRDefault="004D045D" w:rsidP="00D70AA3">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414AC927"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70C8C" w:rsidRPr="00696A73" w14:paraId="5B97F499" w14:textId="77777777" w:rsidTr="009649BD">
        <w:trPr>
          <w:cantSplit/>
          <w:trHeight w:val="854"/>
        </w:trPr>
        <w:tc>
          <w:tcPr>
            <w:tcW w:w="2376" w:type="dxa"/>
          </w:tcPr>
          <w:p w14:paraId="2701E92E"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F5B40C9" w14:textId="77777777" w:rsidR="00470C8C" w:rsidRPr="00B47562"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36260C0" w14:textId="77777777" w:rsidR="00B47A0E" w:rsidRDefault="00B47A0E" w:rsidP="00B47A0E">
            <w:pPr>
              <w:pStyle w:val="BodyText3"/>
              <w:spacing w:before="120"/>
              <w:ind w:left="0"/>
              <w:jc w:val="both"/>
              <w:rPr>
                <w:i w:val="0"/>
                <w:sz w:val="20"/>
              </w:rPr>
            </w:pPr>
            <w:r w:rsidRPr="00A11A2E">
              <w:rPr>
                <w:b/>
                <w:i w:val="0"/>
                <w:sz w:val="20"/>
              </w:rPr>
              <w:t>Goal</w:t>
            </w:r>
            <w:r w:rsidRPr="00A11A2E">
              <w:rPr>
                <w:i w:val="0"/>
                <w:sz w:val="20"/>
              </w:rPr>
              <w:t xml:space="preserve"> </w:t>
            </w:r>
          </w:p>
          <w:p w14:paraId="3026813D" w14:textId="3F72A54F" w:rsidR="00B47A0E" w:rsidRDefault="00B47A0E" w:rsidP="00B47A0E">
            <w:pPr>
              <w:pStyle w:val="BodyText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5038D2AE" w14:textId="77777777" w:rsidR="00B47A0E" w:rsidRDefault="00B47A0E" w:rsidP="00B47A0E">
            <w:pPr>
              <w:pStyle w:val="BodyText3"/>
              <w:spacing w:before="120"/>
              <w:ind w:left="0"/>
              <w:jc w:val="both"/>
              <w:rPr>
                <w:b/>
                <w:i w:val="0"/>
                <w:sz w:val="20"/>
              </w:rPr>
            </w:pPr>
            <w:r w:rsidRPr="00A11A2E">
              <w:rPr>
                <w:b/>
                <w:i w:val="0"/>
                <w:sz w:val="20"/>
              </w:rPr>
              <w:t>Strategy</w:t>
            </w:r>
          </w:p>
          <w:p w14:paraId="37A1F745" w14:textId="571D704B" w:rsidR="00470C8C" w:rsidRPr="00696A73"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470C8C" w:rsidRPr="00CB4CEA" w14:paraId="2C691C28" w14:textId="77777777" w:rsidTr="009649BD">
        <w:trPr>
          <w:cantSplit/>
          <w:trHeight w:val="615"/>
        </w:trPr>
        <w:tc>
          <w:tcPr>
            <w:tcW w:w="2376" w:type="dxa"/>
          </w:tcPr>
          <w:p w14:paraId="6F8F65F3"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 xml:space="preserve">Scope </w:t>
            </w:r>
            <w:r w:rsidRPr="009649BD">
              <w:rPr>
                <w:b/>
                <w:bCs/>
                <w:iCs/>
                <w:noProof/>
                <w:snapToGrid w:val="0"/>
                <w:sz w:val="20"/>
                <w:szCs w:val="20"/>
              </w:rPr>
              <w:br/>
            </w:r>
          </w:p>
        </w:tc>
        <w:tc>
          <w:tcPr>
            <w:tcW w:w="7230" w:type="dxa"/>
            <w:gridSpan w:val="3"/>
          </w:tcPr>
          <w:p w14:paraId="6B470958"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F3E6EBB" w14:textId="77777777" w:rsidR="00470C8C" w:rsidRDefault="00470C8C" w:rsidP="006F03CA">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392AB5DB" w14:textId="77777777" w:rsidR="00470C8C" w:rsidRPr="00480907" w:rsidRDefault="00470C8C" w:rsidP="006F03CA">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368F55B2"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D75DEA"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83AA216"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70C8C" w:rsidRPr="00696A73" w14:paraId="795D7AC0" w14:textId="77777777" w:rsidTr="009649BD">
        <w:trPr>
          <w:cantSplit/>
          <w:trHeight w:val="1399"/>
        </w:trPr>
        <w:tc>
          <w:tcPr>
            <w:tcW w:w="2376" w:type="dxa"/>
          </w:tcPr>
          <w:p w14:paraId="5769EF2A"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60906C9" w14:textId="77777777" w:rsidR="00470C8C" w:rsidRPr="005B50FB" w:rsidRDefault="00470C8C" w:rsidP="009649BD">
            <w:pPr>
              <w:pStyle w:val="BodyText3"/>
              <w:spacing w:before="120"/>
              <w:ind w:left="100"/>
              <w:jc w:val="both"/>
              <w:rPr>
                <w:i w:val="0"/>
                <w:sz w:val="20"/>
              </w:rPr>
            </w:pPr>
            <w:r w:rsidRPr="005B50FB">
              <w:rPr>
                <w:i w:val="0"/>
                <w:sz w:val="20"/>
              </w:rPr>
              <w:t>Key milestones for completing the task include:</w:t>
            </w:r>
          </w:p>
          <w:p w14:paraId="73560F67" w14:textId="77777777" w:rsidR="00470C8C" w:rsidRDefault="00470C8C" w:rsidP="006F03CA">
            <w:pPr>
              <w:pStyle w:val="BodyText3"/>
              <w:widowControl w:val="0"/>
              <w:numPr>
                <w:ilvl w:val="0"/>
                <w:numId w:val="42"/>
              </w:numPr>
              <w:spacing w:before="120"/>
              <w:jc w:val="both"/>
              <w:rPr>
                <w:i w:val="0"/>
                <w:sz w:val="20"/>
              </w:rPr>
            </w:pPr>
            <w:r>
              <w:rPr>
                <w:i w:val="0"/>
                <w:sz w:val="20"/>
              </w:rPr>
              <w:t>WG1 to review/update the stand-alone questionnaire for VTS</w:t>
            </w:r>
          </w:p>
          <w:p w14:paraId="4799E013" w14:textId="77777777" w:rsidR="00470C8C" w:rsidRDefault="00470C8C" w:rsidP="006F03CA">
            <w:pPr>
              <w:pStyle w:val="BodyText3"/>
              <w:widowControl w:val="0"/>
              <w:numPr>
                <w:ilvl w:val="0"/>
                <w:numId w:val="42"/>
              </w:numPr>
              <w:spacing w:before="120"/>
              <w:jc w:val="both"/>
              <w:rPr>
                <w:i w:val="0"/>
                <w:sz w:val="20"/>
              </w:rPr>
            </w:pPr>
            <w:r>
              <w:rPr>
                <w:i w:val="0"/>
                <w:sz w:val="20"/>
              </w:rPr>
              <w:t xml:space="preserve">WG2 and 3 to comment and to make additional input </w:t>
            </w:r>
          </w:p>
          <w:p w14:paraId="753603E7" w14:textId="77777777" w:rsidR="00470C8C" w:rsidRDefault="00470C8C" w:rsidP="006F03CA">
            <w:pPr>
              <w:pStyle w:val="BodyText3"/>
              <w:widowControl w:val="0"/>
              <w:numPr>
                <w:ilvl w:val="0"/>
                <w:numId w:val="42"/>
              </w:numPr>
              <w:spacing w:before="120"/>
              <w:jc w:val="both"/>
              <w:rPr>
                <w:i w:val="0"/>
                <w:sz w:val="20"/>
              </w:rPr>
            </w:pPr>
            <w:r>
              <w:rPr>
                <w:i w:val="0"/>
                <w:sz w:val="20"/>
              </w:rPr>
              <w:t>VTS Committee to finalize questionnaire and to forward to Council for approval</w:t>
            </w:r>
          </w:p>
          <w:p w14:paraId="3440AE4E" w14:textId="77777777" w:rsidR="00470C8C" w:rsidRDefault="00470C8C" w:rsidP="006F03CA">
            <w:pPr>
              <w:pStyle w:val="BodyText3"/>
              <w:widowControl w:val="0"/>
              <w:numPr>
                <w:ilvl w:val="0"/>
                <w:numId w:val="42"/>
              </w:numPr>
              <w:spacing w:before="120"/>
              <w:jc w:val="both"/>
              <w:rPr>
                <w:i w:val="0"/>
                <w:sz w:val="20"/>
              </w:rPr>
            </w:pPr>
            <w:r>
              <w:rPr>
                <w:i w:val="0"/>
                <w:sz w:val="20"/>
              </w:rPr>
              <w:t>Web based questionnaire and associated database updated</w:t>
            </w:r>
          </w:p>
          <w:p w14:paraId="306BA3B4" w14:textId="77777777" w:rsidR="00470C8C" w:rsidRDefault="00470C8C" w:rsidP="006F03CA">
            <w:pPr>
              <w:pStyle w:val="BodyText3"/>
              <w:widowControl w:val="0"/>
              <w:numPr>
                <w:ilvl w:val="0"/>
                <w:numId w:val="42"/>
              </w:numPr>
              <w:spacing w:before="120"/>
              <w:jc w:val="both"/>
              <w:rPr>
                <w:i w:val="0"/>
                <w:sz w:val="20"/>
              </w:rPr>
            </w:pPr>
            <w:r>
              <w:rPr>
                <w:i w:val="0"/>
                <w:sz w:val="20"/>
              </w:rPr>
              <w:t>VTS Committee (through IALA Secretariat) to send out VTS questionnaire to Competent Authorities</w:t>
            </w:r>
          </w:p>
          <w:p w14:paraId="2C74012A" w14:textId="1CDD00B7" w:rsidR="00470C8C" w:rsidRPr="00405C23" w:rsidRDefault="00470C8C" w:rsidP="00B04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w:t>
            </w:r>
            <w:r w:rsidR="00B045CD">
              <w:rPr>
                <w:sz w:val="20"/>
              </w:rPr>
              <w:t>20</w:t>
            </w:r>
            <w:r>
              <w:rPr>
                <w:sz w:val="20"/>
              </w:rPr>
              <w:t>)</w:t>
            </w:r>
          </w:p>
        </w:tc>
      </w:tr>
      <w:tr w:rsidR="00470C8C" w:rsidRPr="00696A73" w14:paraId="4141517B" w14:textId="77777777" w:rsidTr="009649BD">
        <w:trPr>
          <w:cantSplit/>
          <w:trHeight w:val="659"/>
        </w:trPr>
        <w:tc>
          <w:tcPr>
            <w:tcW w:w="2376" w:type="dxa"/>
          </w:tcPr>
          <w:p w14:paraId="123B176E" w14:textId="77777777" w:rsidR="00470C8C" w:rsidRPr="00BF71F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E9E37" w14:textId="77777777" w:rsidR="00470C8C" w:rsidRDefault="00470C8C" w:rsidP="009649BD">
            <w:pPr>
              <w:pStyle w:val="BodyText3"/>
              <w:spacing w:before="120"/>
              <w:ind w:left="0"/>
              <w:jc w:val="both"/>
              <w:rPr>
                <w:sz w:val="20"/>
                <w:lang w:val="en-CA"/>
              </w:rPr>
            </w:pPr>
            <w:r>
              <w:rPr>
                <w:sz w:val="20"/>
                <w:lang w:val="en-CA"/>
              </w:rPr>
              <w:t>Session number:</w:t>
            </w:r>
          </w:p>
          <w:p w14:paraId="66089A37" w14:textId="77777777" w:rsidR="00470C8C" w:rsidRDefault="00470C8C" w:rsidP="009649B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47648" behindDoc="0" locked="0" layoutInCell="1" allowOverlap="1" wp14:anchorId="28E48ABD" wp14:editId="0E273118">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18B6B2" w14:textId="7D65561B" w:rsidR="001C5478" w:rsidRPr="005F1945" w:rsidRDefault="001C5478"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48ABD" id="Rectangle 260" o:spid="_x0000_s1122" style="position:absolute;left:0;text-align:left;margin-left:50.8pt;margin-top:13.3pt;width:21.6pt;height:21.6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h5RsRKQIAAFIEAAAOAAAAAAAAAAAAAAAAAC4CAABkcnMvZTJv&#10;RG9jLnhtbFBLAQItABQABgAIAAAAIQAvRow13QAAAAkBAAAPAAAAAAAAAAAAAAAAAIMEAABkcnMv&#10;ZG93bnJldi54bWxQSwUGAAAAAAQABADzAAAAjQUAAAAA&#10;">
                      <v:textbox>
                        <w:txbxContent>
                          <w:p w14:paraId="2918B6B2" w14:textId="7D65561B" w:rsidR="001C5478" w:rsidRPr="005F1945" w:rsidRDefault="001C5478" w:rsidP="00470C8C">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46624" behindDoc="0" locked="0" layoutInCell="1" allowOverlap="1" wp14:anchorId="5C54CB32" wp14:editId="10931A19">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258FC0" w14:textId="745E4FAD" w:rsidR="001C5478" w:rsidRPr="00290685" w:rsidRDefault="001C5478"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4CB32" id="Rectangle 261" o:spid="_x0000_s1123" style="position:absolute;left:0;text-align:left;margin-left:96pt;margin-top:13.3pt;width:21.6pt;height:21.6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93I0hCkCAABSBAAADgAAAAAAAAAAAAAAAAAuAgAAZHJzL2Uy&#10;b0RvYy54bWxQSwECLQAUAAYACAAAACEAz9M4ad4AAAAJAQAADwAAAAAAAAAAAAAAAACDBAAAZHJz&#10;L2Rvd25yZXYueG1sUEsFBgAAAAAEAAQA8wAAAI4FAAAAAA==&#10;">
                      <v:textbox>
                        <w:txbxContent>
                          <w:p w14:paraId="34258FC0" w14:textId="745E4FAD" w:rsidR="001C5478" w:rsidRPr="00290685" w:rsidRDefault="001C5478" w:rsidP="00470C8C">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45600" behindDoc="0" locked="0" layoutInCell="1" allowOverlap="1" wp14:anchorId="042150F8" wp14:editId="765CE348">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087E5C" w14:textId="6123A18C" w:rsidR="001C5478" w:rsidRPr="00290685" w:rsidRDefault="001C5478"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150F8" id="Rectangle 262" o:spid="_x0000_s1124" style="position:absolute;left:0;text-align:left;margin-left:141.2pt;margin-top:13.3pt;width:21.6pt;height:21.6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ipds7ykCAABSBAAADgAAAAAAAAAAAAAAAAAuAgAAZHJzL2Uy&#10;b0RvYy54bWxQSwECLQAUAAYACAAAACEAEuX8O94AAAAJAQAADwAAAAAAAAAAAAAAAACDBAAAZHJz&#10;L2Rvd25yZXYueG1sUEsFBgAAAAAEAAQA8wAAAI4FAAAAAA==&#10;">
                      <v:textbox>
                        <w:txbxContent>
                          <w:p w14:paraId="20087E5C" w14:textId="6123A18C" w:rsidR="001C5478" w:rsidRPr="00290685" w:rsidRDefault="001C5478" w:rsidP="00470C8C">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44576" behindDoc="0" locked="0" layoutInCell="1" allowOverlap="1" wp14:anchorId="6AD279DD" wp14:editId="648835D1">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E45F73" w14:textId="0E19DDF4" w:rsidR="001C5478" w:rsidRPr="007B24B8" w:rsidRDefault="007B24B8" w:rsidP="00470C8C">
                                  <w:pPr>
                                    <w:jc w:val="center"/>
                                    <w:rPr>
                                      <w:lang w:val="de-DE"/>
                                      <w:rPrChange w:id="469" w:author="Eckhoff,Dirk" w:date="2020-10-16T16:21:00Z">
                                        <w:rPr/>
                                      </w:rPrChange>
                                    </w:rPr>
                                  </w:pPr>
                                  <w:ins w:id="470" w:author="Eckhoff,Dirk" w:date="2020-10-16T16:21: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279DD" id="Rectangle 263" o:spid="_x0000_s1125" style="position:absolute;left:0;text-align:left;margin-left:188.95pt;margin-top:13.3pt;width:21.6pt;height:21.6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EN6KQIAAFI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wAQ3opAgAAUgQAAA4AAAAAAAAAAAAAAAAALgIAAGRycy9l&#10;Mm9Eb2MueG1sUEsBAi0AFAAGAAgAAAAhABt+45ffAAAACQEAAA8AAAAAAAAAAAAAAAAAgwQAAGRy&#10;cy9kb3ducmV2LnhtbFBLBQYAAAAABAAEAPMAAACPBQAAAAA=&#10;">
                      <v:textbox>
                        <w:txbxContent>
                          <w:p w14:paraId="00E45F73" w14:textId="0E19DDF4" w:rsidR="001C5478" w:rsidRPr="007B24B8" w:rsidRDefault="007B24B8" w:rsidP="00470C8C">
                            <w:pPr>
                              <w:jc w:val="center"/>
                              <w:rPr>
                                <w:lang w:val="de-DE"/>
                                <w:rPrChange w:id="471" w:author="Eckhoff,Dirk" w:date="2020-10-16T16:21:00Z">
                                  <w:rPr/>
                                </w:rPrChange>
                              </w:rPr>
                            </w:pPr>
                            <w:ins w:id="472" w:author="Eckhoff,Dirk" w:date="2020-10-16T16:21: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543552" behindDoc="0" locked="0" layoutInCell="1" allowOverlap="1" wp14:anchorId="581C2B82" wp14:editId="5E131C27">
                      <wp:simplePos x="0" y="0"/>
                      <wp:positionH relativeFrom="column">
                        <wp:posOffset>3072130</wp:posOffset>
                      </wp:positionH>
                      <wp:positionV relativeFrom="paragraph">
                        <wp:posOffset>168910</wp:posOffset>
                      </wp:positionV>
                      <wp:extent cx="274320" cy="274320"/>
                      <wp:effectExtent l="0" t="0" r="11430" b="1143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95146F" w14:textId="1E2BEB32" w:rsidR="007B24B8" w:rsidRPr="007B24B8" w:rsidRDefault="007B24B8">
                                  <w:pPr>
                                    <w:jc w:val="center"/>
                                    <w:rPr>
                                      <w:lang w:val="de-DE"/>
                                      <w:rPrChange w:id="473" w:author="Eckhoff,Dirk" w:date="2020-10-16T16:21:00Z">
                                        <w:rPr/>
                                      </w:rPrChange>
                                    </w:rPr>
                                    <w:pPrChange w:id="474" w:author="Eckhoff,Dirk" w:date="2020-10-16T16:21:00Z">
                                      <w:pPr/>
                                    </w:pPrChange>
                                  </w:pPr>
                                  <w:ins w:id="475" w:author="Eckhoff,Dirk" w:date="2020-10-16T16:21: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1C2B82" id="Rectangle 264" o:spid="_x0000_s1126" style="position:absolute;left:0;text-align:left;margin-left:241.9pt;margin-top:13.3pt;width:21.6pt;height:21.6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PdQNxkpAgAAUwQAAA4AAAAAAAAAAAAAAAAALgIAAGRycy9l&#10;Mm9Eb2MueG1sUEsBAi0AFAAGAAgAAAAhAFU57SDfAAAACQEAAA8AAAAAAAAAAAAAAAAAgwQAAGRy&#10;cy9kb3ducmV2LnhtbFBLBQYAAAAABAAEAPMAAACPBQAAAAA=&#10;">
                      <v:textbox>
                        <w:txbxContent>
                          <w:p w14:paraId="5895146F" w14:textId="1E2BEB32" w:rsidR="007B24B8" w:rsidRPr="007B24B8" w:rsidRDefault="007B24B8">
                            <w:pPr>
                              <w:jc w:val="center"/>
                              <w:rPr>
                                <w:lang w:val="de-DE"/>
                                <w:rPrChange w:id="476" w:author="Eckhoff,Dirk" w:date="2020-10-16T16:21:00Z">
                                  <w:rPr/>
                                </w:rPrChange>
                              </w:rPr>
                              <w:pPrChange w:id="477" w:author="Eckhoff,Dirk" w:date="2020-10-16T16:21:00Z">
                                <w:pPr/>
                              </w:pPrChange>
                            </w:pPr>
                            <w:ins w:id="478" w:author="Eckhoff,Dirk" w:date="2020-10-16T16:21: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542528" behindDoc="0" locked="0" layoutInCell="1" allowOverlap="1" wp14:anchorId="52209826" wp14:editId="684B6D46">
                      <wp:simplePos x="0" y="0"/>
                      <wp:positionH relativeFrom="column">
                        <wp:posOffset>3834765</wp:posOffset>
                      </wp:positionH>
                      <wp:positionV relativeFrom="paragraph">
                        <wp:posOffset>168910</wp:posOffset>
                      </wp:positionV>
                      <wp:extent cx="274320" cy="274320"/>
                      <wp:effectExtent l="0" t="0" r="11430" b="1143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142333" w14:textId="30ABF464" w:rsidR="007B24B8" w:rsidRPr="007B24B8" w:rsidRDefault="007B24B8">
                                  <w:pPr>
                                    <w:jc w:val="center"/>
                                    <w:rPr>
                                      <w:lang w:val="de-DE"/>
                                      <w:rPrChange w:id="479" w:author="Eckhoff,Dirk" w:date="2020-10-16T16:21:00Z">
                                        <w:rPr/>
                                      </w:rPrChange>
                                    </w:rPr>
                                    <w:pPrChange w:id="480" w:author="Eckhoff,Dirk" w:date="2020-10-16T16:21:00Z">
                                      <w:pPr/>
                                    </w:pPrChange>
                                  </w:pPr>
                                  <w:ins w:id="481" w:author="Eckhoff,Dirk" w:date="2020-10-16T16:21: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09826" id="Rectangle 265" o:spid="_x0000_s1127" style="position:absolute;left:0;text-align:left;margin-left:301.95pt;margin-top:13.3pt;width:21.6pt;height:21.6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DfSudcpAgAAUwQAAA4AAAAAAAAAAAAAAAAALgIAAGRycy9l&#10;Mm9Eb2MueG1sUEsBAi0AFAAGAAgAAAAhACcp1SvfAAAACQEAAA8AAAAAAAAAAAAAAAAAgwQAAGRy&#10;cy9kb3ducmV2LnhtbFBLBQYAAAAABAAEAPMAAACPBQAAAAA=&#10;">
                      <v:textbox>
                        <w:txbxContent>
                          <w:p w14:paraId="67142333" w14:textId="30ABF464" w:rsidR="007B24B8" w:rsidRPr="007B24B8" w:rsidRDefault="007B24B8">
                            <w:pPr>
                              <w:jc w:val="center"/>
                              <w:rPr>
                                <w:lang w:val="de-DE"/>
                                <w:rPrChange w:id="482" w:author="Eckhoff,Dirk" w:date="2020-10-16T16:21:00Z">
                                  <w:rPr/>
                                </w:rPrChange>
                              </w:rPr>
                              <w:pPrChange w:id="483" w:author="Eckhoff,Dirk" w:date="2020-10-16T16:21:00Z">
                                <w:pPr/>
                              </w:pPrChange>
                            </w:pPr>
                            <w:ins w:id="484" w:author="Eckhoff,Dirk" w:date="2020-10-16T16:21: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548672" behindDoc="0" locked="0" layoutInCell="1" allowOverlap="1" wp14:anchorId="24EEC724" wp14:editId="61188D0F">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2E71F4" w14:textId="19F781BF" w:rsidR="001C5478" w:rsidRPr="005F1945" w:rsidRDefault="001C5478"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EC724" id="Rectangle 266" o:spid="_x0000_s1128" style="position:absolute;left:0;text-align:left;margin-left:2.5pt;margin-top:13.3pt;width:21.6pt;height:21.6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2U1tfKgIAAFMEAAAOAAAAAAAAAAAAAAAAAC4CAABkcnMvZTJv&#10;RG9jLnhtbFBLAQItABQABgAIAAAAIQBTtgRt3AAAAAYBAAAPAAAAAAAAAAAAAAAAAIQEAABkcnMv&#10;ZG93bnJldi54bWxQSwUGAAAAAAQABADzAAAAjQUAAAAA&#10;">
                      <v:textbox>
                        <w:txbxContent>
                          <w:p w14:paraId="542E71F4" w14:textId="19F781BF" w:rsidR="001C5478" w:rsidRPr="005F1945" w:rsidRDefault="001C5478" w:rsidP="00470C8C">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3112218"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55E50E" w14:textId="77777777" w:rsidR="00470C8C" w:rsidRPr="005010D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649BD" w:rsidRPr="00696A73" w14:paraId="6F204201" w14:textId="77777777" w:rsidTr="009649BD">
        <w:trPr>
          <w:cantSplit/>
          <w:trHeight w:val="342"/>
        </w:trPr>
        <w:tc>
          <w:tcPr>
            <w:tcW w:w="2376" w:type="dxa"/>
            <w:shd w:val="clear" w:color="auto" w:fill="DDD9C3" w:themeFill="background2" w:themeFillShade="E6"/>
          </w:tcPr>
          <w:p w14:paraId="282536FB" w14:textId="35E0F11A" w:rsidR="009649BD" w:rsidRDefault="009649BD"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Committee notes</w:t>
            </w:r>
          </w:p>
        </w:tc>
        <w:tc>
          <w:tcPr>
            <w:tcW w:w="2410" w:type="dxa"/>
            <w:shd w:val="clear" w:color="auto" w:fill="DDD9C3" w:themeFill="background2" w:themeFillShade="E6"/>
          </w:tcPr>
          <w:p w14:paraId="36BAFC5F" w14:textId="118E5295"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31241546" w14:textId="77777777" w:rsidR="009649BD" w:rsidRP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02396690" w14:textId="459C1B72"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470C8C" w:rsidRPr="00696A73" w14:paraId="32147A46" w14:textId="77777777" w:rsidTr="009649BD">
        <w:trPr>
          <w:cantSplit/>
          <w:trHeight w:val="342"/>
        </w:trPr>
        <w:tc>
          <w:tcPr>
            <w:tcW w:w="2376" w:type="dxa"/>
            <w:vMerge w:val="restart"/>
            <w:shd w:val="clear" w:color="auto" w:fill="auto"/>
          </w:tcPr>
          <w:p w14:paraId="01DFBE38" w14:textId="5050E77C"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F911859"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5FFC6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962E5BF"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70C8C" w:rsidRPr="00696A73" w14:paraId="5544E094" w14:textId="77777777" w:rsidTr="009649BD">
        <w:trPr>
          <w:cantSplit/>
          <w:trHeight w:val="489"/>
        </w:trPr>
        <w:tc>
          <w:tcPr>
            <w:tcW w:w="2376" w:type="dxa"/>
            <w:vMerge/>
            <w:shd w:val="clear" w:color="auto" w:fill="auto"/>
          </w:tcPr>
          <w:p w14:paraId="56A39782"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CF84C63"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C975CF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5D631E5" w14:textId="39ADDD4D"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70C8C" w:rsidRPr="00696A73" w14:paraId="0CC3A6B3" w14:textId="77777777" w:rsidTr="009649BD">
        <w:trPr>
          <w:cantSplit/>
          <w:trHeight w:val="489"/>
        </w:trPr>
        <w:tc>
          <w:tcPr>
            <w:tcW w:w="2376" w:type="dxa"/>
            <w:shd w:val="clear" w:color="auto" w:fill="auto"/>
          </w:tcPr>
          <w:p w14:paraId="4E68650E"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5F9BB61" w14:textId="77777777" w:rsidR="00470C8C" w:rsidRPr="001C6236"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896444B"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7C6B2BC"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5A3552" w:rsidRPr="00696A73" w14:paraId="7929609B" w14:textId="77777777" w:rsidTr="00BF71F7">
        <w:trPr>
          <w:cantSplit/>
          <w:trHeight w:val="489"/>
        </w:trPr>
        <w:tc>
          <w:tcPr>
            <w:tcW w:w="2376" w:type="dxa"/>
            <w:shd w:val="clear" w:color="auto" w:fill="auto"/>
          </w:tcPr>
          <w:p w14:paraId="1F93BCDC" w14:textId="77777777" w:rsidR="005A3552" w:rsidRPr="00696A73" w:rsidRDefault="005A3552"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C1184C" w14:textId="52D70960" w:rsidR="005A3552" w:rsidRPr="001C6236" w:rsidRDefault="005A3552"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E0FB893" w14:textId="77777777" w:rsidR="005A3552" w:rsidRDefault="00746E3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485" w:author="Eckhoff,Dirk" w:date="2020-10-16T17:01:00Z"/>
                <w:bCs/>
                <w:iCs/>
                <w:snapToGrid w:val="0"/>
                <w:sz w:val="20"/>
                <w:szCs w:val="20"/>
              </w:rPr>
            </w:pPr>
            <w:r>
              <w:rPr>
                <w:bCs/>
                <w:iCs/>
                <w:snapToGrid w:val="0"/>
                <w:sz w:val="20"/>
                <w:szCs w:val="20"/>
              </w:rPr>
              <w:t>At VTS47 prolonged to 47 &amp;48</w:t>
            </w:r>
          </w:p>
          <w:p w14:paraId="5AD6AFF6" w14:textId="1C28C4EF" w:rsidR="00B748CB" w:rsidRDefault="00B748CB"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486" w:author="Eckhoff,Dirk" w:date="2020-10-16T17:01:00Z">
              <w:r w:rsidRPr="00F72244">
                <w:rPr>
                  <w:rFonts w:asciiTheme="minorHAnsi" w:hAnsiTheme="minorHAnsi" w:cstheme="minorHAnsi"/>
                  <w:color w:val="000000"/>
                  <w:sz w:val="20"/>
                  <w:szCs w:val="20"/>
                  <w:lang w:val="en-US" w:eastAsia="nl-NL"/>
                </w:rPr>
                <w:t>Pending data base management</w:t>
              </w:r>
            </w:ins>
          </w:p>
        </w:tc>
      </w:tr>
    </w:tbl>
    <w:p w14:paraId="48DED0AE" w14:textId="77777777" w:rsidR="00470C8C" w:rsidRPr="00DD096E" w:rsidRDefault="00470C8C" w:rsidP="00DD096E">
      <w:pPr>
        <w:rPr>
          <w:rFonts w:eastAsiaTheme="minorEastAsia"/>
        </w:rPr>
      </w:pPr>
    </w:p>
    <w:p w14:paraId="06C27190" w14:textId="37A3E8D4" w:rsidR="000E475C" w:rsidRPr="00DD096E" w:rsidRDefault="000E475C" w:rsidP="00DD096E">
      <w:pPr>
        <w:rPr>
          <w:rFonts w:eastAsiaTheme="minorEastAsia"/>
        </w:rPr>
      </w:pPr>
      <w:r>
        <w:rPr>
          <w:rStyle w:val="Heading1Char"/>
          <w:rFonts w:eastAsiaTheme="minorEastAsia"/>
        </w:rPr>
        <w:br w:type="page"/>
      </w:r>
    </w:p>
    <w:p w14:paraId="6B215234" w14:textId="6C587697" w:rsidR="000E475C" w:rsidRPr="00FF3A3F" w:rsidRDefault="000E475C" w:rsidP="00FF3A3F">
      <w:pPr>
        <w:pStyle w:val="Heading1"/>
        <w:rPr>
          <w:rFonts w:eastAsiaTheme="minorEastAsia"/>
        </w:rPr>
      </w:pPr>
      <w:bookmarkStart w:id="487" w:name="_Toc521492543"/>
      <w:bookmarkStart w:id="488" w:name="_Toc523219687"/>
      <w:bookmarkStart w:id="489" w:name="_Toc32307791"/>
      <w:r w:rsidRPr="00FF3A3F">
        <w:rPr>
          <w:rFonts w:eastAsiaTheme="minorEastAsia"/>
        </w:rPr>
        <w:lastRenderedPageBreak/>
        <w:t>TASK 1.</w:t>
      </w:r>
      <w:r w:rsidR="00893964">
        <w:rPr>
          <w:rFonts w:eastAsiaTheme="minorEastAsia"/>
        </w:rPr>
        <w:t>4.3</w:t>
      </w:r>
      <w:r w:rsidRPr="00FF3A3F">
        <w:rPr>
          <w:rFonts w:eastAsiaTheme="minorEastAsia"/>
        </w:rPr>
        <w:tab/>
        <w:t>Prepare a “living docume</w:t>
      </w:r>
      <w:r w:rsidR="005E5685">
        <w:rPr>
          <w:rFonts w:eastAsiaTheme="minorEastAsia"/>
        </w:rPr>
        <w:t>nt” on “Future VTS”, including e</w:t>
      </w:r>
      <w:r w:rsidR="00516075">
        <w:rPr>
          <w:rFonts w:eastAsiaTheme="minorEastAsia"/>
        </w:rPr>
        <w:t>merging Technologies and Human E</w:t>
      </w:r>
      <w:r w:rsidRPr="00FF3A3F">
        <w:rPr>
          <w:rFonts w:eastAsiaTheme="minorEastAsia"/>
        </w:rPr>
        <w:t>lement</w:t>
      </w:r>
      <w:bookmarkEnd w:id="487"/>
      <w:bookmarkEnd w:id="488"/>
      <w:bookmarkEnd w:id="48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E475C" w:rsidRPr="00CB4CEA" w14:paraId="371B2B99" w14:textId="77777777" w:rsidTr="003C041B">
        <w:trPr>
          <w:cantSplit/>
          <w:trHeight w:val="428"/>
        </w:trPr>
        <w:tc>
          <w:tcPr>
            <w:tcW w:w="2376" w:type="dxa"/>
            <w:shd w:val="clear" w:color="auto" w:fill="auto"/>
          </w:tcPr>
          <w:p w14:paraId="2EB5DFF7"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25DE4B2" w14:textId="77777777" w:rsidR="000E475C" w:rsidRPr="00BF71F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0E475C" w:rsidRPr="00CB4CEA" w14:paraId="5C21A930" w14:textId="77777777" w:rsidTr="003C041B">
        <w:trPr>
          <w:cantSplit/>
          <w:trHeight w:val="491"/>
        </w:trPr>
        <w:tc>
          <w:tcPr>
            <w:tcW w:w="2376" w:type="dxa"/>
            <w:shd w:val="clear" w:color="auto" w:fill="auto"/>
          </w:tcPr>
          <w:p w14:paraId="2864697F"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F2FE99B" w14:textId="35799171" w:rsidR="000E475C" w:rsidRPr="00BF71F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0E475C">
              <w:rPr>
                <w:sz w:val="20"/>
                <w:szCs w:val="20"/>
              </w:rPr>
              <w:t>Not Applicable</w:t>
            </w:r>
          </w:p>
        </w:tc>
      </w:tr>
      <w:tr w:rsidR="000E475C" w:rsidRPr="00CB4CEA" w14:paraId="1F4ECE28" w14:textId="77777777" w:rsidTr="003C041B">
        <w:trPr>
          <w:cantSplit/>
          <w:trHeight w:val="712"/>
        </w:trPr>
        <w:tc>
          <w:tcPr>
            <w:tcW w:w="2376" w:type="dxa"/>
            <w:shd w:val="clear" w:color="auto" w:fill="auto"/>
          </w:tcPr>
          <w:p w14:paraId="12647407"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2C3DF00" w14:textId="230A5458" w:rsidR="000E475C" w:rsidRPr="00BF71F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0E475C">
              <w:rPr>
                <w:rFonts w:cs="Arial"/>
                <w:snapToGrid w:val="0"/>
                <w:kern w:val="28"/>
                <w:sz w:val="20"/>
                <w:szCs w:val="20"/>
                <w:lang w:eastAsia="de-DE"/>
              </w:rPr>
              <w:t>Prepare a “living document” on “Future VTS”, including emerging technologies and human element</w:t>
            </w:r>
            <w:r w:rsidRPr="00BF71F7">
              <w:rPr>
                <w:rFonts w:cs="Arial"/>
                <w:snapToGrid w:val="0"/>
                <w:kern w:val="28"/>
                <w:sz w:val="20"/>
                <w:szCs w:val="20"/>
                <w:lang w:eastAsia="de-DE"/>
              </w:rPr>
              <w:t>”</w:t>
            </w:r>
            <w:r w:rsidR="00861C17">
              <w:rPr>
                <w:rFonts w:cs="Arial"/>
                <w:snapToGrid w:val="0"/>
                <w:kern w:val="28"/>
                <w:sz w:val="20"/>
                <w:szCs w:val="20"/>
                <w:lang w:eastAsia="de-DE"/>
              </w:rPr>
              <w:t>.</w:t>
            </w:r>
          </w:p>
        </w:tc>
      </w:tr>
      <w:tr w:rsidR="000E475C" w:rsidRPr="00CB4CEA" w14:paraId="06631264" w14:textId="77777777" w:rsidTr="003C041B">
        <w:trPr>
          <w:cantSplit/>
          <w:trHeight w:val="466"/>
        </w:trPr>
        <w:tc>
          <w:tcPr>
            <w:tcW w:w="2376" w:type="dxa"/>
          </w:tcPr>
          <w:p w14:paraId="2D478F20"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52CAD84" w14:textId="771B35DC" w:rsidR="00861C17" w:rsidRDefault="00861C17" w:rsidP="00861C17">
            <w:pPr>
              <w:pStyle w:val="ListParagraph"/>
              <w:widowControl w:val="0"/>
              <w:numPr>
                <w:ilvl w:val="0"/>
                <w:numId w:val="5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rPr>
                <w:bCs/>
                <w:iCs/>
                <w:snapToGrid w:val="0"/>
                <w:sz w:val="20"/>
                <w:szCs w:val="20"/>
              </w:rPr>
            </w:pPr>
            <w:r>
              <w:rPr>
                <w:bCs/>
                <w:iCs/>
                <w:snapToGrid w:val="0"/>
                <w:sz w:val="20"/>
                <w:szCs w:val="20"/>
              </w:rPr>
              <w:t>To prepare a document to assist planning for VTS into the future and in a manner that facilitates global harmonisation of the delivery of enhanced services and is consistent with international law.</w:t>
            </w:r>
          </w:p>
          <w:p w14:paraId="2D4A9A1D" w14:textId="4FF47DAB" w:rsidR="000E475C" w:rsidRDefault="000E475C" w:rsidP="00861C17">
            <w:pPr>
              <w:pStyle w:val="ListParagraph"/>
              <w:widowControl w:val="0"/>
              <w:numPr>
                <w:ilvl w:val="0"/>
                <w:numId w:val="5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rPr>
                <w:bCs/>
                <w:iCs/>
                <w:snapToGrid w:val="0"/>
                <w:sz w:val="20"/>
                <w:szCs w:val="20"/>
              </w:rPr>
            </w:pPr>
            <w:r w:rsidRPr="0013754E">
              <w:rPr>
                <w:bCs/>
                <w:iCs/>
                <w:snapToGrid w:val="0"/>
                <w:sz w:val="20"/>
                <w:szCs w:val="20"/>
              </w:rPr>
              <w:t xml:space="preserve">To </w:t>
            </w:r>
            <w:r>
              <w:rPr>
                <w:bCs/>
                <w:iCs/>
                <w:snapToGrid w:val="0"/>
                <w:sz w:val="20"/>
                <w:szCs w:val="20"/>
              </w:rPr>
              <w:t xml:space="preserve">identify and document key emerging </w:t>
            </w:r>
            <w:r w:rsidR="00DE2F6D">
              <w:rPr>
                <w:bCs/>
                <w:iCs/>
                <w:snapToGrid w:val="0"/>
                <w:sz w:val="20"/>
                <w:szCs w:val="20"/>
              </w:rPr>
              <w:t xml:space="preserve">developments and </w:t>
            </w:r>
            <w:r>
              <w:rPr>
                <w:bCs/>
                <w:iCs/>
                <w:snapToGrid w:val="0"/>
                <w:sz w:val="20"/>
                <w:szCs w:val="20"/>
              </w:rPr>
              <w:t xml:space="preserve">issues that </w:t>
            </w:r>
            <w:r w:rsidR="00DE2F6D">
              <w:rPr>
                <w:bCs/>
                <w:iCs/>
                <w:snapToGrid w:val="0"/>
                <w:sz w:val="20"/>
                <w:szCs w:val="20"/>
              </w:rPr>
              <w:t xml:space="preserve">may </w:t>
            </w:r>
            <w:r>
              <w:rPr>
                <w:bCs/>
                <w:iCs/>
                <w:snapToGrid w:val="0"/>
                <w:sz w:val="20"/>
                <w:szCs w:val="20"/>
              </w:rPr>
              <w:t>challenge the existing international framework for VTS.</w:t>
            </w:r>
          </w:p>
          <w:p w14:paraId="3D90C9D7" w14:textId="146F6178" w:rsidR="00DE2F6D" w:rsidRPr="00DE2F6D" w:rsidRDefault="00DE2F6D" w:rsidP="00861C17">
            <w:pPr>
              <w:pStyle w:val="ListParagraph"/>
              <w:numPr>
                <w:ilvl w:val="0"/>
                <w:numId w:val="51"/>
              </w:numPr>
              <w:spacing w:before="60" w:after="60"/>
              <w:contextualSpacing w:val="0"/>
              <w:rPr>
                <w:bCs/>
                <w:iCs/>
                <w:snapToGrid w:val="0"/>
                <w:sz w:val="20"/>
                <w:szCs w:val="20"/>
              </w:rPr>
            </w:pPr>
            <w:r w:rsidRPr="00DE2F6D">
              <w:rPr>
                <w:bCs/>
                <w:iCs/>
                <w:snapToGrid w:val="0"/>
                <w:sz w:val="20"/>
                <w:szCs w:val="20"/>
              </w:rPr>
              <w:t xml:space="preserve">To identify and document </w:t>
            </w:r>
            <w:r>
              <w:rPr>
                <w:bCs/>
                <w:iCs/>
                <w:snapToGrid w:val="0"/>
                <w:sz w:val="20"/>
                <w:szCs w:val="20"/>
              </w:rPr>
              <w:t xml:space="preserve">possible mechanisms </w:t>
            </w:r>
            <w:r w:rsidR="00861C17">
              <w:rPr>
                <w:bCs/>
                <w:iCs/>
                <w:snapToGrid w:val="0"/>
                <w:sz w:val="20"/>
                <w:szCs w:val="20"/>
              </w:rPr>
              <w:t>to</w:t>
            </w:r>
            <w:r>
              <w:rPr>
                <w:bCs/>
                <w:iCs/>
                <w:snapToGrid w:val="0"/>
                <w:sz w:val="20"/>
                <w:szCs w:val="20"/>
              </w:rPr>
              <w:t xml:space="preserve"> address </w:t>
            </w:r>
            <w:r w:rsidRPr="00DE2F6D">
              <w:rPr>
                <w:bCs/>
                <w:iCs/>
                <w:snapToGrid w:val="0"/>
                <w:sz w:val="20"/>
                <w:szCs w:val="20"/>
              </w:rPr>
              <w:t xml:space="preserve">key emerging </w:t>
            </w:r>
            <w:r w:rsidR="00861C17" w:rsidRPr="00861C17">
              <w:rPr>
                <w:bCs/>
                <w:iCs/>
                <w:snapToGrid w:val="0"/>
                <w:sz w:val="20"/>
                <w:szCs w:val="20"/>
              </w:rPr>
              <w:t xml:space="preserve">developments and </w:t>
            </w:r>
            <w:r w:rsidR="00861C17">
              <w:rPr>
                <w:bCs/>
                <w:iCs/>
                <w:snapToGrid w:val="0"/>
                <w:sz w:val="20"/>
                <w:szCs w:val="20"/>
              </w:rPr>
              <w:t>issues.</w:t>
            </w:r>
          </w:p>
          <w:p w14:paraId="05CC36E8" w14:textId="77777777" w:rsidR="000E475C" w:rsidRPr="00931B4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0E475C" w:rsidRPr="00CB4CEA" w14:paraId="53F4447A" w14:textId="77777777" w:rsidTr="003C041B">
        <w:trPr>
          <w:cantSplit/>
          <w:trHeight w:val="402"/>
        </w:trPr>
        <w:tc>
          <w:tcPr>
            <w:tcW w:w="2376" w:type="dxa"/>
          </w:tcPr>
          <w:p w14:paraId="21C52AF8"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1981F44" w14:textId="0AD2D17D" w:rsidR="000E475C" w:rsidRPr="00696A73" w:rsidRDefault="00861C17" w:rsidP="00861C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w:t>
            </w:r>
            <w:r w:rsidRPr="00861C17">
              <w:rPr>
                <w:bCs/>
                <w:iCs/>
                <w:snapToGrid w:val="0"/>
                <w:sz w:val="20"/>
                <w:szCs w:val="20"/>
              </w:rPr>
              <w:t xml:space="preserve"> “living document” on “Future VTS”</w:t>
            </w:r>
            <w:r>
              <w:rPr>
                <w:bCs/>
                <w:iCs/>
                <w:snapToGrid w:val="0"/>
                <w:sz w:val="20"/>
                <w:szCs w:val="20"/>
              </w:rPr>
              <w:t xml:space="preserve"> that is review</w:t>
            </w:r>
            <w:r w:rsidR="00F03E7D">
              <w:rPr>
                <w:bCs/>
                <w:iCs/>
                <w:snapToGrid w:val="0"/>
                <w:sz w:val="20"/>
                <w:szCs w:val="20"/>
              </w:rPr>
              <w:t>e</w:t>
            </w:r>
            <w:r>
              <w:rPr>
                <w:bCs/>
                <w:iCs/>
                <w:snapToGrid w:val="0"/>
                <w:sz w:val="20"/>
                <w:szCs w:val="20"/>
              </w:rPr>
              <w:t>d/updated on a regular basis</w:t>
            </w:r>
            <w:r w:rsidRPr="00861C17">
              <w:rPr>
                <w:bCs/>
                <w:iCs/>
                <w:snapToGrid w:val="0"/>
                <w:sz w:val="20"/>
                <w:szCs w:val="20"/>
              </w:rPr>
              <w:t xml:space="preserve">. </w:t>
            </w:r>
            <w:r w:rsidR="000E475C" w:rsidRPr="00931B47">
              <w:rPr>
                <w:bCs/>
                <w:i/>
                <w:iCs/>
                <w:snapToGrid w:val="0"/>
                <w:sz w:val="16"/>
                <w:szCs w:val="16"/>
              </w:rPr>
              <w:t xml:space="preserve">(Describe </w:t>
            </w:r>
            <w:r w:rsidR="000E475C">
              <w:rPr>
                <w:bCs/>
                <w:i/>
                <w:iCs/>
                <w:snapToGrid w:val="0"/>
                <w:sz w:val="16"/>
                <w:szCs w:val="16"/>
              </w:rPr>
              <w:t>the expected outcome: e.g. Recommendation, Guideline or Other)</w:t>
            </w:r>
          </w:p>
        </w:tc>
      </w:tr>
      <w:tr w:rsidR="000E475C" w:rsidRPr="00CB4CEA" w14:paraId="52D4BE87" w14:textId="77777777" w:rsidTr="003C041B">
        <w:trPr>
          <w:cantSplit/>
          <w:trHeight w:val="402"/>
        </w:trPr>
        <w:tc>
          <w:tcPr>
            <w:tcW w:w="2376" w:type="dxa"/>
          </w:tcPr>
          <w:p w14:paraId="5CF3CED1"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DF4D139" w14:textId="06C969BA" w:rsidR="005E5685" w:rsidRDefault="005E5685"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provide a reference document to:</w:t>
            </w:r>
          </w:p>
          <w:p w14:paraId="106B847C" w14:textId="77777777" w:rsidR="005E5685" w:rsidRDefault="005E5685" w:rsidP="005E5685">
            <w:pPr>
              <w:pStyle w:val="ListParagraph"/>
              <w:widowControl w:val="0"/>
              <w:numPr>
                <w:ilvl w:val="0"/>
                <w:numId w:val="8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Assist with the p</w:t>
            </w:r>
            <w:r w:rsidRPr="005E5685">
              <w:rPr>
                <w:bCs/>
                <w:iCs/>
                <w:snapToGrid w:val="0"/>
                <w:sz w:val="20"/>
                <w:szCs w:val="20"/>
              </w:rPr>
              <w:t xml:space="preserve">lanning </w:t>
            </w:r>
            <w:r>
              <w:rPr>
                <w:bCs/>
                <w:iCs/>
                <w:snapToGrid w:val="0"/>
                <w:sz w:val="20"/>
                <w:szCs w:val="20"/>
              </w:rPr>
              <w:t xml:space="preserve">of </w:t>
            </w:r>
            <w:r w:rsidRPr="005E5685">
              <w:rPr>
                <w:bCs/>
                <w:iCs/>
                <w:snapToGrid w:val="0"/>
                <w:sz w:val="20"/>
                <w:szCs w:val="20"/>
              </w:rPr>
              <w:t>future work programme tasks</w:t>
            </w:r>
          </w:p>
          <w:p w14:paraId="1019FA17" w14:textId="77777777" w:rsidR="005E5685" w:rsidRDefault="005E5685" w:rsidP="005E5685">
            <w:pPr>
              <w:pStyle w:val="ListParagraph"/>
              <w:widowControl w:val="0"/>
              <w:numPr>
                <w:ilvl w:val="0"/>
                <w:numId w:val="8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Ensure the Committee remains cognisant of emerging trends and technologies that will impact on VTS;</w:t>
            </w:r>
            <w:r w:rsidRPr="005E5685">
              <w:rPr>
                <w:bCs/>
                <w:iCs/>
                <w:snapToGrid w:val="0"/>
                <w:sz w:val="20"/>
                <w:szCs w:val="20"/>
              </w:rPr>
              <w:t xml:space="preserve"> and</w:t>
            </w:r>
          </w:p>
          <w:p w14:paraId="1052013E" w14:textId="29E3CAAC" w:rsidR="000E475C" w:rsidRPr="005E5685" w:rsidRDefault="005E5685" w:rsidP="005E5685">
            <w:pPr>
              <w:pStyle w:val="ListParagraph"/>
              <w:widowControl w:val="0"/>
              <w:numPr>
                <w:ilvl w:val="0"/>
                <w:numId w:val="8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Facilitate communicating the future direction of VTS to stakeholders</w:t>
            </w:r>
            <w:r w:rsidRPr="005E5685">
              <w:rPr>
                <w:bCs/>
                <w:iCs/>
                <w:snapToGrid w:val="0"/>
                <w:sz w:val="20"/>
                <w:szCs w:val="20"/>
              </w:rPr>
              <w:t xml:space="preserve"> </w:t>
            </w:r>
          </w:p>
          <w:p w14:paraId="35066EC8"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0E475C" w:rsidRPr="00696A73" w14:paraId="11B4F81C" w14:textId="77777777" w:rsidTr="003C041B">
        <w:trPr>
          <w:cantSplit/>
          <w:trHeight w:val="854"/>
        </w:trPr>
        <w:tc>
          <w:tcPr>
            <w:tcW w:w="2376" w:type="dxa"/>
          </w:tcPr>
          <w:p w14:paraId="469E3302"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E17B822" w14:textId="77777777" w:rsidR="000E475C" w:rsidRPr="00B47562"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B45AA0A" w14:textId="77777777" w:rsidR="00B47A0E" w:rsidRDefault="000E475C" w:rsidP="003C041B">
            <w:pPr>
              <w:pStyle w:val="BodyText3"/>
              <w:spacing w:before="120"/>
              <w:ind w:left="0"/>
              <w:jc w:val="both"/>
              <w:rPr>
                <w:i w:val="0"/>
                <w:sz w:val="20"/>
              </w:rPr>
            </w:pPr>
            <w:r w:rsidRPr="00A11A2E">
              <w:rPr>
                <w:b/>
                <w:i w:val="0"/>
                <w:sz w:val="20"/>
              </w:rPr>
              <w:t>Goal</w:t>
            </w:r>
            <w:r w:rsidRPr="00A11A2E">
              <w:rPr>
                <w:i w:val="0"/>
                <w:sz w:val="20"/>
              </w:rPr>
              <w:t xml:space="preserve"> </w:t>
            </w:r>
          </w:p>
          <w:p w14:paraId="2EFFB31D" w14:textId="1C387851" w:rsidR="000E475C" w:rsidRDefault="00B47A0E" w:rsidP="003C041B">
            <w:pPr>
              <w:pStyle w:val="BodyText3"/>
              <w:spacing w:before="120"/>
              <w:ind w:left="0"/>
              <w:jc w:val="both"/>
              <w:rPr>
                <w:i w:val="0"/>
                <w:sz w:val="20"/>
              </w:rPr>
            </w:pPr>
            <w:r w:rsidRPr="00B47A0E">
              <w:rPr>
                <w:i w:val="0"/>
                <w:sz w:val="20"/>
              </w:rPr>
              <w:t>G1 – Marine Aids to Navigation are developed and harmonised through international cooperation and the provision of standards.</w:t>
            </w:r>
            <w:r w:rsidR="000E475C" w:rsidRPr="00A11A2E">
              <w:rPr>
                <w:i w:val="0"/>
                <w:sz w:val="20"/>
              </w:rPr>
              <w:t xml:space="preserve"> </w:t>
            </w:r>
          </w:p>
          <w:p w14:paraId="16EECE9B" w14:textId="77777777" w:rsidR="00B47A0E" w:rsidRDefault="000E475C" w:rsidP="003C041B">
            <w:pPr>
              <w:pStyle w:val="BodyText3"/>
              <w:spacing w:before="120"/>
              <w:ind w:left="0"/>
              <w:jc w:val="both"/>
              <w:rPr>
                <w:b/>
                <w:i w:val="0"/>
                <w:sz w:val="20"/>
              </w:rPr>
            </w:pPr>
            <w:r w:rsidRPr="00A11A2E">
              <w:rPr>
                <w:b/>
                <w:i w:val="0"/>
                <w:sz w:val="20"/>
              </w:rPr>
              <w:t>Strategy</w:t>
            </w:r>
          </w:p>
          <w:p w14:paraId="37C81406" w14:textId="7162A054" w:rsidR="000E475C" w:rsidRPr="00696A73" w:rsidRDefault="00B47A0E"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S2 - Position IALA as the source of standards, knowledge, and expertise that will enable States to provide Marine Aids to Navigation, in accordance with relevant international obligations and recommendations.</w:t>
            </w:r>
          </w:p>
        </w:tc>
      </w:tr>
      <w:tr w:rsidR="000E475C" w:rsidRPr="00CB4CEA" w14:paraId="5E16F63E" w14:textId="77777777" w:rsidTr="003C041B">
        <w:trPr>
          <w:cantSplit/>
          <w:trHeight w:val="615"/>
        </w:trPr>
        <w:tc>
          <w:tcPr>
            <w:tcW w:w="2376" w:type="dxa"/>
          </w:tcPr>
          <w:p w14:paraId="669EFA0D"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BEBA12E"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6F4D62F" w14:textId="77777777" w:rsidR="000E475C" w:rsidRPr="0048090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8C08E12"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0E475C" w:rsidRPr="00696A73" w14:paraId="21AB18BF" w14:textId="77777777" w:rsidTr="003C041B">
        <w:trPr>
          <w:cantSplit/>
          <w:trHeight w:val="1399"/>
        </w:trPr>
        <w:tc>
          <w:tcPr>
            <w:tcW w:w="2376" w:type="dxa"/>
          </w:tcPr>
          <w:p w14:paraId="31F1A116"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DBD8670" w14:textId="77777777" w:rsidR="000E475C" w:rsidRPr="005B50FB" w:rsidRDefault="000E475C" w:rsidP="003C041B">
            <w:pPr>
              <w:pStyle w:val="BodyText3"/>
              <w:spacing w:before="120"/>
              <w:ind w:left="100"/>
              <w:jc w:val="both"/>
              <w:rPr>
                <w:i w:val="0"/>
                <w:sz w:val="20"/>
              </w:rPr>
            </w:pPr>
            <w:r w:rsidRPr="005B50FB">
              <w:rPr>
                <w:i w:val="0"/>
                <w:sz w:val="20"/>
              </w:rPr>
              <w:t>Key milestones for completing the task include:</w:t>
            </w:r>
          </w:p>
          <w:p w14:paraId="0ADB2812" w14:textId="5B171C52" w:rsidR="000E475C" w:rsidRPr="00764913" w:rsidRDefault="005E5685" w:rsidP="003C041B">
            <w:pPr>
              <w:pStyle w:val="BodyText3"/>
              <w:widowControl w:val="0"/>
              <w:numPr>
                <w:ilvl w:val="0"/>
                <w:numId w:val="42"/>
              </w:numPr>
              <w:spacing w:before="120"/>
              <w:jc w:val="both"/>
              <w:rPr>
                <w:bCs w:val="0"/>
                <w:iCs w:val="0"/>
                <w:snapToGrid w:val="0"/>
                <w:sz w:val="20"/>
                <w:szCs w:val="20"/>
                <w:highlight w:val="yellow"/>
              </w:rPr>
            </w:pPr>
            <w:r>
              <w:rPr>
                <w:i w:val="0"/>
                <w:sz w:val="20"/>
                <w:highlight w:val="yellow"/>
              </w:rPr>
              <w:t>&lt;to be completed at VTS45&gt;</w:t>
            </w:r>
          </w:p>
          <w:p w14:paraId="149CE28E" w14:textId="77777777" w:rsidR="000E475C" w:rsidRDefault="000E475C" w:rsidP="003C041B">
            <w:pPr>
              <w:pStyle w:val="BodyText3"/>
              <w:widowControl w:val="0"/>
              <w:spacing w:before="120"/>
              <w:ind w:left="100"/>
              <w:jc w:val="both"/>
              <w:rPr>
                <w:sz w:val="20"/>
              </w:rPr>
            </w:pPr>
          </w:p>
          <w:p w14:paraId="61AC14E9" w14:textId="77777777" w:rsidR="000E475C" w:rsidRPr="00405C23" w:rsidRDefault="000E475C" w:rsidP="003C041B">
            <w:pPr>
              <w:pStyle w:val="BodyText3"/>
              <w:widowControl w:val="0"/>
              <w:spacing w:before="120"/>
              <w:ind w:left="100"/>
              <w:jc w:val="both"/>
              <w:rPr>
                <w:bCs w:val="0"/>
                <w:iCs w:val="0"/>
                <w:snapToGrid w:val="0"/>
                <w:sz w:val="20"/>
                <w:szCs w:val="20"/>
              </w:rPr>
            </w:pPr>
            <w:r>
              <w:rPr>
                <w:sz w:val="20"/>
              </w:rPr>
              <w:t>Result of the questionnaire to be presented at VTS Symposium (August 2016)</w:t>
            </w:r>
          </w:p>
        </w:tc>
      </w:tr>
      <w:tr w:rsidR="000E475C" w:rsidRPr="00696A73" w14:paraId="796E7DF2" w14:textId="77777777" w:rsidTr="003C041B">
        <w:trPr>
          <w:cantSplit/>
          <w:trHeight w:val="659"/>
        </w:trPr>
        <w:tc>
          <w:tcPr>
            <w:tcW w:w="2376" w:type="dxa"/>
          </w:tcPr>
          <w:p w14:paraId="3BE112A8"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4958482" w14:textId="77777777" w:rsidR="000E475C" w:rsidRDefault="000E475C" w:rsidP="003C041B">
            <w:pPr>
              <w:pStyle w:val="BodyText3"/>
              <w:spacing w:before="120"/>
              <w:ind w:left="0"/>
              <w:jc w:val="both"/>
              <w:rPr>
                <w:sz w:val="20"/>
                <w:lang w:val="en-CA"/>
              </w:rPr>
            </w:pPr>
            <w:r>
              <w:rPr>
                <w:sz w:val="20"/>
                <w:lang w:val="en-CA"/>
              </w:rPr>
              <w:t>Session number:</w:t>
            </w:r>
          </w:p>
          <w:p w14:paraId="37094206" w14:textId="77777777" w:rsidR="000E475C" w:rsidRDefault="000E475C" w:rsidP="003C041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83488" behindDoc="0" locked="0" layoutInCell="1" allowOverlap="1" wp14:anchorId="76177903" wp14:editId="05E87030">
                      <wp:simplePos x="0" y="0"/>
                      <wp:positionH relativeFrom="column">
                        <wp:posOffset>645160</wp:posOffset>
                      </wp:positionH>
                      <wp:positionV relativeFrom="paragraph">
                        <wp:posOffset>168910</wp:posOffset>
                      </wp:positionV>
                      <wp:extent cx="274320" cy="274320"/>
                      <wp:effectExtent l="8890" t="10160" r="12065"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385A9D" w14:textId="77777777" w:rsidR="001C5478" w:rsidRPr="005F1945" w:rsidRDefault="001C5478" w:rsidP="000E475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77903" id="Rectangle 8" o:spid="_x0000_s1129" style="position:absolute;left:0;text-align:left;margin-left:50.8pt;margin-top:13.3pt;width:21.6pt;height:21.6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8vv5dScCAABPBAAADgAAAAAAAAAAAAAAAAAuAgAAZHJzL2Uyb0Rv&#10;Yy54bWxQSwECLQAUAAYACAAAACEAL0aMNd0AAAAJAQAADwAAAAAAAAAAAAAAAACBBAAAZHJzL2Rv&#10;d25yZXYueG1sUEsFBgAAAAAEAAQA8wAAAIsFAAAAAA==&#10;">
                      <v:textbox>
                        <w:txbxContent>
                          <w:p w14:paraId="60385A9D" w14:textId="77777777" w:rsidR="001C5478" w:rsidRPr="005F1945" w:rsidRDefault="001C5478" w:rsidP="000E475C">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582464" behindDoc="0" locked="0" layoutInCell="1" allowOverlap="1" wp14:anchorId="40A4E471" wp14:editId="41249EF4">
                      <wp:simplePos x="0" y="0"/>
                      <wp:positionH relativeFrom="column">
                        <wp:posOffset>1219200</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CF920CF" w14:textId="77777777" w:rsidR="001C5478" w:rsidRDefault="001C5478" w:rsidP="000E4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4E471" id="Rectangle 9" o:spid="_x0000_s1130" style="position:absolute;left:0;text-align:left;margin-left:96pt;margin-top:13.3pt;width:21.6pt;height:21.6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EePGGknAgAATwQAAA4AAAAAAAAAAAAAAAAALgIAAGRycy9lMm9E&#10;b2MueG1sUEsBAi0AFAAGAAgAAAAhAM/TOGneAAAACQEAAA8AAAAAAAAAAAAAAAAAgQQAAGRycy9k&#10;b3ducmV2LnhtbFBLBQYAAAAABAAEAPMAAACMBQAAAAA=&#10;">
                      <v:textbox>
                        <w:txbxContent>
                          <w:p w14:paraId="6CF920CF" w14:textId="77777777" w:rsidR="001C5478" w:rsidRDefault="001C5478" w:rsidP="000E475C">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81440" behindDoc="0" locked="0" layoutInCell="1" allowOverlap="1" wp14:anchorId="7C7591BC" wp14:editId="34F2D55A">
                      <wp:simplePos x="0" y="0"/>
                      <wp:positionH relativeFrom="column">
                        <wp:posOffset>1793240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6C94FE" w14:textId="77777777" w:rsidR="001C5478" w:rsidRDefault="001C5478" w:rsidP="000E4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591BC" id="Rectangle 10" o:spid="_x0000_s1131" style="position:absolute;left:0;text-align:left;margin-left:141.2pt;margin-top:13.3pt;width:21.6pt;height:21.6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6Iv4ESYCAABRBAAADgAAAAAAAAAAAAAAAAAuAgAAZHJzL2Uyb0Rv&#10;Yy54bWxQSwECLQAUAAYACAAAACEAEuX8O94AAAAJAQAADwAAAAAAAAAAAAAAAACABAAAZHJzL2Rv&#10;d25yZXYueG1sUEsFBgAAAAAEAAQA8wAAAIsFAAAAAA==&#10;">
                      <v:textbox>
                        <w:txbxContent>
                          <w:p w14:paraId="2C6C94FE" w14:textId="77777777" w:rsidR="001C5478" w:rsidRDefault="001C5478" w:rsidP="000E475C">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80416" behindDoc="0" locked="0" layoutInCell="1" allowOverlap="1" wp14:anchorId="49718FD1" wp14:editId="62EFA7F3">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9CAE69" w14:textId="238D4679" w:rsidR="001C5478" w:rsidRDefault="001C5478" w:rsidP="000E475C">
                                  <w:pPr>
                                    <w:jc w:val="center"/>
                                  </w:pPr>
                                  <w:del w:id="490" w:author="Eckhoff,Dirk" w:date="2020-10-16T16:22:00Z">
                                    <w:r w:rsidDel="007B24B8">
                                      <w:delText>X</w:delText>
                                    </w:r>
                                  </w:del>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18FD1" id="Rectangle 11" o:spid="_x0000_s1132" style="position:absolute;left:0;text-align:left;margin-left:188.95pt;margin-top:13.3pt;width:21.6pt;height:21.6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fb5KrJwIAAFEEAAAOAAAAAAAAAAAAAAAAAC4CAABkcnMvZTJv&#10;RG9jLnhtbFBLAQItABQABgAIAAAAIQAbfuOX3wAAAAkBAAAPAAAAAAAAAAAAAAAAAIEEAABkcnMv&#10;ZG93bnJldi54bWxQSwUGAAAAAAQABADzAAAAjQUAAAAA&#10;">
                      <v:textbox>
                        <w:txbxContent>
                          <w:p w14:paraId="5C9CAE69" w14:textId="238D4679" w:rsidR="001C5478" w:rsidRDefault="001C5478" w:rsidP="000E475C">
                            <w:pPr>
                              <w:jc w:val="center"/>
                            </w:pPr>
                            <w:del w:id="491" w:author="Eckhoff,Dirk" w:date="2020-10-16T16:22:00Z">
                              <w:r w:rsidDel="007B24B8">
                                <w:delText>X</w:delText>
                              </w:r>
                            </w:del>
                            <w:r>
                              <w:tab/>
                            </w:r>
                          </w:p>
                        </w:txbxContent>
                      </v:textbox>
                    </v:rect>
                  </w:pict>
                </mc:Fallback>
              </mc:AlternateContent>
            </w:r>
            <w:r w:rsidRPr="00341A16">
              <w:rPr>
                <w:noProof/>
                <w:sz w:val="20"/>
                <w:lang w:eastAsia="en-GB"/>
              </w:rPr>
              <mc:AlternateContent>
                <mc:Choice Requires="wps">
                  <w:drawing>
                    <wp:anchor distT="0" distB="0" distL="114300" distR="114300" simplePos="0" relativeHeight="251579392" behindDoc="0" locked="0" layoutInCell="1" allowOverlap="1" wp14:anchorId="385D0D82" wp14:editId="1F0AEF58">
                      <wp:simplePos x="0" y="0"/>
                      <wp:positionH relativeFrom="column">
                        <wp:posOffset>3072130</wp:posOffset>
                      </wp:positionH>
                      <wp:positionV relativeFrom="paragraph">
                        <wp:posOffset>168910</wp:posOffset>
                      </wp:positionV>
                      <wp:extent cx="274320" cy="274320"/>
                      <wp:effectExtent l="0" t="0" r="11430"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035C4D" w14:textId="30C658EA" w:rsidR="001C5478" w:rsidRPr="00AC3091" w:rsidRDefault="001C5478" w:rsidP="00B045C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D0D82" id="Rectangle 12" o:spid="_x0000_s1133" style="position:absolute;left:0;text-align:left;margin-left:241.9pt;margin-top:13.3pt;width:21.6pt;height:21.6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Fcmu7JwIAAFEEAAAOAAAAAAAAAAAAAAAAAC4CAABkcnMvZTJv&#10;RG9jLnhtbFBLAQItABQABgAIAAAAIQBVOe0g3wAAAAkBAAAPAAAAAAAAAAAAAAAAAIEEAABkcnMv&#10;ZG93bnJldi54bWxQSwUGAAAAAAQABADzAAAAjQUAAAAA&#10;">
                      <v:textbox>
                        <w:txbxContent>
                          <w:p w14:paraId="02035C4D" w14:textId="30C658EA" w:rsidR="001C5478" w:rsidRPr="00AC3091" w:rsidRDefault="001C5478" w:rsidP="00B045CD">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78368" behindDoc="0" locked="0" layoutInCell="1" allowOverlap="1" wp14:anchorId="67DB21F1" wp14:editId="018CC330">
                      <wp:simplePos x="0" y="0"/>
                      <wp:positionH relativeFrom="column">
                        <wp:posOffset>3834765</wp:posOffset>
                      </wp:positionH>
                      <wp:positionV relativeFrom="paragraph">
                        <wp:posOffset>168910</wp:posOffset>
                      </wp:positionV>
                      <wp:extent cx="274320" cy="274320"/>
                      <wp:effectExtent l="0" t="0" r="11430" b="1143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0B5E54" w14:textId="444DC3FA" w:rsidR="001C5478" w:rsidRPr="00AC3091" w:rsidRDefault="001C5478" w:rsidP="00B045C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B21F1" id="Rectangle 14" o:spid="_x0000_s1134" style="position:absolute;left:0;text-align:left;margin-left:301.95pt;margin-top:13.3pt;width:21.6pt;height:21.6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V1w1eSgCAABRBAAADgAAAAAAAAAAAAAAAAAuAgAAZHJzL2Uy&#10;b0RvYy54bWxQSwECLQAUAAYACAAAACEAJynVK98AAAAJAQAADwAAAAAAAAAAAAAAAACCBAAAZHJz&#10;L2Rvd25yZXYueG1sUEsFBgAAAAAEAAQA8wAAAI4FAAAAAA==&#10;">
                      <v:textbox>
                        <w:txbxContent>
                          <w:p w14:paraId="530B5E54" w14:textId="444DC3FA" w:rsidR="001C5478" w:rsidRPr="00AC3091" w:rsidRDefault="001C5478" w:rsidP="00B045CD">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84512" behindDoc="0" locked="0" layoutInCell="1" allowOverlap="1" wp14:anchorId="35FBA3D5" wp14:editId="1028AF1B">
                      <wp:simplePos x="0" y="0"/>
                      <wp:positionH relativeFrom="column">
                        <wp:posOffset>31750</wp:posOffset>
                      </wp:positionH>
                      <wp:positionV relativeFrom="paragraph">
                        <wp:posOffset>168910</wp:posOffset>
                      </wp:positionV>
                      <wp:extent cx="274320" cy="274320"/>
                      <wp:effectExtent l="5080" t="10160" r="6350" b="107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DBDFB2" w14:textId="77777777" w:rsidR="001C5478" w:rsidRPr="005F1945" w:rsidRDefault="001C5478" w:rsidP="000E475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BA3D5" id="Rectangle 15" o:spid="_x0000_s1135" style="position:absolute;left:0;text-align:left;margin-left:2.5pt;margin-top:13.3pt;width:21.6pt;height:21.6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oSPEwSgCAABRBAAADgAAAAAAAAAAAAAAAAAuAgAAZHJzL2Uyb0Rv&#10;Yy54bWxQSwECLQAUAAYACAAAACEAU7YEbdwAAAAGAQAADwAAAAAAAAAAAAAAAACCBAAAZHJzL2Rv&#10;d25yZXYueG1sUEsFBgAAAAAEAAQA8wAAAIsFAAAAAA==&#10;">
                      <v:textbox>
                        <w:txbxContent>
                          <w:p w14:paraId="01DBDFB2" w14:textId="77777777" w:rsidR="001C5478" w:rsidRPr="005F1945" w:rsidRDefault="001C5478" w:rsidP="000E475C">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936AF00"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1E49680" w14:textId="77777777" w:rsidR="000E475C" w:rsidRPr="005010D1"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0E475C" w:rsidRPr="00696A73" w14:paraId="502B9754" w14:textId="77777777" w:rsidTr="003C041B">
        <w:trPr>
          <w:cantSplit/>
          <w:trHeight w:val="342"/>
        </w:trPr>
        <w:tc>
          <w:tcPr>
            <w:tcW w:w="2376" w:type="dxa"/>
            <w:shd w:val="clear" w:color="auto" w:fill="DDD9C3" w:themeFill="background2" w:themeFillShade="E6"/>
          </w:tcPr>
          <w:p w14:paraId="1EE297C4" w14:textId="77777777" w:rsidR="000E475C"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5E4EE93"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AA17C54" w14:textId="77777777" w:rsidR="000E475C" w:rsidRPr="00832F0D" w:rsidRDefault="000E475C" w:rsidP="00D70AA3">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VTS43</w:t>
            </w:r>
          </w:p>
        </w:tc>
      </w:tr>
      <w:tr w:rsidR="000E475C" w:rsidRPr="00696A73" w14:paraId="7598FF91" w14:textId="77777777" w:rsidTr="003C041B">
        <w:trPr>
          <w:cantSplit/>
          <w:trHeight w:val="342"/>
        </w:trPr>
        <w:tc>
          <w:tcPr>
            <w:tcW w:w="2376" w:type="dxa"/>
            <w:vMerge w:val="restart"/>
            <w:shd w:val="clear" w:color="auto" w:fill="auto"/>
          </w:tcPr>
          <w:p w14:paraId="3359522D"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4B247F7"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67F8A60"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5EC4ED5"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0E475C" w:rsidRPr="00696A73" w14:paraId="0C0D2794" w14:textId="77777777" w:rsidTr="003C041B">
        <w:trPr>
          <w:cantSplit/>
          <w:trHeight w:val="489"/>
        </w:trPr>
        <w:tc>
          <w:tcPr>
            <w:tcW w:w="2376" w:type="dxa"/>
            <w:vMerge/>
            <w:shd w:val="clear" w:color="auto" w:fill="auto"/>
          </w:tcPr>
          <w:p w14:paraId="099154BE"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76CA244"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D99C8BF"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FB70A25" w14:textId="4C4C2971"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0E475C" w:rsidRPr="00696A73" w14:paraId="35DF3756" w14:textId="77777777" w:rsidTr="003C041B">
        <w:trPr>
          <w:cantSplit/>
          <w:trHeight w:val="489"/>
        </w:trPr>
        <w:tc>
          <w:tcPr>
            <w:tcW w:w="2376" w:type="dxa"/>
            <w:shd w:val="clear" w:color="auto" w:fill="auto"/>
          </w:tcPr>
          <w:p w14:paraId="6FB40F16"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9B3B347" w14:textId="77777777" w:rsidR="000E475C" w:rsidRPr="001C6236"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DF1A766"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AAFD085"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0E475C" w:rsidRPr="00696A73" w14:paraId="79F2E3BB" w14:textId="77777777" w:rsidTr="003C041B">
        <w:trPr>
          <w:cantSplit/>
          <w:trHeight w:val="489"/>
        </w:trPr>
        <w:tc>
          <w:tcPr>
            <w:tcW w:w="2376" w:type="dxa"/>
            <w:shd w:val="clear" w:color="auto" w:fill="auto"/>
          </w:tcPr>
          <w:p w14:paraId="4F5AC0D9"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7A5202B" w14:textId="77777777" w:rsidR="000E475C" w:rsidRPr="001C6236"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4CFFB92" w14:textId="20DEB9E1" w:rsidR="000E475C" w:rsidRDefault="00B748CB"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492" w:author="Eckhoff,Dirk" w:date="2020-10-16T17:02:00Z">
              <w:r w:rsidRPr="00C47D9C">
                <w:rPr>
                  <w:rFonts w:asciiTheme="minorHAnsi" w:hAnsiTheme="minorHAnsi" w:cstheme="minorHAnsi"/>
                  <w:color w:val="000000"/>
                  <w:sz w:val="20"/>
                  <w:szCs w:val="20"/>
                  <w:lang w:val="en-US" w:eastAsia="nl-NL"/>
                </w:rPr>
                <w:t>Start session postponed due to VTS48 cancellation</w:t>
              </w:r>
            </w:ins>
          </w:p>
        </w:tc>
      </w:tr>
    </w:tbl>
    <w:p w14:paraId="2627CEE1" w14:textId="77777777" w:rsidR="000E475C" w:rsidRPr="00DD096E" w:rsidRDefault="000E475C" w:rsidP="00DD096E">
      <w:pPr>
        <w:rPr>
          <w:rFonts w:eastAsiaTheme="minorEastAsia"/>
        </w:rPr>
      </w:pPr>
    </w:p>
    <w:p w14:paraId="78851ABD" w14:textId="77777777" w:rsidR="00E9256E" w:rsidRPr="00DD096E" w:rsidRDefault="00E9256E" w:rsidP="00DD096E">
      <w:pPr>
        <w:rPr>
          <w:rFonts w:eastAsiaTheme="minorEastAsia"/>
        </w:rPr>
      </w:pPr>
      <w:bookmarkStart w:id="493" w:name="_Toc521492554"/>
      <w:r>
        <w:rPr>
          <w:rStyle w:val="Heading1Char"/>
          <w:rFonts w:eastAsiaTheme="minorEastAsia"/>
        </w:rPr>
        <w:br w:type="page"/>
      </w:r>
    </w:p>
    <w:p w14:paraId="128D7BAF" w14:textId="23CE2ED2" w:rsidR="00D641D3" w:rsidRPr="00FF3A3F" w:rsidRDefault="00D641D3" w:rsidP="00D641D3">
      <w:pPr>
        <w:pStyle w:val="Heading1"/>
        <w:rPr>
          <w:rFonts w:eastAsiaTheme="minorEastAsia"/>
        </w:rPr>
      </w:pPr>
      <w:bookmarkStart w:id="494" w:name="_Toc32307792"/>
      <w:bookmarkStart w:id="495" w:name="_Toc523219688"/>
      <w:r w:rsidRPr="00FF3A3F">
        <w:rPr>
          <w:rFonts w:eastAsiaTheme="minorEastAsia"/>
        </w:rPr>
        <w:lastRenderedPageBreak/>
        <w:t>TASK 2.1.1</w:t>
      </w:r>
      <w:r w:rsidRPr="00FF3A3F">
        <w:rPr>
          <w:rFonts w:eastAsiaTheme="minorEastAsia"/>
        </w:rPr>
        <w:tab/>
      </w:r>
      <w:r>
        <w:rPr>
          <w:rFonts w:eastAsiaTheme="minorEastAsia"/>
        </w:rPr>
        <w:t>Develop Guideline on the Portrayal of VTS Information and D</w:t>
      </w:r>
      <w:r w:rsidRPr="00FF3A3F">
        <w:rPr>
          <w:rFonts w:eastAsiaTheme="minorEastAsia"/>
        </w:rPr>
        <w:t>ata (both operational and technical aspects) (with WG1</w:t>
      </w:r>
      <w:r>
        <w:rPr>
          <w:rFonts w:eastAsiaTheme="minorEastAsia"/>
        </w:rPr>
        <w:t>)</w:t>
      </w:r>
      <w:bookmarkEnd w:id="49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2E432E66" w14:textId="77777777" w:rsidTr="00D641D3">
        <w:trPr>
          <w:cantSplit/>
          <w:trHeight w:val="428"/>
        </w:trPr>
        <w:tc>
          <w:tcPr>
            <w:tcW w:w="2376" w:type="dxa"/>
            <w:shd w:val="clear" w:color="auto" w:fill="auto"/>
          </w:tcPr>
          <w:p w14:paraId="58CE9FF2"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9DAE9A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1D7902C" w14:textId="77777777" w:rsidTr="00D641D3">
        <w:trPr>
          <w:cantSplit/>
          <w:trHeight w:val="491"/>
        </w:trPr>
        <w:tc>
          <w:tcPr>
            <w:tcW w:w="2376" w:type="dxa"/>
            <w:shd w:val="clear" w:color="auto" w:fill="auto"/>
          </w:tcPr>
          <w:p w14:paraId="6257BA6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A96AF7F"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VTS Technology</w:t>
            </w:r>
          </w:p>
        </w:tc>
      </w:tr>
      <w:tr w:rsidR="00D641D3" w:rsidRPr="00CB4CEA" w14:paraId="62098E16" w14:textId="77777777" w:rsidTr="00D641D3">
        <w:trPr>
          <w:cantSplit/>
          <w:trHeight w:val="712"/>
        </w:trPr>
        <w:tc>
          <w:tcPr>
            <w:tcW w:w="2376" w:type="dxa"/>
            <w:shd w:val="clear" w:color="auto" w:fill="auto"/>
          </w:tcPr>
          <w:p w14:paraId="25C2DD8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FBA1D79" w14:textId="57D8A7EE" w:rsidR="00D641D3" w:rsidRPr="00BF71F7"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z w:val="20"/>
              </w:rPr>
              <w:t>Develop Guideline on the Portrayal of VTS Information and Data (both operational and technical aspects) (with WG1)</w:t>
            </w:r>
          </w:p>
        </w:tc>
      </w:tr>
      <w:tr w:rsidR="00D641D3" w:rsidRPr="00CB4CEA" w14:paraId="4D370CBA" w14:textId="77777777" w:rsidTr="00D641D3">
        <w:trPr>
          <w:cantSplit/>
          <w:trHeight w:val="466"/>
        </w:trPr>
        <w:tc>
          <w:tcPr>
            <w:tcW w:w="2376" w:type="dxa"/>
          </w:tcPr>
          <w:p w14:paraId="239CC7B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4CF8B9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Produce guidance to how to implement the recom</w:t>
            </w:r>
            <w:r>
              <w:rPr>
                <w:bCs/>
                <w:iCs/>
                <w:snapToGrid w:val="0"/>
                <w:sz w:val="20"/>
                <w:szCs w:val="20"/>
              </w:rPr>
              <w:t>m</w:t>
            </w:r>
            <w:r w:rsidRPr="00A656E5">
              <w:rPr>
                <w:bCs/>
                <w:iCs/>
                <w:snapToGrid w:val="0"/>
                <w:sz w:val="20"/>
                <w:szCs w:val="20"/>
              </w:rPr>
              <w:t xml:space="preserve">endation    </w:t>
            </w:r>
          </w:p>
          <w:p w14:paraId="52F585B1" w14:textId="77FE2840" w:rsidR="007B7391"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i/>
              </w:rPr>
            </w:pPr>
            <w:r>
              <w:rPr>
                <w:rFonts w:ascii="Calibri" w:hAnsi="Calibri" w:cs="Arial"/>
              </w:rPr>
              <w:t>Quote from VTS46 Report</w:t>
            </w:r>
            <w:r w:rsidR="006026B0">
              <w:rPr>
                <w:rFonts w:ascii="Calibri" w:hAnsi="Calibri" w:cs="Arial"/>
              </w:rPr>
              <w:t xml:space="preserve"> paragraph 10.1</w:t>
            </w:r>
            <w:r>
              <w:rPr>
                <w:rFonts w:ascii="Calibri" w:hAnsi="Calibri" w:cs="Arial"/>
              </w:rPr>
              <w:t xml:space="preserve"> : </w:t>
            </w:r>
            <w:r w:rsidRPr="004F0E7F">
              <w:rPr>
                <w:rFonts w:ascii="Calibri" w:hAnsi="Calibri" w:cs="Arial"/>
                <w:i/>
              </w:rPr>
              <w:t>“Progress made in VTS45 was put on hold, due to the emergence of an existing guideline G1105</w:t>
            </w:r>
            <w:r w:rsidR="006026B0" w:rsidRPr="007B7391">
              <w:rPr>
                <w:rFonts w:ascii="Calibri" w:hAnsi="Calibri" w:cs="Arial"/>
                <w:i/>
              </w:rPr>
              <w:t xml:space="preserve"> </w:t>
            </w:r>
            <w:r w:rsidRPr="004F0E7F">
              <w:rPr>
                <w:rFonts w:ascii="Calibri" w:hAnsi="Calibri" w:cs="Arial"/>
                <w:i/>
              </w:rPr>
              <w:t>(Shoreside portrayal ensuring harmonisation with ENAV related information) which already covers much of the requirements of task 2.1.1. Therefore, in order to prevent any duplication of work, a gap analysis was undertaken. The findings will be incorporated into G1105 and G1111 as appropriate during VTS47.”</w:t>
            </w:r>
          </w:p>
          <w:p w14:paraId="3016AE25" w14:textId="001506DE" w:rsidR="00E810EF" w:rsidRPr="004F0E7F" w:rsidRDefault="00E810E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rPr>
            </w:pPr>
            <w:r w:rsidRPr="004F0E7F">
              <w:rPr>
                <w:rFonts w:ascii="Calibri" w:hAnsi="Calibri" w:cs="Arial"/>
              </w:rPr>
              <w:t xml:space="preserve">Comment DE: </w:t>
            </w:r>
            <w:r w:rsidR="006026B0">
              <w:rPr>
                <w:rFonts w:ascii="Calibri" w:hAnsi="Calibri" w:cs="Arial"/>
              </w:rPr>
              <w:t xml:space="preserve"> WG 2  please </w:t>
            </w:r>
            <w:r w:rsidRPr="004F0E7F">
              <w:rPr>
                <w:rFonts w:ascii="Calibri" w:hAnsi="Calibri" w:cs="Arial"/>
              </w:rPr>
              <w:t>describe task accordi</w:t>
            </w:r>
            <w:r w:rsidR="006026B0" w:rsidRPr="004F0E7F">
              <w:rPr>
                <w:rFonts w:ascii="Calibri" w:hAnsi="Calibri" w:cs="Arial"/>
              </w:rPr>
              <w:t xml:space="preserve">ng to quote and propose </w:t>
            </w:r>
            <w:r w:rsidR="006026B0" w:rsidRPr="00B45EE9">
              <w:rPr>
                <w:rFonts w:ascii="Calibri" w:hAnsi="Calibri" w:cs="Arial"/>
              </w:rPr>
              <w:t xml:space="preserve">renaming </w:t>
            </w:r>
            <w:r w:rsidR="006026B0">
              <w:rPr>
                <w:rFonts w:ascii="Calibri" w:hAnsi="Calibri" w:cs="Arial"/>
              </w:rPr>
              <w:t xml:space="preserve"> of </w:t>
            </w:r>
            <w:r w:rsidR="006026B0" w:rsidRPr="004F0E7F">
              <w:rPr>
                <w:rFonts w:ascii="Calibri" w:hAnsi="Calibri" w:cs="Arial"/>
              </w:rPr>
              <w:t xml:space="preserve">task at VTS47 plenary  </w:t>
            </w:r>
          </w:p>
          <w:p w14:paraId="50A7B77D" w14:textId="49F138BA" w:rsidR="00E810EF" w:rsidRPr="00A656E5" w:rsidRDefault="00E810E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tc>
      </w:tr>
      <w:tr w:rsidR="00D641D3" w:rsidRPr="00CB4CEA" w14:paraId="26AFD352" w14:textId="77777777" w:rsidTr="00D641D3">
        <w:trPr>
          <w:cantSplit/>
          <w:trHeight w:val="402"/>
        </w:trPr>
        <w:tc>
          <w:tcPr>
            <w:tcW w:w="2376" w:type="dxa"/>
          </w:tcPr>
          <w:p w14:paraId="53F01F0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DE21E4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tc>
      </w:tr>
      <w:tr w:rsidR="00D641D3" w:rsidRPr="00CB4CEA" w14:paraId="4BD8573C" w14:textId="77777777" w:rsidTr="00D641D3">
        <w:trPr>
          <w:cantSplit/>
          <w:trHeight w:val="402"/>
        </w:trPr>
        <w:tc>
          <w:tcPr>
            <w:tcW w:w="2376" w:type="dxa"/>
          </w:tcPr>
          <w:p w14:paraId="424AC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9FEB7A7" w14:textId="62E0B9B8" w:rsidR="00D641D3" w:rsidRDefault="00AD62F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include recommendations from R1014</w:t>
            </w:r>
          </w:p>
        </w:tc>
      </w:tr>
      <w:tr w:rsidR="00D641D3" w:rsidRPr="00696A73" w14:paraId="336F5AD2" w14:textId="77777777" w:rsidTr="00D641D3">
        <w:trPr>
          <w:cantSplit/>
          <w:trHeight w:val="854"/>
        </w:trPr>
        <w:tc>
          <w:tcPr>
            <w:tcW w:w="2376" w:type="dxa"/>
          </w:tcPr>
          <w:p w14:paraId="4597834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093CC2D"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0CB995" w14:textId="784648AC" w:rsidR="00D641D3" w:rsidRDefault="00D641D3" w:rsidP="00D641D3">
            <w:pPr>
              <w:pStyle w:val="BodyText3"/>
              <w:spacing w:before="120"/>
              <w:ind w:left="0"/>
              <w:jc w:val="both"/>
              <w:rPr>
                <w:b/>
                <w:i w:val="0"/>
                <w:sz w:val="20"/>
              </w:rPr>
            </w:pPr>
            <w:r w:rsidRPr="00A11A2E">
              <w:rPr>
                <w:b/>
                <w:i w:val="0"/>
                <w:sz w:val="20"/>
              </w:rPr>
              <w:t>Goa</w:t>
            </w:r>
            <w:r w:rsidR="00A66050">
              <w:rPr>
                <w:b/>
                <w:i w:val="0"/>
                <w:sz w:val="20"/>
              </w:rPr>
              <w:t>l</w:t>
            </w:r>
          </w:p>
          <w:p w14:paraId="5F966A9C" w14:textId="0903E5FC"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p>
          <w:p w14:paraId="2884C009" w14:textId="77777777"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G2 - All coastal states have contributed to a sustainable and efficient global network of Marine Aids to Navigation through capacity building and the sharing of expertise.</w:t>
            </w:r>
          </w:p>
          <w:p w14:paraId="43C7B902" w14:textId="77777777" w:rsidR="002D135D" w:rsidRDefault="002D135D" w:rsidP="00D641D3">
            <w:pPr>
              <w:pStyle w:val="BodyText3"/>
              <w:spacing w:before="120"/>
              <w:ind w:left="0"/>
              <w:jc w:val="both"/>
              <w:rPr>
                <w:b/>
                <w:i w:val="0"/>
                <w:sz w:val="20"/>
              </w:rPr>
            </w:pPr>
          </w:p>
          <w:p w14:paraId="0D733EB1" w14:textId="77777777" w:rsidR="00D641D3" w:rsidRDefault="00D641D3" w:rsidP="00D641D3">
            <w:pPr>
              <w:pStyle w:val="BodyText3"/>
              <w:spacing w:before="120"/>
              <w:ind w:left="0"/>
              <w:jc w:val="both"/>
              <w:rPr>
                <w:b/>
                <w:i w:val="0"/>
                <w:sz w:val="20"/>
              </w:rPr>
            </w:pPr>
            <w:r w:rsidRPr="00A11A2E">
              <w:rPr>
                <w:b/>
                <w:i w:val="0"/>
                <w:sz w:val="20"/>
              </w:rPr>
              <w:t>Strategy</w:t>
            </w:r>
          </w:p>
          <w:p w14:paraId="6BA9D299" w14:textId="0EF18809"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03148C" w14:textId="77777777" w:rsidR="00D641D3"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S3 - Coordinate the further development of Marine Aids to Navigation, taking into account evolving operational and functional requirements, new techniques, new technologies and sustainability.</w:t>
            </w:r>
          </w:p>
          <w:p w14:paraId="30381960" w14:textId="77777777"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1938CF24" w14:textId="54BE7E60" w:rsidR="006F5232" w:rsidRPr="006C21E7" w:rsidRDefault="006F5232" w:rsidP="006F5232">
            <w:pPr>
              <w:pStyle w:val="BodyText3"/>
              <w:spacing w:before="120"/>
              <w:ind w:left="0"/>
              <w:jc w:val="both"/>
              <w:rPr>
                <w:i w:val="0"/>
                <w:sz w:val="20"/>
              </w:rPr>
            </w:pPr>
          </w:p>
        </w:tc>
      </w:tr>
      <w:tr w:rsidR="00D641D3" w:rsidRPr="00CB4CEA" w14:paraId="3F46EE6D" w14:textId="77777777" w:rsidTr="00D641D3">
        <w:trPr>
          <w:cantSplit/>
          <w:trHeight w:val="615"/>
        </w:trPr>
        <w:tc>
          <w:tcPr>
            <w:tcW w:w="2376" w:type="dxa"/>
          </w:tcPr>
          <w:p w14:paraId="51FC05E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C7B7C9B" w14:textId="759AB4AF"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B1289FF" w14:textId="3C2BF179" w:rsidR="006F5232" w:rsidRPr="00480907"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What the operator sees and does</w:t>
            </w:r>
          </w:p>
          <w:p w14:paraId="386832A8"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06C2389" w14:textId="1605871F" w:rsidR="00D641D3"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Not related to HMI</w:t>
            </w:r>
          </w:p>
          <w:p w14:paraId="1F9C03B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04E0721D" w14:textId="77777777" w:rsidTr="00D641D3">
        <w:trPr>
          <w:cantSplit/>
          <w:trHeight w:val="1399"/>
        </w:trPr>
        <w:tc>
          <w:tcPr>
            <w:tcW w:w="2376" w:type="dxa"/>
          </w:tcPr>
          <w:p w14:paraId="1F35A3D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7DC2E13"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Needs to be done in</w:t>
            </w:r>
            <w:r>
              <w:rPr>
                <w:bCs/>
                <w:iCs/>
                <w:snapToGrid w:val="0"/>
                <w:sz w:val="20"/>
                <w:szCs w:val="20"/>
              </w:rPr>
              <w:t xml:space="preserve"> cooperation with WG1, and to a</w:t>
            </w:r>
            <w:r w:rsidRPr="00A656E5">
              <w:rPr>
                <w:bCs/>
                <w:iCs/>
                <w:snapToGrid w:val="0"/>
                <w:sz w:val="20"/>
                <w:szCs w:val="20"/>
              </w:rPr>
              <w:t xml:space="preserve">lign current documentation    </w:t>
            </w:r>
          </w:p>
        </w:tc>
      </w:tr>
      <w:tr w:rsidR="00D641D3" w:rsidRPr="00696A73" w14:paraId="66AF761B" w14:textId="77777777" w:rsidTr="00D641D3">
        <w:trPr>
          <w:cantSplit/>
          <w:trHeight w:val="659"/>
        </w:trPr>
        <w:tc>
          <w:tcPr>
            <w:tcW w:w="2376" w:type="dxa"/>
          </w:tcPr>
          <w:p w14:paraId="3186628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B7EC464" w14:textId="77777777" w:rsidR="00D641D3" w:rsidRDefault="00D641D3" w:rsidP="00D641D3">
            <w:pPr>
              <w:pStyle w:val="BodyText3"/>
              <w:spacing w:before="120"/>
              <w:ind w:left="0"/>
              <w:jc w:val="both"/>
              <w:rPr>
                <w:sz w:val="20"/>
                <w:lang w:val="en-CA"/>
              </w:rPr>
            </w:pPr>
            <w:r>
              <w:rPr>
                <w:sz w:val="20"/>
                <w:lang w:val="en-CA"/>
              </w:rPr>
              <w:t>Session number:</w:t>
            </w:r>
          </w:p>
          <w:p w14:paraId="1940E0A9"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03648" behindDoc="0" locked="0" layoutInCell="1" allowOverlap="1" wp14:anchorId="0B810033" wp14:editId="6EF16A82">
                      <wp:simplePos x="0" y="0"/>
                      <wp:positionH relativeFrom="column">
                        <wp:posOffset>645160</wp:posOffset>
                      </wp:positionH>
                      <wp:positionV relativeFrom="paragraph">
                        <wp:posOffset>168910</wp:posOffset>
                      </wp:positionV>
                      <wp:extent cx="274320" cy="274320"/>
                      <wp:effectExtent l="8890" t="10160" r="12065" b="10795"/>
                      <wp:wrapNone/>
                      <wp:docPr id="479"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09164" w14:textId="77777777" w:rsidR="001C5478" w:rsidRPr="005F1945" w:rsidRDefault="001C5478"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10033" id="Rectangle 381" o:spid="_x0000_s1136" style="position:absolute;left:0;text-align:left;margin-left:50.8pt;margin-top:13.3pt;width:21.6pt;height:21.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2e1mASoCAABTBAAADgAAAAAAAAAAAAAAAAAuAgAAZHJzL2Uy&#10;b0RvYy54bWxQSwECLQAUAAYACAAAACEAL0aMNd0AAAAJAQAADwAAAAAAAAAAAAAAAACEBAAAZHJz&#10;L2Rvd25yZXYueG1sUEsFBgAAAAAEAAQA8wAAAI4FAAAAAA==&#10;">
                      <v:textbox>
                        <w:txbxContent>
                          <w:p w14:paraId="07F09164" w14:textId="77777777" w:rsidR="001C5478" w:rsidRPr="005F1945" w:rsidRDefault="001C5478" w:rsidP="00D641D3">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02624" behindDoc="0" locked="0" layoutInCell="1" allowOverlap="1" wp14:anchorId="3E8FFB98" wp14:editId="34B3C9EA">
                      <wp:simplePos x="0" y="0"/>
                      <wp:positionH relativeFrom="column">
                        <wp:posOffset>1219200</wp:posOffset>
                      </wp:positionH>
                      <wp:positionV relativeFrom="paragraph">
                        <wp:posOffset>168910</wp:posOffset>
                      </wp:positionV>
                      <wp:extent cx="274320" cy="274320"/>
                      <wp:effectExtent l="0" t="0" r="11430" b="11430"/>
                      <wp:wrapNone/>
                      <wp:docPr id="480"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065B9B" w14:textId="77777777" w:rsidR="001C5478" w:rsidRDefault="001C5478"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FFB98" id="Rectangle 382" o:spid="_x0000_s1137" style="position:absolute;left:0;text-align:left;margin-left:96pt;margin-top:13.3pt;width:21.6pt;height:21.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y65ooqAgAAUwQAAA4AAAAAAAAAAAAAAAAALgIAAGRycy9l&#10;Mm9Eb2MueG1sUEsBAi0AFAAGAAgAAAAhAM/TOGneAAAACQEAAA8AAAAAAAAAAAAAAAAAhAQAAGRy&#10;cy9kb3ducmV2LnhtbFBLBQYAAAAABAAEAPMAAACPBQAAAAA=&#10;">
                      <v:textbox>
                        <w:txbxContent>
                          <w:p w14:paraId="33065B9B" w14:textId="77777777" w:rsidR="001C5478" w:rsidRDefault="001C5478"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1600" behindDoc="0" locked="0" layoutInCell="1" allowOverlap="1" wp14:anchorId="7055EBB9" wp14:editId="2B41109E">
                      <wp:simplePos x="0" y="0"/>
                      <wp:positionH relativeFrom="column">
                        <wp:posOffset>1793240</wp:posOffset>
                      </wp:positionH>
                      <wp:positionV relativeFrom="paragraph">
                        <wp:posOffset>168910</wp:posOffset>
                      </wp:positionV>
                      <wp:extent cx="274320" cy="274320"/>
                      <wp:effectExtent l="0" t="0" r="11430" b="11430"/>
                      <wp:wrapNone/>
                      <wp:docPr id="481"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5F51E94" w14:textId="228BBCE5" w:rsidR="001C5478" w:rsidRDefault="001C5478" w:rsidP="00D641D3">
                                  <w:pPr>
                                    <w:jc w:val="center"/>
                                  </w:pPr>
                                  <w:del w:id="496" w:author="Eckhoff,Dirk" w:date="2020-10-16T16:24:00Z">
                                    <w:r w:rsidDel="007B24B8">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5EBB9" id="Rectangle 383" o:spid="_x0000_s1138" style="position:absolute;left:0;text-align:left;margin-left:141.2pt;margin-top:13.3pt;width:21.6pt;height:21.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Cdo/NGKwIAAFMEAAAOAAAAAAAAAAAAAAAAAC4CAABkcnMv&#10;ZTJvRG9jLnhtbFBLAQItABQABgAIAAAAIQAS5fw73gAAAAkBAAAPAAAAAAAAAAAAAAAAAIUEAABk&#10;cnMvZG93bnJldi54bWxQSwUGAAAAAAQABADzAAAAkAUAAAAA&#10;">
                      <v:textbox>
                        <w:txbxContent>
                          <w:p w14:paraId="15F51E94" w14:textId="228BBCE5" w:rsidR="001C5478" w:rsidRDefault="001C5478" w:rsidP="00D641D3">
                            <w:pPr>
                              <w:jc w:val="center"/>
                            </w:pPr>
                            <w:del w:id="497" w:author="Eckhoff,Dirk" w:date="2020-10-16T16:24:00Z">
                              <w:r w:rsidDel="007B24B8">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00576" behindDoc="0" locked="0" layoutInCell="1" allowOverlap="1" wp14:anchorId="7A275357" wp14:editId="51B5178E">
                      <wp:simplePos x="0" y="0"/>
                      <wp:positionH relativeFrom="column">
                        <wp:posOffset>2399665</wp:posOffset>
                      </wp:positionH>
                      <wp:positionV relativeFrom="paragraph">
                        <wp:posOffset>168910</wp:posOffset>
                      </wp:positionV>
                      <wp:extent cx="274320" cy="274320"/>
                      <wp:effectExtent l="0" t="0" r="11430" b="11430"/>
                      <wp:wrapNone/>
                      <wp:docPr id="482"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A2E25D" w14:textId="2F63CBBC" w:rsidR="001C5478" w:rsidRPr="007B24B8" w:rsidRDefault="007B24B8" w:rsidP="00D641D3">
                                  <w:pPr>
                                    <w:jc w:val="center"/>
                                    <w:rPr>
                                      <w:lang w:val="de-DE"/>
                                      <w:rPrChange w:id="498" w:author="Eckhoff,Dirk" w:date="2020-10-16T16:24:00Z">
                                        <w:rPr/>
                                      </w:rPrChange>
                                    </w:rPr>
                                  </w:pPr>
                                  <w:ins w:id="499" w:author="Eckhoff,Dirk" w:date="2020-10-16T16:24: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75357" id="Rectangle 384" o:spid="_x0000_s1139" style="position:absolute;left:0;text-align:left;margin-left:188.95pt;margin-top:13.3pt;width:21.6pt;height:21.6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UW0osysCAABTBAAADgAAAAAAAAAAAAAAAAAuAgAAZHJz&#10;L2Uyb0RvYy54bWxQSwECLQAUAAYACAAAACEAG37jl98AAAAJAQAADwAAAAAAAAAAAAAAAACFBAAA&#10;ZHJzL2Rvd25yZXYueG1sUEsFBgAAAAAEAAQA8wAAAJEFAAAAAA==&#10;">
                      <v:textbox>
                        <w:txbxContent>
                          <w:p w14:paraId="77A2E25D" w14:textId="2F63CBBC" w:rsidR="001C5478" w:rsidRPr="007B24B8" w:rsidRDefault="007B24B8" w:rsidP="00D641D3">
                            <w:pPr>
                              <w:jc w:val="center"/>
                              <w:rPr>
                                <w:lang w:val="de-DE"/>
                                <w:rPrChange w:id="500" w:author="Eckhoff,Dirk" w:date="2020-10-16T16:24:00Z">
                                  <w:rPr/>
                                </w:rPrChange>
                              </w:rPr>
                            </w:pPr>
                            <w:ins w:id="501" w:author="Eckhoff,Dirk" w:date="2020-10-16T16:24: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799552" behindDoc="0" locked="0" layoutInCell="1" allowOverlap="1" wp14:anchorId="2B55929B" wp14:editId="3584CAAF">
                      <wp:simplePos x="0" y="0"/>
                      <wp:positionH relativeFrom="column">
                        <wp:posOffset>3072130</wp:posOffset>
                      </wp:positionH>
                      <wp:positionV relativeFrom="paragraph">
                        <wp:posOffset>168910</wp:posOffset>
                      </wp:positionV>
                      <wp:extent cx="274320" cy="274320"/>
                      <wp:effectExtent l="0" t="0" r="11430" b="11430"/>
                      <wp:wrapNone/>
                      <wp:docPr id="483"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8AC63" w14:textId="42606AB3" w:rsidR="007B24B8" w:rsidRPr="007B24B8" w:rsidRDefault="007B24B8">
                                  <w:pPr>
                                    <w:jc w:val="center"/>
                                    <w:rPr>
                                      <w:lang w:val="de-DE"/>
                                      <w:rPrChange w:id="502" w:author="Eckhoff,Dirk" w:date="2020-10-16T16:24:00Z">
                                        <w:rPr/>
                                      </w:rPrChange>
                                    </w:rPr>
                                    <w:pPrChange w:id="503" w:author="Eckhoff,Dirk" w:date="2020-10-16T16:24:00Z">
                                      <w:pPr/>
                                    </w:pPrChange>
                                  </w:pPr>
                                  <w:ins w:id="504" w:author="Eckhoff,Dirk" w:date="2020-10-16T16:24: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5929B" id="Rectangle 385" o:spid="_x0000_s1140" style="position:absolute;left:0;text-align:left;margin-left:241.9pt;margin-top:13.3pt;width:21.6pt;height:21.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kkIKeisCAABTBAAADgAAAAAAAAAAAAAAAAAuAgAAZHJz&#10;L2Uyb0RvYy54bWxQSwECLQAUAAYACAAAACEAVTntIN8AAAAJAQAADwAAAAAAAAAAAAAAAACFBAAA&#10;ZHJzL2Rvd25yZXYueG1sUEsFBgAAAAAEAAQA8wAAAJEFAAAAAA==&#10;">
                      <v:textbox>
                        <w:txbxContent>
                          <w:p w14:paraId="07F8AC63" w14:textId="42606AB3" w:rsidR="007B24B8" w:rsidRPr="007B24B8" w:rsidRDefault="007B24B8">
                            <w:pPr>
                              <w:jc w:val="center"/>
                              <w:rPr>
                                <w:lang w:val="de-DE"/>
                                <w:rPrChange w:id="505" w:author="Eckhoff,Dirk" w:date="2020-10-16T16:24:00Z">
                                  <w:rPr/>
                                </w:rPrChange>
                              </w:rPr>
                              <w:pPrChange w:id="506" w:author="Eckhoff,Dirk" w:date="2020-10-16T16:24:00Z">
                                <w:pPr/>
                              </w:pPrChange>
                            </w:pPr>
                            <w:ins w:id="507" w:author="Eckhoff,Dirk" w:date="2020-10-16T16:24: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798528" behindDoc="0" locked="0" layoutInCell="1" allowOverlap="1" wp14:anchorId="708D2717" wp14:editId="72218DBF">
                      <wp:simplePos x="0" y="0"/>
                      <wp:positionH relativeFrom="column">
                        <wp:posOffset>3834765</wp:posOffset>
                      </wp:positionH>
                      <wp:positionV relativeFrom="paragraph">
                        <wp:posOffset>168910</wp:posOffset>
                      </wp:positionV>
                      <wp:extent cx="274320" cy="274320"/>
                      <wp:effectExtent l="7620" t="10160" r="13335" b="10795"/>
                      <wp:wrapNone/>
                      <wp:docPr id="484"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C0CAD" id="Rectangle 386" o:spid="_x0000_s1026" style="position:absolute;margin-left:301.95pt;margin-top:13.3pt;width:21.6pt;height:21.6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&#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GyGo0QgAgAAPwQAAA4AAAAAAAAAAAAAAAAALgIAAGRycy9lMm9Eb2MueG1s&#10;UEsBAi0AFAAGAAgAAAAhACcp1SvfAAAACQEAAA8AAAAAAAAAAAAAAAAAegQAAGRycy9kb3ducmV2&#10;LnhtbFBLBQYAAAAABAAEAPMAAACGBQAAAAA=&#10;"/>
                  </w:pict>
                </mc:Fallback>
              </mc:AlternateContent>
            </w:r>
            <w:r w:rsidRPr="00341A16">
              <w:rPr>
                <w:noProof/>
                <w:sz w:val="20"/>
                <w:lang w:eastAsia="en-GB"/>
              </w:rPr>
              <mc:AlternateContent>
                <mc:Choice Requires="wps">
                  <w:drawing>
                    <wp:anchor distT="0" distB="0" distL="114300" distR="114300" simplePos="0" relativeHeight="251804672" behindDoc="0" locked="0" layoutInCell="1" allowOverlap="1" wp14:anchorId="0C47C3EA" wp14:editId="38338E4C">
                      <wp:simplePos x="0" y="0"/>
                      <wp:positionH relativeFrom="column">
                        <wp:posOffset>31750</wp:posOffset>
                      </wp:positionH>
                      <wp:positionV relativeFrom="paragraph">
                        <wp:posOffset>168910</wp:posOffset>
                      </wp:positionV>
                      <wp:extent cx="274320" cy="274320"/>
                      <wp:effectExtent l="5080" t="10160" r="6350" b="10795"/>
                      <wp:wrapNone/>
                      <wp:docPr id="485"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D2F861" w14:textId="77777777" w:rsidR="001C5478" w:rsidRPr="005F1945" w:rsidRDefault="001C5478"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7C3EA" id="Rectangle 387" o:spid="_x0000_s1141" style="position:absolute;left:0;text-align:left;margin-left:2.5pt;margin-top:13.3pt;width:21.6pt;height:21.6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UkKwIAAFM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vnFFJCsCAABTBAAADgAAAAAAAAAAAAAAAAAuAgAAZHJzL2Uy&#10;b0RvYy54bWxQSwECLQAUAAYACAAAACEAU7YEbdwAAAAGAQAADwAAAAAAAAAAAAAAAACFBAAAZHJz&#10;L2Rvd25yZXYueG1sUEsFBgAAAAAEAAQA8wAAAI4FAAAAAA==&#10;">
                      <v:textbox>
                        <w:txbxContent>
                          <w:p w14:paraId="3ED2F861" w14:textId="77777777" w:rsidR="001C5478" w:rsidRPr="005F1945" w:rsidRDefault="001C5478"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8F76CF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71B2035"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0D9B70AF" w14:textId="77777777" w:rsidTr="00D641D3">
        <w:trPr>
          <w:cantSplit/>
          <w:trHeight w:val="342"/>
        </w:trPr>
        <w:tc>
          <w:tcPr>
            <w:tcW w:w="2376" w:type="dxa"/>
            <w:shd w:val="clear" w:color="auto" w:fill="DDD9C3" w:themeFill="background2" w:themeFillShade="E6"/>
          </w:tcPr>
          <w:p w14:paraId="7452D68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8FCE86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96BF4CF"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7B7D952E" w14:textId="77777777" w:rsidTr="00D641D3">
        <w:trPr>
          <w:cantSplit/>
          <w:trHeight w:val="342"/>
        </w:trPr>
        <w:tc>
          <w:tcPr>
            <w:tcW w:w="2376" w:type="dxa"/>
            <w:vMerge w:val="restart"/>
            <w:shd w:val="clear" w:color="auto" w:fill="auto"/>
          </w:tcPr>
          <w:p w14:paraId="1F3EA7F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1BF7A8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CBD91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C55327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7E9A596E" w14:textId="77777777" w:rsidTr="00D641D3">
        <w:trPr>
          <w:cantSplit/>
          <w:trHeight w:val="489"/>
        </w:trPr>
        <w:tc>
          <w:tcPr>
            <w:tcW w:w="2376" w:type="dxa"/>
            <w:vMerge/>
            <w:shd w:val="clear" w:color="auto" w:fill="auto"/>
          </w:tcPr>
          <w:p w14:paraId="1BD10E6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E21851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6FAB13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A6E9014" w14:textId="6AEDA9C6"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04033229" w14:textId="77777777" w:rsidTr="00D641D3">
        <w:trPr>
          <w:cantSplit/>
          <w:trHeight w:val="489"/>
        </w:trPr>
        <w:tc>
          <w:tcPr>
            <w:tcW w:w="2376" w:type="dxa"/>
            <w:shd w:val="clear" w:color="auto" w:fill="auto"/>
          </w:tcPr>
          <w:p w14:paraId="0265CF1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6C58DA1"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3D713C9"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D1EDCA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19B186B4" w14:textId="77777777" w:rsidTr="00D641D3">
        <w:trPr>
          <w:cantSplit/>
          <w:trHeight w:val="489"/>
        </w:trPr>
        <w:tc>
          <w:tcPr>
            <w:tcW w:w="2376" w:type="dxa"/>
            <w:shd w:val="clear" w:color="auto" w:fill="auto"/>
          </w:tcPr>
          <w:p w14:paraId="09A7F350"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2E022E"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F166870" w14:textId="3A96F901"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508" w:author="Eckhoff,Dirk" w:date="2020-10-16T17:02: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rFonts w:cs="Calibri"/>
                  <w:sz w:val="16"/>
                  <w:szCs w:val="16"/>
                </w:rPr>
                <w:t xml:space="preserve"> According  Council 71 to coordinate with ENAV and ARM </w:t>
              </w:r>
              <w:r w:rsidRPr="00371D29">
                <w:rPr>
                  <w:rFonts w:cs="Calibri"/>
                  <w:sz w:val="16"/>
                  <w:szCs w:val="16"/>
                </w:rPr>
                <w:t>on GL1072 and GL1105</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ins>
          </w:p>
        </w:tc>
      </w:tr>
    </w:tbl>
    <w:p w14:paraId="4A895E2A" w14:textId="77777777" w:rsidR="00D641D3" w:rsidRPr="00DD096E" w:rsidRDefault="00D641D3" w:rsidP="00D641D3">
      <w:pPr>
        <w:rPr>
          <w:rFonts w:eastAsiaTheme="minorEastAsia"/>
        </w:rPr>
      </w:pPr>
    </w:p>
    <w:p w14:paraId="12EE42A2" w14:textId="77777777" w:rsidR="00D641D3" w:rsidRPr="00DD096E" w:rsidRDefault="00D641D3" w:rsidP="00D641D3">
      <w:pPr>
        <w:rPr>
          <w:rFonts w:eastAsiaTheme="minorEastAsia"/>
        </w:rPr>
      </w:pPr>
      <w:r>
        <w:rPr>
          <w:rStyle w:val="Heading1Char"/>
          <w:rFonts w:eastAsiaTheme="minorEastAsia"/>
        </w:rPr>
        <w:br w:type="page"/>
      </w:r>
    </w:p>
    <w:p w14:paraId="597EFE5E" w14:textId="667DE6A7" w:rsidR="00D641D3" w:rsidRPr="00FF3A3F" w:rsidRDefault="00D641D3" w:rsidP="00D641D3">
      <w:pPr>
        <w:pStyle w:val="Heading1"/>
        <w:rPr>
          <w:rFonts w:eastAsiaTheme="minorEastAsia"/>
        </w:rPr>
      </w:pPr>
      <w:bookmarkStart w:id="509" w:name="_Toc32307793"/>
      <w:r w:rsidRPr="00FF3A3F">
        <w:rPr>
          <w:rFonts w:eastAsiaTheme="minorEastAsia"/>
        </w:rPr>
        <w:lastRenderedPageBreak/>
        <w:t>TASK 2.1.2</w:t>
      </w:r>
      <w:r w:rsidRPr="00FF3A3F">
        <w:rPr>
          <w:rFonts w:eastAsiaTheme="minorEastAsia"/>
        </w:rPr>
        <w:tab/>
        <w:t xml:space="preserve">Develop Recommendation on Cyber-Security (lead </w:t>
      </w:r>
      <w:r w:rsidR="00125B3A">
        <w:rPr>
          <w:rFonts w:eastAsiaTheme="minorEastAsia"/>
        </w:rPr>
        <w:t>ARM</w:t>
      </w:r>
      <w:r w:rsidRPr="00FF3A3F">
        <w:rPr>
          <w:rFonts w:eastAsiaTheme="minorEastAsia"/>
        </w:rPr>
        <w:t>, all Committees via Workshop)</w:t>
      </w:r>
      <w:bookmarkEnd w:id="50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4FB79C7C" w14:textId="77777777" w:rsidTr="00D641D3">
        <w:trPr>
          <w:cantSplit/>
          <w:trHeight w:val="428"/>
        </w:trPr>
        <w:tc>
          <w:tcPr>
            <w:tcW w:w="2376" w:type="dxa"/>
            <w:shd w:val="clear" w:color="auto" w:fill="auto"/>
          </w:tcPr>
          <w:p w14:paraId="77F13AD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C6BD42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4DD0733D" w14:textId="77777777" w:rsidTr="00D641D3">
        <w:trPr>
          <w:cantSplit/>
          <w:trHeight w:val="491"/>
        </w:trPr>
        <w:tc>
          <w:tcPr>
            <w:tcW w:w="2376" w:type="dxa"/>
            <w:shd w:val="clear" w:color="auto" w:fill="auto"/>
          </w:tcPr>
          <w:p w14:paraId="51FB2EAB" w14:textId="77777777" w:rsidR="00D641D3" w:rsidRPr="00213F58"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213F58">
              <w:rPr>
                <w:b/>
                <w:sz w:val="20"/>
                <w:szCs w:val="20"/>
              </w:rPr>
              <w:t>Topic Area</w:t>
            </w:r>
          </w:p>
        </w:tc>
        <w:tc>
          <w:tcPr>
            <w:tcW w:w="7230" w:type="dxa"/>
            <w:gridSpan w:val="3"/>
            <w:shd w:val="clear" w:color="auto" w:fill="auto"/>
          </w:tcPr>
          <w:p w14:paraId="2C3A25FF" w14:textId="77777777" w:rsidR="00D641D3" w:rsidRPr="00213F58"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13F58">
              <w:rPr>
                <w:rFonts w:cs="Arial"/>
                <w:snapToGrid w:val="0"/>
                <w:kern w:val="28"/>
                <w:sz w:val="20"/>
                <w:szCs w:val="20"/>
                <w:lang w:eastAsia="de-DE"/>
              </w:rPr>
              <w:t>VTS Technology</w:t>
            </w:r>
          </w:p>
        </w:tc>
      </w:tr>
      <w:tr w:rsidR="00D641D3" w:rsidRPr="00CB4CEA" w14:paraId="3D518C75" w14:textId="77777777" w:rsidTr="00D641D3">
        <w:trPr>
          <w:cantSplit/>
          <w:trHeight w:val="712"/>
        </w:trPr>
        <w:tc>
          <w:tcPr>
            <w:tcW w:w="2376" w:type="dxa"/>
            <w:shd w:val="clear" w:color="auto" w:fill="auto"/>
          </w:tcPr>
          <w:p w14:paraId="50E1CF9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6C4E03A" w14:textId="77777777" w:rsidR="008F1E4F" w:rsidRDefault="006026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510" w:author="Eckhoff,Dirk" w:date="2020-10-16T16:28:00Z"/>
                <w:rFonts w:eastAsiaTheme="minorEastAsia"/>
              </w:rPr>
            </w:pPr>
            <w:del w:id="511" w:author="Eckhoff,Dirk" w:date="2020-10-16T16:28:00Z">
              <w:r w:rsidRPr="00FF3A3F" w:rsidDel="006D4535">
                <w:rPr>
                  <w:rFonts w:eastAsiaTheme="minorEastAsia"/>
                </w:rPr>
                <w:delText xml:space="preserve">Develop Recommendation on Cyber-Security (lead </w:delText>
              </w:r>
              <w:r w:rsidR="00125B3A" w:rsidDel="006D4535">
                <w:rPr>
                  <w:rFonts w:eastAsiaTheme="minorEastAsia"/>
                </w:rPr>
                <w:delText>ARM</w:delText>
              </w:r>
              <w:r w:rsidRPr="00FF3A3F" w:rsidDel="006D4535">
                <w:rPr>
                  <w:rFonts w:eastAsiaTheme="minorEastAsia"/>
                </w:rPr>
                <w:delText>, all Committees via Workshop)</w:delText>
              </w:r>
            </w:del>
          </w:p>
          <w:p w14:paraId="01E4B071" w14:textId="49DAD601" w:rsidR="006D4535" w:rsidRPr="00BF71F7" w:rsidRDefault="006D453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ins w:id="512" w:author="Eckhoff,Dirk" w:date="2020-10-16T16:28:00Z">
              <w:r w:rsidRPr="006E7B86">
                <w:rPr>
                  <w:rFonts w:asciiTheme="minorHAnsi" w:hAnsiTheme="minorHAnsi" w:cstheme="minorHAnsi"/>
                  <w:sz w:val="20"/>
                  <w:szCs w:val="20"/>
                </w:rPr>
                <w:t xml:space="preserve">Develop </w:t>
              </w:r>
              <w:r>
                <w:rPr>
                  <w:rFonts w:asciiTheme="minorHAnsi" w:hAnsiTheme="minorHAnsi" w:cstheme="minorHAnsi"/>
                  <w:sz w:val="20"/>
                  <w:szCs w:val="20"/>
                </w:rPr>
                <w:t xml:space="preserve">a </w:t>
              </w:r>
              <w:r w:rsidRPr="006E7B86">
                <w:rPr>
                  <w:rFonts w:asciiTheme="minorHAnsi" w:hAnsiTheme="minorHAnsi" w:cstheme="minorHAnsi"/>
                  <w:sz w:val="20"/>
                  <w:szCs w:val="20"/>
                </w:rPr>
                <w:t xml:space="preserve">Recommendation </w:t>
              </w:r>
              <w:r>
                <w:rPr>
                  <w:rFonts w:asciiTheme="minorHAnsi" w:hAnsiTheme="minorHAnsi" w:cstheme="minorHAnsi"/>
                  <w:sz w:val="20"/>
                  <w:szCs w:val="20"/>
                </w:rPr>
                <w:t xml:space="preserve">and Guideline </w:t>
              </w:r>
              <w:r w:rsidRPr="006E7B86">
                <w:rPr>
                  <w:rFonts w:asciiTheme="minorHAnsi" w:hAnsiTheme="minorHAnsi" w:cstheme="minorHAnsi"/>
                  <w:sz w:val="20"/>
                  <w:szCs w:val="20"/>
                </w:rPr>
                <w:t xml:space="preserve">on Cyber-Security </w:t>
              </w:r>
              <w:r>
                <w:rPr>
                  <w:rFonts w:asciiTheme="minorHAnsi" w:hAnsiTheme="minorHAnsi" w:cstheme="minorHAnsi"/>
                  <w:sz w:val="20"/>
                  <w:szCs w:val="20"/>
                </w:rPr>
                <w:t xml:space="preserve">in AtoN operations </w:t>
              </w:r>
              <w:r w:rsidRPr="006E7B86">
                <w:rPr>
                  <w:rFonts w:asciiTheme="minorHAnsi" w:hAnsiTheme="minorHAnsi" w:cstheme="minorHAnsi"/>
                  <w:sz w:val="20"/>
                  <w:szCs w:val="20"/>
                </w:rPr>
                <w:t>(lead</w:t>
              </w:r>
              <w:r>
                <w:rPr>
                  <w:rFonts w:asciiTheme="minorHAnsi" w:hAnsiTheme="minorHAnsi" w:cstheme="minorHAnsi"/>
                  <w:sz w:val="20"/>
                  <w:szCs w:val="20"/>
                </w:rPr>
                <w:t xml:space="preserve"> by ARM</w:t>
              </w:r>
              <w:r w:rsidRPr="006E7B86">
                <w:rPr>
                  <w:rFonts w:asciiTheme="minorHAnsi" w:hAnsiTheme="minorHAnsi" w:cstheme="minorHAnsi"/>
                  <w:sz w:val="20"/>
                  <w:szCs w:val="20"/>
                </w:rPr>
                <w:t>, all Committees via Workshop</w:t>
              </w:r>
              <w:r w:rsidRPr="00CB1978">
                <w:rPr>
                  <w:rFonts w:asciiTheme="minorHAnsi" w:hAnsiTheme="minorHAnsi" w:cstheme="minorHAnsi"/>
                  <w:sz w:val="20"/>
                  <w:szCs w:val="20"/>
                </w:rPr>
                <w:t>)</w:t>
              </w:r>
            </w:ins>
          </w:p>
        </w:tc>
      </w:tr>
      <w:tr w:rsidR="00D641D3" w:rsidRPr="00CB4CEA" w14:paraId="54D0A82F" w14:textId="77777777" w:rsidTr="00D641D3">
        <w:trPr>
          <w:cantSplit/>
          <w:trHeight w:val="466"/>
        </w:trPr>
        <w:tc>
          <w:tcPr>
            <w:tcW w:w="2376" w:type="dxa"/>
          </w:tcPr>
          <w:p w14:paraId="7C86413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C978457" w14:textId="77777777" w:rsidR="00D641D3" w:rsidRDefault="006026B0"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rFonts w:cs="Arial"/>
                <w:snapToGrid w:val="0"/>
                <w:kern w:val="28"/>
                <w:sz w:val="20"/>
                <w:szCs w:val="20"/>
                <w:lang w:eastAsia="de-DE"/>
              </w:rPr>
              <w:t>Support ENG on their task to produce a recommendation on Cyber-Security, ensuring all aspects of VTS is covered</w:t>
            </w:r>
            <w:r>
              <w:rPr>
                <w:rFonts w:cs="Arial"/>
                <w:snapToGrid w:val="0"/>
                <w:kern w:val="28"/>
                <w:sz w:val="20"/>
                <w:szCs w:val="20"/>
                <w:lang w:val="en-US" w:eastAsia="de-DE"/>
              </w:rPr>
              <w:t xml:space="preserve"> </w:t>
            </w:r>
            <w:r w:rsidR="00D641D3" w:rsidRPr="00A656E5">
              <w:rPr>
                <w:bCs/>
                <w:iCs/>
                <w:snapToGrid w:val="0"/>
                <w:sz w:val="20"/>
                <w:szCs w:val="20"/>
              </w:rPr>
              <w:t>Secure that new services coming into VTS is considering Cyber-Security as a integral p</w:t>
            </w:r>
            <w:r w:rsidR="00D641D3">
              <w:rPr>
                <w:bCs/>
                <w:iCs/>
                <w:snapToGrid w:val="0"/>
                <w:sz w:val="20"/>
                <w:szCs w:val="20"/>
              </w:rPr>
              <w:t>art of any addition into VTS.</w:t>
            </w:r>
          </w:p>
          <w:p w14:paraId="457FD9BB" w14:textId="5A6216E4" w:rsidR="006026B0" w:rsidRPr="00A656E5" w:rsidRDefault="006026B0"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Comment DE: WG2  please propose rename on VTS 47 plenary </w:t>
            </w:r>
          </w:p>
        </w:tc>
      </w:tr>
      <w:tr w:rsidR="00D641D3" w:rsidRPr="00CB4CEA" w14:paraId="2898D168" w14:textId="77777777" w:rsidTr="00D641D3">
        <w:trPr>
          <w:cantSplit/>
          <w:trHeight w:val="402"/>
        </w:trPr>
        <w:tc>
          <w:tcPr>
            <w:tcW w:w="2376" w:type="dxa"/>
          </w:tcPr>
          <w:p w14:paraId="63D0F75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2AD2CB4" w14:textId="3D6E525E"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w:t>
            </w:r>
            <w:r w:rsidRPr="00A656E5">
              <w:rPr>
                <w:bCs/>
                <w:iCs/>
                <w:snapToGrid w:val="0"/>
                <w:sz w:val="20"/>
                <w:szCs w:val="20"/>
              </w:rPr>
              <w:t xml:space="preserve"> </w:t>
            </w:r>
            <w:r w:rsidR="00325E5C">
              <w:rPr>
                <w:bCs/>
                <w:iCs/>
                <w:snapToGrid w:val="0"/>
                <w:sz w:val="20"/>
                <w:szCs w:val="20"/>
              </w:rPr>
              <w:t xml:space="preserve">document which sets out requirements on </w:t>
            </w:r>
            <w:r w:rsidRPr="00A656E5">
              <w:rPr>
                <w:bCs/>
                <w:iCs/>
                <w:snapToGrid w:val="0"/>
                <w:sz w:val="20"/>
                <w:szCs w:val="20"/>
              </w:rPr>
              <w:t>Cyber-Security</w:t>
            </w:r>
            <w:r w:rsidR="00325E5C">
              <w:rPr>
                <w:bCs/>
                <w:iCs/>
                <w:snapToGrid w:val="0"/>
                <w:sz w:val="20"/>
                <w:szCs w:val="20"/>
              </w:rPr>
              <w:t xml:space="preserve"> bespoke to VTS</w:t>
            </w:r>
            <w:r>
              <w:rPr>
                <w:bCs/>
                <w:iCs/>
                <w:snapToGrid w:val="0"/>
                <w:sz w:val="20"/>
                <w:szCs w:val="20"/>
              </w:rPr>
              <w:t>.</w:t>
            </w:r>
            <w:r w:rsidR="00325E5C">
              <w:rPr>
                <w:bCs/>
                <w:iCs/>
                <w:snapToGrid w:val="0"/>
                <w:sz w:val="20"/>
                <w:szCs w:val="20"/>
              </w:rPr>
              <w:t xml:space="preserve"> And which can be submitted to the proposed joint workshop.</w:t>
            </w:r>
          </w:p>
        </w:tc>
      </w:tr>
      <w:tr w:rsidR="00D641D3" w:rsidRPr="00CB4CEA" w14:paraId="745575A1" w14:textId="77777777" w:rsidTr="00D641D3">
        <w:trPr>
          <w:cantSplit/>
          <w:trHeight w:val="402"/>
        </w:trPr>
        <w:tc>
          <w:tcPr>
            <w:tcW w:w="2376" w:type="dxa"/>
          </w:tcPr>
          <w:p w14:paraId="09A6385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8CCD007"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Secure the integrity and validity of the services VTS provides    </w:t>
            </w:r>
          </w:p>
        </w:tc>
      </w:tr>
      <w:tr w:rsidR="00D641D3" w:rsidRPr="00696A73" w14:paraId="38DE6037" w14:textId="77777777" w:rsidTr="00D641D3">
        <w:trPr>
          <w:cantSplit/>
          <w:trHeight w:val="854"/>
        </w:trPr>
        <w:tc>
          <w:tcPr>
            <w:tcW w:w="2376" w:type="dxa"/>
          </w:tcPr>
          <w:p w14:paraId="0D8EA092"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3B2B6EA"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A1FF97C" w14:textId="77777777" w:rsidR="00D641D3" w:rsidRDefault="00D641D3" w:rsidP="00D641D3">
            <w:pPr>
              <w:pStyle w:val="BodyText3"/>
              <w:spacing w:before="120"/>
              <w:ind w:left="0"/>
              <w:jc w:val="both"/>
              <w:rPr>
                <w:b/>
                <w:i w:val="0"/>
                <w:sz w:val="20"/>
              </w:rPr>
            </w:pPr>
            <w:r w:rsidRPr="00A11A2E">
              <w:rPr>
                <w:b/>
                <w:i w:val="0"/>
                <w:sz w:val="20"/>
              </w:rPr>
              <w:t>Goal</w:t>
            </w:r>
          </w:p>
          <w:p w14:paraId="657DD075" w14:textId="77777777" w:rsidR="003D4D8A" w:rsidRPr="00697746" w:rsidRDefault="00D641D3" w:rsidP="003D4D8A">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 </w:t>
            </w:r>
            <w:r w:rsidR="003D4D8A" w:rsidRPr="00697746">
              <w:rPr>
                <w:rFonts w:ascii="Arial" w:eastAsia="Times New Roman" w:hAnsi="Arial" w:cs="Arial"/>
                <w:snapToGrid w:val="0"/>
                <w:color w:val="auto"/>
                <w:kern w:val="28"/>
                <w:sz w:val="20"/>
                <w:szCs w:val="20"/>
                <w:lang w:val="en-GB" w:eastAsia="de-DE"/>
              </w:rPr>
              <w:t>G1 – Marine Aids to Navigation are developed and harmonised through international cooperation and the provision of standards.</w:t>
            </w:r>
          </w:p>
          <w:p w14:paraId="26B3029B" w14:textId="77777777" w:rsidR="003D4D8A" w:rsidRPr="00697746" w:rsidRDefault="003D4D8A" w:rsidP="003D4D8A">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G2 - All coastal states have contributed to a sustainable and efficient global network of Marine Aids to Navigation through capacity building and the sharing of expertise.</w:t>
            </w:r>
          </w:p>
          <w:p w14:paraId="67B2F903" w14:textId="77777777" w:rsidR="00D641D3" w:rsidRPr="00697746" w:rsidRDefault="00D641D3" w:rsidP="00D641D3">
            <w:pPr>
              <w:pStyle w:val="BodyText3"/>
              <w:spacing w:before="120"/>
              <w:ind w:left="0"/>
              <w:jc w:val="both"/>
              <w:rPr>
                <w:rFonts w:cs="Arial"/>
                <w:bCs w:val="0"/>
                <w:i w:val="0"/>
                <w:iCs w:val="0"/>
                <w:snapToGrid w:val="0"/>
                <w:kern w:val="28"/>
                <w:sz w:val="20"/>
                <w:szCs w:val="20"/>
                <w:lang w:eastAsia="de-DE"/>
              </w:rPr>
            </w:pPr>
          </w:p>
          <w:p w14:paraId="5807E8AA" w14:textId="77777777" w:rsidR="00D641D3" w:rsidRDefault="00D641D3" w:rsidP="00D641D3">
            <w:pPr>
              <w:pStyle w:val="BodyText3"/>
              <w:spacing w:before="120"/>
              <w:ind w:left="0"/>
              <w:jc w:val="both"/>
              <w:rPr>
                <w:i w:val="0"/>
                <w:sz w:val="20"/>
              </w:rPr>
            </w:pPr>
            <w:r w:rsidRPr="00A11A2E">
              <w:rPr>
                <w:b/>
                <w:i w:val="0"/>
                <w:sz w:val="20"/>
              </w:rPr>
              <w:t>Strategy</w:t>
            </w:r>
            <w:r w:rsidRPr="00A11A2E">
              <w:rPr>
                <w:i w:val="0"/>
                <w:sz w:val="20"/>
              </w:rPr>
              <w:t xml:space="preserve"> </w:t>
            </w:r>
          </w:p>
          <w:p w14:paraId="783E0F4B"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S2 - Position IALA as the source of standards, knowledge, and expertise that will enable States to provide Marine Aids to Navigation, in accordance with relevant international obligations and recommendations. </w:t>
            </w:r>
          </w:p>
          <w:p w14:paraId="7FDDA056"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S3 - Coordinate the further development of Marine Aids to Navigation, taking into account evolving operational and functional requirements, new techniques, new technologies and sustainability.</w:t>
            </w:r>
          </w:p>
          <w:p w14:paraId="2DD30FC0"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S5 - Harmonise the information structure and communications for future navigation by creating standards, and by cooperation with other international organisations, to achieve worldwide interoperability of shore and ship systems. </w:t>
            </w:r>
          </w:p>
          <w:p w14:paraId="15100A33"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4275B64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CB4CEA" w14:paraId="47E6B793" w14:textId="77777777" w:rsidTr="00D641D3">
        <w:trPr>
          <w:cantSplit/>
          <w:trHeight w:val="615"/>
        </w:trPr>
        <w:tc>
          <w:tcPr>
            <w:tcW w:w="2376" w:type="dxa"/>
          </w:tcPr>
          <w:p w14:paraId="461DEE1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54355C7" w14:textId="431579D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9F003A6" w14:textId="34EBDDDE" w:rsidR="00875365" w:rsidRPr="0060125B" w:rsidRDefault="00875365"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0125B">
              <w:rPr>
                <w:bCs/>
                <w:iCs/>
                <w:snapToGrid w:val="0"/>
                <w:sz w:val="20"/>
                <w:szCs w:val="20"/>
              </w:rPr>
              <w:t xml:space="preserve">Keeping </w:t>
            </w:r>
            <w:r w:rsidR="0060125B">
              <w:rPr>
                <w:bCs/>
                <w:iCs/>
                <w:snapToGrid w:val="0"/>
                <w:sz w:val="20"/>
                <w:szCs w:val="20"/>
              </w:rPr>
              <w:t>VTS need as a focused input from committee</w:t>
            </w:r>
          </w:p>
          <w:p w14:paraId="033E64F9"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BB46858" w14:textId="555F9E07" w:rsidR="00D641D3" w:rsidRDefault="0060125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General Cyber-Security (e.g Anti Virus, Firewall etc.)</w:t>
            </w:r>
          </w:p>
          <w:p w14:paraId="2313C12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38B6FF2C" w14:textId="77777777" w:rsidTr="00D641D3">
        <w:trPr>
          <w:cantSplit/>
          <w:trHeight w:val="1399"/>
        </w:trPr>
        <w:tc>
          <w:tcPr>
            <w:tcW w:w="2376" w:type="dxa"/>
          </w:tcPr>
          <w:p w14:paraId="791D63F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7920AD8"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7A6118DB" w14:textId="77777777" w:rsidTr="00D641D3">
        <w:trPr>
          <w:cantSplit/>
          <w:trHeight w:val="659"/>
        </w:trPr>
        <w:tc>
          <w:tcPr>
            <w:tcW w:w="2376" w:type="dxa"/>
          </w:tcPr>
          <w:p w14:paraId="5F681AD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7D9A9FB" w14:textId="77777777" w:rsidR="00D641D3" w:rsidRDefault="00D641D3" w:rsidP="00D641D3">
            <w:pPr>
              <w:pStyle w:val="BodyText3"/>
              <w:spacing w:before="120"/>
              <w:ind w:left="0"/>
              <w:jc w:val="both"/>
              <w:rPr>
                <w:sz w:val="20"/>
                <w:lang w:val="en-CA"/>
              </w:rPr>
            </w:pPr>
            <w:r>
              <w:rPr>
                <w:sz w:val="20"/>
                <w:lang w:val="en-CA"/>
              </w:rPr>
              <w:t>Session number:</w:t>
            </w:r>
          </w:p>
          <w:p w14:paraId="345AC4CC"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10816" behindDoc="0" locked="0" layoutInCell="1" allowOverlap="1" wp14:anchorId="2CE6CC7B" wp14:editId="2D3F607A">
                      <wp:simplePos x="0" y="0"/>
                      <wp:positionH relativeFrom="column">
                        <wp:posOffset>645160</wp:posOffset>
                      </wp:positionH>
                      <wp:positionV relativeFrom="paragraph">
                        <wp:posOffset>168910</wp:posOffset>
                      </wp:positionV>
                      <wp:extent cx="274320" cy="274320"/>
                      <wp:effectExtent l="8890" t="10160" r="12065" b="10795"/>
                      <wp:wrapNone/>
                      <wp:docPr id="486"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8F7EF9" w14:textId="77777777" w:rsidR="001C5478" w:rsidRPr="005F1945" w:rsidRDefault="001C5478"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6CC7B" id="Rectangle 374" o:spid="_x0000_s1142" style="position:absolute;left:0;text-align:left;margin-left:50.8pt;margin-top:13.3pt;width:21.6pt;height:21.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CLHgDbLAIAAFMEAAAOAAAAAAAAAAAAAAAAAC4CAABkcnMv&#10;ZTJvRG9jLnhtbFBLAQItABQABgAIAAAAIQAvRow13QAAAAkBAAAPAAAAAAAAAAAAAAAAAIYEAABk&#10;cnMvZG93bnJldi54bWxQSwUGAAAAAAQABADzAAAAkAUAAAAA&#10;">
                      <v:textbox>
                        <w:txbxContent>
                          <w:p w14:paraId="3E8F7EF9" w14:textId="77777777" w:rsidR="001C5478" w:rsidRPr="005F1945" w:rsidRDefault="001C5478" w:rsidP="00D641D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09792" behindDoc="0" locked="0" layoutInCell="1" allowOverlap="1" wp14:anchorId="73650155" wp14:editId="04F111FE">
                      <wp:simplePos x="0" y="0"/>
                      <wp:positionH relativeFrom="column">
                        <wp:posOffset>1219200</wp:posOffset>
                      </wp:positionH>
                      <wp:positionV relativeFrom="paragraph">
                        <wp:posOffset>168910</wp:posOffset>
                      </wp:positionV>
                      <wp:extent cx="274320" cy="274320"/>
                      <wp:effectExtent l="0" t="0" r="11430" b="11430"/>
                      <wp:wrapNone/>
                      <wp:docPr id="487"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06F937" w14:textId="77777777" w:rsidR="001C5478" w:rsidRDefault="001C5478"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50155" id="Rectangle 375" o:spid="_x0000_s1143" style="position:absolute;left:0;text-align:left;margin-left:96pt;margin-top:13.3pt;width:21.6pt;height:21.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LnI4VKwIAAFMEAAAOAAAAAAAAAAAAAAAAAC4CAABkcnMv&#10;ZTJvRG9jLnhtbFBLAQItABQABgAIAAAAIQDP0zhp3gAAAAkBAAAPAAAAAAAAAAAAAAAAAIUEAABk&#10;cnMvZG93bnJldi54bWxQSwUGAAAAAAQABADzAAAAkAUAAAAA&#10;">
                      <v:textbox>
                        <w:txbxContent>
                          <w:p w14:paraId="2206F937" w14:textId="77777777" w:rsidR="001C5478" w:rsidRDefault="001C5478"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8768" behindDoc="0" locked="0" layoutInCell="1" allowOverlap="1" wp14:anchorId="2F4BF758" wp14:editId="105CBC0B">
                      <wp:simplePos x="0" y="0"/>
                      <wp:positionH relativeFrom="column">
                        <wp:posOffset>1793240</wp:posOffset>
                      </wp:positionH>
                      <wp:positionV relativeFrom="paragraph">
                        <wp:posOffset>168910</wp:posOffset>
                      </wp:positionV>
                      <wp:extent cx="274320" cy="274320"/>
                      <wp:effectExtent l="0" t="0" r="11430" b="11430"/>
                      <wp:wrapNone/>
                      <wp:docPr id="488"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9375E5" w14:textId="77777777" w:rsidR="001C5478" w:rsidRDefault="001C5478" w:rsidP="00D641D3">
                                  <w:pPr>
                                    <w:jc w:val="center"/>
                                  </w:pPr>
                                  <w:del w:id="513" w:author="Eckhoff,Dirk" w:date="2020-10-16T16:28:00Z">
                                    <w:r w:rsidDel="006D4535">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BF758" id="Rectangle 376" o:spid="_x0000_s1144" style="position:absolute;left:0;text-align:left;margin-left:141.2pt;margin-top:13.3pt;width:21.6pt;height:21.6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ZbpJTKwIAAFMEAAAOAAAAAAAAAAAAAAAAAC4CAABkcnMv&#10;ZTJvRG9jLnhtbFBLAQItABQABgAIAAAAIQAS5fw73gAAAAkBAAAPAAAAAAAAAAAAAAAAAIUEAABk&#10;cnMvZG93bnJldi54bWxQSwUGAAAAAAQABADzAAAAkAUAAAAA&#10;">
                      <v:textbox>
                        <w:txbxContent>
                          <w:p w14:paraId="009375E5" w14:textId="77777777" w:rsidR="001C5478" w:rsidRDefault="001C5478" w:rsidP="00D641D3">
                            <w:pPr>
                              <w:jc w:val="center"/>
                            </w:pPr>
                            <w:del w:id="514" w:author="Eckhoff,Dirk" w:date="2020-10-16T16:28:00Z">
                              <w:r w:rsidDel="006D4535">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07744" behindDoc="0" locked="0" layoutInCell="1" allowOverlap="1" wp14:anchorId="50A6BA00" wp14:editId="273A8132">
                      <wp:simplePos x="0" y="0"/>
                      <wp:positionH relativeFrom="column">
                        <wp:posOffset>2399665</wp:posOffset>
                      </wp:positionH>
                      <wp:positionV relativeFrom="paragraph">
                        <wp:posOffset>168910</wp:posOffset>
                      </wp:positionV>
                      <wp:extent cx="274320" cy="274320"/>
                      <wp:effectExtent l="0" t="0" r="11430" b="11430"/>
                      <wp:wrapNone/>
                      <wp:docPr id="489"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1E8D89" w14:textId="77777777" w:rsidR="001C5478" w:rsidRPr="00C82A24" w:rsidRDefault="001C5478"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6BA00" id="Rectangle 377" o:spid="_x0000_s1145" style="position:absolute;left:0;text-align:left;margin-left:188.95pt;margin-top:13.3pt;width:21.6pt;height:21.6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GewcnSsCAABTBAAADgAAAAAAAAAAAAAAAAAuAgAAZHJz&#10;L2Uyb0RvYy54bWxQSwECLQAUAAYACAAAACEAG37jl98AAAAJAQAADwAAAAAAAAAAAAAAAACFBAAA&#10;ZHJzL2Rvd25yZXYueG1sUEsFBgAAAAAEAAQA8wAAAJEFAAAAAA==&#10;">
                      <v:textbox>
                        <w:txbxContent>
                          <w:p w14:paraId="341E8D89" w14:textId="77777777" w:rsidR="001C5478" w:rsidRPr="00C82A24" w:rsidRDefault="001C5478"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06720" behindDoc="0" locked="0" layoutInCell="1" allowOverlap="1" wp14:anchorId="0A7B23EC" wp14:editId="311DD686">
                      <wp:simplePos x="0" y="0"/>
                      <wp:positionH relativeFrom="column">
                        <wp:posOffset>3072130</wp:posOffset>
                      </wp:positionH>
                      <wp:positionV relativeFrom="paragraph">
                        <wp:posOffset>168910</wp:posOffset>
                      </wp:positionV>
                      <wp:extent cx="274320" cy="274320"/>
                      <wp:effectExtent l="0" t="0" r="11430" b="11430"/>
                      <wp:wrapNone/>
                      <wp:docPr id="49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289538" w14:textId="77777777" w:rsidR="001C5478" w:rsidRPr="00C82A24" w:rsidRDefault="001C5478"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B23EC" id="Rectangle 378" o:spid="_x0000_s1146" style="position:absolute;left:0;text-align:left;margin-left:241.9pt;margin-top:13.3pt;width:21.6pt;height:21.6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qrdAgisCAABTBAAADgAAAAAAAAAAAAAAAAAuAgAAZHJz&#10;L2Uyb0RvYy54bWxQSwECLQAUAAYACAAAACEAVTntIN8AAAAJAQAADwAAAAAAAAAAAAAAAACFBAAA&#10;ZHJzL2Rvd25yZXYueG1sUEsFBgAAAAAEAAQA8wAAAJEFAAAAAA==&#10;">
                      <v:textbox>
                        <w:txbxContent>
                          <w:p w14:paraId="13289538" w14:textId="77777777" w:rsidR="001C5478" w:rsidRPr="00C82A24" w:rsidRDefault="001C5478"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05696" behindDoc="0" locked="0" layoutInCell="1" allowOverlap="1" wp14:anchorId="60BB9896" wp14:editId="70ECDDB6">
                      <wp:simplePos x="0" y="0"/>
                      <wp:positionH relativeFrom="column">
                        <wp:posOffset>3834765</wp:posOffset>
                      </wp:positionH>
                      <wp:positionV relativeFrom="paragraph">
                        <wp:posOffset>168910</wp:posOffset>
                      </wp:positionV>
                      <wp:extent cx="274320" cy="274320"/>
                      <wp:effectExtent l="0" t="0" r="11430" b="11430"/>
                      <wp:wrapNone/>
                      <wp:docPr id="491"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43E9B53" w14:textId="4A027399" w:rsidR="006D4535" w:rsidRPr="006D4535" w:rsidRDefault="006D4535">
                                  <w:pPr>
                                    <w:jc w:val="center"/>
                                    <w:rPr>
                                      <w:lang w:val="de-DE"/>
                                      <w:rPrChange w:id="515" w:author="Eckhoff,Dirk" w:date="2020-10-16T16:28:00Z">
                                        <w:rPr/>
                                      </w:rPrChange>
                                    </w:rPr>
                                    <w:pPrChange w:id="516" w:author="Eckhoff,Dirk" w:date="2020-10-16T16:28:00Z">
                                      <w:pPr/>
                                    </w:pPrChange>
                                  </w:pPr>
                                  <w:ins w:id="517" w:author="Eckhoff,Dirk" w:date="2020-10-16T16:28: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B9896" id="Rectangle 379" o:spid="_x0000_s1147" style="position:absolute;left:0;text-align:left;margin-left:301.95pt;margin-top:13.3pt;width:21.6pt;height:21.6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qNc5MKgIAAFMEAAAOAAAAAAAAAAAAAAAAAC4CAABkcnMv&#10;ZTJvRG9jLnhtbFBLAQItABQABgAIAAAAIQAnKdUr3wAAAAkBAAAPAAAAAAAAAAAAAAAAAIQEAABk&#10;cnMvZG93bnJldi54bWxQSwUGAAAAAAQABADzAAAAkAUAAAAA&#10;">
                      <v:textbox>
                        <w:txbxContent>
                          <w:p w14:paraId="143E9B53" w14:textId="4A027399" w:rsidR="006D4535" w:rsidRPr="006D4535" w:rsidRDefault="006D4535">
                            <w:pPr>
                              <w:jc w:val="center"/>
                              <w:rPr>
                                <w:lang w:val="de-DE"/>
                                <w:rPrChange w:id="518" w:author="Eckhoff,Dirk" w:date="2020-10-16T16:28:00Z">
                                  <w:rPr/>
                                </w:rPrChange>
                              </w:rPr>
                              <w:pPrChange w:id="519" w:author="Eckhoff,Dirk" w:date="2020-10-16T16:28:00Z">
                                <w:pPr/>
                              </w:pPrChange>
                            </w:pPr>
                            <w:ins w:id="520" w:author="Eckhoff,Dirk" w:date="2020-10-16T16:28: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811840" behindDoc="0" locked="0" layoutInCell="1" allowOverlap="1" wp14:anchorId="129E2B63" wp14:editId="58F32C43">
                      <wp:simplePos x="0" y="0"/>
                      <wp:positionH relativeFrom="column">
                        <wp:posOffset>31750</wp:posOffset>
                      </wp:positionH>
                      <wp:positionV relativeFrom="paragraph">
                        <wp:posOffset>168910</wp:posOffset>
                      </wp:positionV>
                      <wp:extent cx="274320" cy="274320"/>
                      <wp:effectExtent l="5080" t="10160" r="6350" b="10795"/>
                      <wp:wrapNone/>
                      <wp:docPr id="492"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F13929" w14:textId="77777777" w:rsidR="001C5478" w:rsidRPr="005F1945" w:rsidRDefault="001C5478"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E2B63" id="Rectangle 380" o:spid="_x0000_s1148" style="position:absolute;left:0;text-align:left;margin-left:2.5pt;margin-top:13.3pt;width:21.6pt;height:21.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hmR9zKgIAAFMEAAAOAAAAAAAAAAAAAAAAAC4CAABkcnMvZTJv&#10;RG9jLnhtbFBLAQItABQABgAIAAAAIQBTtgRt3AAAAAYBAAAPAAAAAAAAAAAAAAAAAIQEAABkcnMv&#10;ZG93bnJldi54bWxQSwUGAAAAAAQABADzAAAAjQUAAAAA&#10;">
                      <v:textbox>
                        <w:txbxContent>
                          <w:p w14:paraId="16F13929" w14:textId="77777777" w:rsidR="001C5478" w:rsidRPr="005F1945" w:rsidRDefault="001C5478"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93C8BF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D1817B"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3197F793" w14:textId="77777777" w:rsidTr="00D641D3">
        <w:trPr>
          <w:cantSplit/>
          <w:trHeight w:val="342"/>
        </w:trPr>
        <w:tc>
          <w:tcPr>
            <w:tcW w:w="2376" w:type="dxa"/>
            <w:shd w:val="clear" w:color="auto" w:fill="DDD9C3" w:themeFill="background2" w:themeFillShade="E6"/>
          </w:tcPr>
          <w:p w14:paraId="7A038D34"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54D09A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77794E6"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by WG2 at VTS44</w:t>
            </w:r>
          </w:p>
        </w:tc>
      </w:tr>
      <w:tr w:rsidR="00D641D3" w:rsidRPr="00696A73" w14:paraId="1787EABF" w14:textId="77777777" w:rsidTr="00D641D3">
        <w:trPr>
          <w:cantSplit/>
          <w:trHeight w:val="342"/>
        </w:trPr>
        <w:tc>
          <w:tcPr>
            <w:tcW w:w="2376" w:type="dxa"/>
            <w:vMerge w:val="restart"/>
            <w:shd w:val="clear" w:color="auto" w:fill="auto"/>
          </w:tcPr>
          <w:p w14:paraId="2E0188D6"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BEB49B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C76DDD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72A94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5768FD2" w14:textId="77777777" w:rsidTr="00D641D3">
        <w:trPr>
          <w:cantSplit/>
          <w:trHeight w:val="489"/>
        </w:trPr>
        <w:tc>
          <w:tcPr>
            <w:tcW w:w="2376" w:type="dxa"/>
            <w:vMerge/>
            <w:shd w:val="clear" w:color="auto" w:fill="auto"/>
          </w:tcPr>
          <w:p w14:paraId="544571A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725424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B6D2D69"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673D9C7" w14:textId="7FD2A9DC"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484DB325" w14:textId="77777777" w:rsidTr="00D641D3">
        <w:trPr>
          <w:cantSplit/>
          <w:trHeight w:val="489"/>
        </w:trPr>
        <w:tc>
          <w:tcPr>
            <w:tcW w:w="2376" w:type="dxa"/>
            <w:shd w:val="clear" w:color="auto" w:fill="auto"/>
          </w:tcPr>
          <w:p w14:paraId="30782DA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D7D1D24"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D3B90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C6D4DC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21E61F76" w14:textId="77777777" w:rsidTr="00D641D3">
        <w:trPr>
          <w:cantSplit/>
          <w:trHeight w:val="489"/>
        </w:trPr>
        <w:tc>
          <w:tcPr>
            <w:tcW w:w="2376" w:type="dxa"/>
            <w:shd w:val="clear" w:color="auto" w:fill="auto"/>
          </w:tcPr>
          <w:p w14:paraId="67DE62D6"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982A81F"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FCB64D7" w14:textId="77777777" w:rsidR="00D641D3" w:rsidRDefault="00125B3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21" w:author="Eckhoff,Dirk" w:date="2020-10-16T17:03:00Z"/>
                <w:rFonts w:cs="Calibri"/>
                <w:sz w:val="16"/>
                <w:szCs w:val="16"/>
              </w:rPr>
            </w:pPr>
            <w:r>
              <w:rPr>
                <w:rFonts w:cs="Calibri"/>
                <w:sz w:val="16"/>
                <w:szCs w:val="16"/>
              </w:rPr>
              <w:t>Sec to note name change from ENG to  ARM lead (at VTS47)</w:t>
            </w:r>
          </w:p>
          <w:p w14:paraId="04789B2F" w14:textId="48E87920" w:rsidR="00B748CB"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522" w:author="Eckhoff,Dirk" w:date="2020-10-16T17:03:00Z">
              <w:r>
                <w:rPr>
                  <w:rFonts w:cs="Calibri"/>
                  <w:sz w:val="16"/>
                  <w:szCs w:val="16"/>
                </w:rPr>
                <w:t>Waiting for workshop on cyber security   in Oct.2021</w:t>
              </w:r>
            </w:ins>
          </w:p>
        </w:tc>
      </w:tr>
    </w:tbl>
    <w:p w14:paraId="1451ACFD" w14:textId="77777777" w:rsidR="00D641D3" w:rsidRPr="00DD096E" w:rsidRDefault="00D641D3" w:rsidP="00D641D3">
      <w:pPr>
        <w:rPr>
          <w:rFonts w:eastAsiaTheme="minorEastAsia"/>
        </w:rPr>
      </w:pPr>
    </w:p>
    <w:p w14:paraId="1C662574" w14:textId="77777777" w:rsidR="00D641D3" w:rsidRPr="00DD096E" w:rsidRDefault="00D641D3" w:rsidP="00D641D3">
      <w:pPr>
        <w:rPr>
          <w:rFonts w:eastAsiaTheme="minorEastAsia"/>
        </w:rPr>
      </w:pPr>
      <w:r>
        <w:rPr>
          <w:rStyle w:val="Heading1Char"/>
          <w:rFonts w:eastAsiaTheme="minorEastAsia"/>
        </w:rPr>
        <w:br w:type="page"/>
      </w:r>
    </w:p>
    <w:p w14:paraId="15B787D1" w14:textId="77777777" w:rsidR="00D641D3" w:rsidRPr="00FF3A3F" w:rsidRDefault="00D641D3" w:rsidP="00D641D3">
      <w:pPr>
        <w:pStyle w:val="Heading1"/>
        <w:rPr>
          <w:rFonts w:eastAsiaTheme="minorEastAsia"/>
        </w:rPr>
      </w:pPr>
      <w:bookmarkStart w:id="523" w:name="_Toc32307794"/>
      <w:r w:rsidRPr="00FF3A3F">
        <w:rPr>
          <w:rFonts w:eastAsiaTheme="minorEastAsia"/>
        </w:rPr>
        <w:t>TASK 2.2.1</w:t>
      </w:r>
      <w:r w:rsidRPr="00FF3A3F">
        <w:rPr>
          <w:rFonts w:eastAsiaTheme="minorEastAsia"/>
        </w:rPr>
        <w:tab/>
        <w:t>Review Recommendation V-128 on Operational and Technical Performance of VTS Systems</w:t>
      </w:r>
      <w:bookmarkEnd w:id="5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4B98832E" w14:textId="77777777" w:rsidTr="00D641D3">
        <w:trPr>
          <w:cantSplit/>
          <w:trHeight w:val="416"/>
          <w:tblHeader/>
        </w:trPr>
        <w:tc>
          <w:tcPr>
            <w:tcW w:w="9606" w:type="dxa"/>
            <w:gridSpan w:val="4"/>
            <w:shd w:val="clear" w:color="auto" w:fill="DDD9C3"/>
            <w:vAlign w:val="center"/>
          </w:tcPr>
          <w:p w14:paraId="3CE22B0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62E7CBC8" w14:textId="77777777" w:rsidTr="00D641D3">
        <w:trPr>
          <w:cantSplit/>
          <w:trHeight w:val="428"/>
        </w:trPr>
        <w:tc>
          <w:tcPr>
            <w:tcW w:w="2376" w:type="dxa"/>
            <w:shd w:val="clear" w:color="auto" w:fill="auto"/>
          </w:tcPr>
          <w:p w14:paraId="34ED4FE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F203D99"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4C81A8E" w14:textId="77777777" w:rsidTr="00D641D3">
        <w:trPr>
          <w:cantSplit/>
          <w:trHeight w:val="491"/>
        </w:trPr>
        <w:tc>
          <w:tcPr>
            <w:tcW w:w="2376" w:type="dxa"/>
            <w:shd w:val="clear" w:color="auto" w:fill="auto"/>
          </w:tcPr>
          <w:p w14:paraId="7181902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283C924"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254A3757" w14:textId="77777777" w:rsidTr="00D641D3">
        <w:trPr>
          <w:cantSplit/>
          <w:trHeight w:val="712"/>
        </w:trPr>
        <w:tc>
          <w:tcPr>
            <w:tcW w:w="2376" w:type="dxa"/>
            <w:shd w:val="clear" w:color="auto" w:fill="auto"/>
          </w:tcPr>
          <w:p w14:paraId="6BAFA7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CB70BBD" w14:textId="128DD42E"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ins w:id="524" w:author="Eckhoff,Dirk" w:date="2020-10-16T16:30:00Z">
              <w:r w:rsidR="006D4535">
                <w:rPr>
                  <w:rFonts w:cs="Arial"/>
                  <w:snapToGrid w:val="0"/>
                  <w:kern w:val="28"/>
                  <w:sz w:val="20"/>
                  <w:szCs w:val="20"/>
                  <w:lang w:eastAsia="de-DE"/>
                </w:rPr>
                <w:t xml:space="preserve">and update </w:t>
              </w:r>
            </w:ins>
            <w:r w:rsidRPr="00BF71F7">
              <w:rPr>
                <w:rFonts w:cs="Arial"/>
                <w:snapToGrid w:val="0"/>
                <w:kern w:val="28"/>
                <w:sz w:val="20"/>
                <w:szCs w:val="20"/>
                <w:lang w:eastAsia="de-DE"/>
              </w:rPr>
              <w:t>Recommendation V-128 on Operational and Techn</w:t>
            </w:r>
            <w:r>
              <w:rPr>
                <w:rFonts w:cs="Arial"/>
                <w:snapToGrid w:val="0"/>
                <w:kern w:val="28"/>
                <w:sz w:val="20"/>
                <w:szCs w:val="20"/>
                <w:lang w:eastAsia="de-DE"/>
              </w:rPr>
              <w:t>ical Performance of VTS Systems</w:t>
            </w:r>
          </w:p>
        </w:tc>
      </w:tr>
      <w:tr w:rsidR="00D641D3" w:rsidRPr="00CB4CEA" w14:paraId="30A73E80" w14:textId="77777777" w:rsidTr="00D641D3">
        <w:trPr>
          <w:cantSplit/>
          <w:trHeight w:val="466"/>
        </w:trPr>
        <w:tc>
          <w:tcPr>
            <w:tcW w:w="2376" w:type="dxa"/>
          </w:tcPr>
          <w:p w14:paraId="2B39CA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3238F19"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To get an updated and current version of both the recom</w:t>
            </w:r>
            <w:r>
              <w:rPr>
                <w:bCs/>
                <w:iCs/>
                <w:snapToGrid w:val="0"/>
                <w:sz w:val="20"/>
                <w:szCs w:val="20"/>
              </w:rPr>
              <w:t>m</w:t>
            </w:r>
            <w:r w:rsidRPr="00A656E5">
              <w:rPr>
                <w:bCs/>
                <w:iCs/>
                <w:snapToGrid w:val="0"/>
                <w:sz w:val="20"/>
                <w:szCs w:val="20"/>
              </w:rPr>
              <w:t xml:space="preserve">endation and the guideline. Taking into account new guidelines and technological developments    </w:t>
            </w:r>
          </w:p>
          <w:p w14:paraId="66359523"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1F39F3FC" w14:textId="77777777" w:rsidTr="00D641D3">
        <w:trPr>
          <w:cantSplit/>
          <w:trHeight w:val="402"/>
        </w:trPr>
        <w:tc>
          <w:tcPr>
            <w:tcW w:w="2376" w:type="dxa"/>
          </w:tcPr>
          <w:p w14:paraId="1B1585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3B7E027"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601EF8C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1C170563" w14:textId="77777777" w:rsidTr="00D641D3">
        <w:trPr>
          <w:cantSplit/>
          <w:trHeight w:val="402"/>
        </w:trPr>
        <w:tc>
          <w:tcPr>
            <w:tcW w:w="2376" w:type="dxa"/>
          </w:tcPr>
          <w:p w14:paraId="0D51C54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50A914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1754CF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628EA6E4" w14:textId="77777777" w:rsidTr="00D641D3">
        <w:trPr>
          <w:cantSplit/>
          <w:trHeight w:val="854"/>
        </w:trPr>
        <w:tc>
          <w:tcPr>
            <w:tcW w:w="2376" w:type="dxa"/>
          </w:tcPr>
          <w:p w14:paraId="3A36766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68A27C"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72E45D1" w14:textId="77777777" w:rsidR="00D641D3" w:rsidRDefault="00D641D3" w:rsidP="00D641D3">
            <w:pPr>
              <w:pStyle w:val="BodyText3"/>
              <w:spacing w:before="120"/>
              <w:ind w:left="0"/>
              <w:jc w:val="both"/>
              <w:rPr>
                <w:b/>
                <w:i w:val="0"/>
                <w:sz w:val="20"/>
              </w:rPr>
            </w:pPr>
            <w:r w:rsidRPr="00A11A2E">
              <w:rPr>
                <w:b/>
                <w:i w:val="0"/>
                <w:sz w:val="20"/>
              </w:rPr>
              <w:t>Goal</w:t>
            </w:r>
          </w:p>
          <w:p w14:paraId="15392371" w14:textId="77777777" w:rsidR="00D641D3" w:rsidRDefault="00D641D3" w:rsidP="00D641D3">
            <w:pPr>
              <w:pStyle w:val="BodyText3"/>
              <w:spacing w:before="120"/>
              <w:ind w:left="0"/>
              <w:jc w:val="both"/>
              <w:rPr>
                <w:i w:val="0"/>
                <w:sz w:val="20"/>
              </w:rPr>
            </w:pPr>
            <w:r w:rsidRPr="00A11A2E">
              <w:rPr>
                <w:i w:val="0"/>
                <w:sz w:val="20"/>
              </w:rPr>
              <w:t xml:space="preserve"> </w:t>
            </w:r>
          </w:p>
          <w:p w14:paraId="4C116896" w14:textId="77777777" w:rsidR="00D641D3" w:rsidRDefault="00D641D3" w:rsidP="00D641D3">
            <w:pPr>
              <w:pStyle w:val="BodyText3"/>
              <w:spacing w:before="120"/>
              <w:ind w:left="0"/>
              <w:jc w:val="both"/>
              <w:rPr>
                <w:b/>
                <w:i w:val="0"/>
                <w:sz w:val="20"/>
              </w:rPr>
            </w:pPr>
            <w:r w:rsidRPr="00A11A2E">
              <w:rPr>
                <w:b/>
                <w:i w:val="0"/>
                <w:sz w:val="20"/>
              </w:rPr>
              <w:t>Strategy</w:t>
            </w:r>
          </w:p>
          <w:p w14:paraId="52E627B8" w14:textId="77777777" w:rsidR="00D641D3" w:rsidRPr="006C21E7" w:rsidRDefault="00D641D3" w:rsidP="00D641D3">
            <w:pPr>
              <w:pStyle w:val="BodyText3"/>
              <w:spacing w:before="120"/>
              <w:ind w:left="0"/>
              <w:jc w:val="both"/>
              <w:rPr>
                <w:i w:val="0"/>
                <w:sz w:val="20"/>
              </w:rPr>
            </w:pPr>
            <w:r w:rsidRPr="00A11A2E">
              <w:rPr>
                <w:i w:val="0"/>
                <w:sz w:val="20"/>
              </w:rPr>
              <w:t xml:space="preserve"> </w:t>
            </w:r>
          </w:p>
        </w:tc>
      </w:tr>
      <w:tr w:rsidR="00D641D3" w:rsidRPr="00CB4CEA" w14:paraId="568A8631" w14:textId="77777777" w:rsidTr="00D641D3">
        <w:trPr>
          <w:cantSplit/>
          <w:trHeight w:val="615"/>
        </w:trPr>
        <w:tc>
          <w:tcPr>
            <w:tcW w:w="2376" w:type="dxa"/>
          </w:tcPr>
          <w:p w14:paraId="15A56BF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62CD01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37832F"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6CB05579"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3CBF406"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025D7628"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646F095F" w14:textId="77777777" w:rsidTr="00D641D3">
        <w:trPr>
          <w:cantSplit/>
          <w:trHeight w:val="1399"/>
        </w:trPr>
        <w:tc>
          <w:tcPr>
            <w:tcW w:w="2376" w:type="dxa"/>
          </w:tcPr>
          <w:p w14:paraId="1B4ADF58"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66FFC6"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033092D8" w14:textId="77777777" w:rsidTr="00D641D3">
        <w:trPr>
          <w:cantSplit/>
          <w:trHeight w:val="659"/>
        </w:trPr>
        <w:tc>
          <w:tcPr>
            <w:tcW w:w="2376" w:type="dxa"/>
          </w:tcPr>
          <w:p w14:paraId="12C775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8F0B05E" w14:textId="77777777" w:rsidR="00D641D3" w:rsidRDefault="00D641D3" w:rsidP="00D641D3">
            <w:pPr>
              <w:pStyle w:val="BodyText3"/>
              <w:spacing w:before="120"/>
              <w:ind w:left="0"/>
              <w:jc w:val="both"/>
              <w:rPr>
                <w:sz w:val="20"/>
                <w:lang w:val="en-CA"/>
              </w:rPr>
            </w:pPr>
            <w:r>
              <w:rPr>
                <w:sz w:val="20"/>
                <w:lang w:val="en-CA"/>
              </w:rPr>
              <w:t>Session number:</w:t>
            </w:r>
          </w:p>
          <w:p w14:paraId="14AAAA7E"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17984" behindDoc="0" locked="0" layoutInCell="1" allowOverlap="1" wp14:anchorId="03F5E222" wp14:editId="0AF0D306">
                      <wp:simplePos x="0" y="0"/>
                      <wp:positionH relativeFrom="column">
                        <wp:posOffset>645160</wp:posOffset>
                      </wp:positionH>
                      <wp:positionV relativeFrom="paragraph">
                        <wp:posOffset>168910</wp:posOffset>
                      </wp:positionV>
                      <wp:extent cx="274320" cy="274320"/>
                      <wp:effectExtent l="8890" t="10160" r="12065" b="10795"/>
                      <wp:wrapNone/>
                      <wp:docPr id="493"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2A9161" w14:textId="77777777" w:rsidR="001C5478" w:rsidRPr="005F1945" w:rsidRDefault="001C5478"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5E222" id="Rectangle 332" o:spid="_x0000_s1149" style="position:absolute;left:0;text-align:left;margin-left:50.8pt;margin-top:13.3pt;width:21.6pt;height:21.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J4KwIAAFMEAAAOAAAAZHJzL2Uyb0RvYy54bWysVNuO0zAQfUfiHyy/0zRpy2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E8GongrAgAAUwQAAA4AAAAAAAAAAAAAAAAALgIAAGRycy9l&#10;Mm9Eb2MueG1sUEsBAi0AFAAGAAgAAAAhAC9GjDXdAAAACQEAAA8AAAAAAAAAAAAAAAAAhQQAAGRy&#10;cy9kb3ducmV2LnhtbFBLBQYAAAAABAAEAPMAAACPBQAAAAA=&#10;">
                      <v:textbox>
                        <w:txbxContent>
                          <w:p w14:paraId="3F2A9161" w14:textId="77777777" w:rsidR="001C5478" w:rsidRPr="005F1945" w:rsidRDefault="001C5478" w:rsidP="00D641D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16960" behindDoc="0" locked="0" layoutInCell="1" allowOverlap="1" wp14:anchorId="53DC4826" wp14:editId="44C8B1C5">
                      <wp:simplePos x="0" y="0"/>
                      <wp:positionH relativeFrom="column">
                        <wp:posOffset>1219200</wp:posOffset>
                      </wp:positionH>
                      <wp:positionV relativeFrom="paragraph">
                        <wp:posOffset>168910</wp:posOffset>
                      </wp:positionV>
                      <wp:extent cx="274320" cy="274320"/>
                      <wp:effectExtent l="0" t="0" r="11430" b="11430"/>
                      <wp:wrapNone/>
                      <wp:docPr id="494"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181043" w14:textId="77777777" w:rsidR="001C5478" w:rsidRDefault="001C5478"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C4826" id="Rectangle 333" o:spid="_x0000_s1150" style="position:absolute;left:0;text-align:left;margin-left:96pt;margin-top:13.3pt;width:21.6pt;height:21.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mPus8KwIAAFMEAAAOAAAAAAAAAAAAAAAAAC4CAABkcnMv&#10;ZTJvRG9jLnhtbFBLAQItABQABgAIAAAAIQDP0zhp3gAAAAkBAAAPAAAAAAAAAAAAAAAAAIUEAABk&#10;cnMvZG93bnJldi54bWxQSwUGAAAAAAQABADzAAAAkAUAAAAA&#10;">
                      <v:textbox>
                        <w:txbxContent>
                          <w:p w14:paraId="5F181043" w14:textId="77777777" w:rsidR="001C5478" w:rsidRDefault="001C5478"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15936" behindDoc="0" locked="0" layoutInCell="1" allowOverlap="1" wp14:anchorId="6258B5D8" wp14:editId="0045132A">
                      <wp:simplePos x="0" y="0"/>
                      <wp:positionH relativeFrom="column">
                        <wp:posOffset>1793240</wp:posOffset>
                      </wp:positionH>
                      <wp:positionV relativeFrom="paragraph">
                        <wp:posOffset>168910</wp:posOffset>
                      </wp:positionV>
                      <wp:extent cx="274320" cy="274320"/>
                      <wp:effectExtent l="0" t="0" r="11430" b="11430"/>
                      <wp:wrapNone/>
                      <wp:docPr id="495"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34D094" w14:textId="43F46E5B" w:rsidR="001C5478" w:rsidRDefault="001C5478" w:rsidP="00D641D3">
                                  <w:pPr>
                                    <w:jc w:val="center"/>
                                  </w:pPr>
                                  <w:del w:id="525" w:author="Eckhoff,Dirk" w:date="2020-10-16T16:31:00Z">
                                    <w:r w:rsidDel="006D4535">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8B5D8" id="Rectangle 334" o:spid="_x0000_s1151" style="position:absolute;left:0;text-align:left;margin-left:141.2pt;margin-top:13.3pt;width:21.6pt;height:2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MAhayKwIAAFMEAAAOAAAAAAAAAAAAAAAAAC4CAABkcnMv&#10;ZTJvRG9jLnhtbFBLAQItABQABgAIAAAAIQAS5fw73gAAAAkBAAAPAAAAAAAAAAAAAAAAAIUEAABk&#10;cnMvZG93bnJldi54bWxQSwUGAAAAAAQABADzAAAAkAUAAAAA&#10;">
                      <v:textbox>
                        <w:txbxContent>
                          <w:p w14:paraId="3934D094" w14:textId="43F46E5B" w:rsidR="001C5478" w:rsidRDefault="001C5478" w:rsidP="00D641D3">
                            <w:pPr>
                              <w:jc w:val="center"/>
                            </w:pPr>
                            <w:del w:id="526" w:author="Eckhoff,Dirk" w:date="2020-10-16T16:31:00Z">
                              <w:r w:rsidDel="006D4535">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14912" behindDoc="0" locked="0" layoutInCell="1" allowOverlap="1" wp14:anchorId="74FCD0C0" wp14:editId="21E1532F">
                      <wp:simplePos x="0" y="0"/>
                      <wp:positionH relativeFrom="column">
                        <wp:posOffset>2399665</wp:posOffset>
                      </wp:positionH>
                      <wp:positionV relativeFrom="paragraph">
                        <wp:posOffset>168910</wp:posOffset>
                      </wp:positionV>
                      <wp:extent cx="274320" cy="274320"/>
                      <wp:effectExtent l="0" t="0" r="11430" b="11430"/>
                      <wp:wrapNone/>
                      <wp:docPr id="496"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32895E" w14:textId="77777777" w:rsidR="001C5478" w:rsidRDefault="001C5478"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CD0C0" id="Rectangle 335" o:spid="_x0000_s1152" style="position:absolute;left:0;text-align:left;margin-left:188.95pt;margin-top:13.3pt;width:21.6pt;height:21.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GvpJQUsAgAAUwQAAA4AAAAAAAAAAAAAAAAALgIAAGRy&#10;cy9lMm9Eb2MueG1sUEsBAi0AFAAGAAgAAAAhABt+45ffAAAACQEAAA8AAAAAAAAAAAAAAAAAhgQA&#10;AGRycy9kb3ducmV2LnhtbFBLBQYAAAAABAAEAPMAAACSBQAAAAA=&#10;">
                      <v:textbox>
                        <w:txbxContent>
                          <w:p w14:paraId="3A32895E" w14:textId="77777777" w:rsidR="001C5478" w:rsidRDefault="001C5478"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3888" behindDoc="0" locked="0" layoutInCell="1" allowOverlap="1" wp14:anchorId="5C40F67B" wp14:editId="433CC6AB">
                      <wp:simplePos x="0" y="0"/>
                      <wp:positionH relativeFrom="column">
                        <wp:posOffset>3072130</wp:posOffset>
                      </wp:positionH>
                      <wp:positionV relativeFrom="paragraph">
                        <wp:posOffset>168910</wp:posOffset>
                      </wp:positionV>
                      <wp:extent cx="274320" cy="274320"/>
                      <wp:effectExtent l="0" t="0" r="11430" b="11430"/>
                      <wp:wrapNone/>
                      <wp:docPr id="497"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CCBF8D" w14:textId="77777777" w:rsidR="001C5478" w:rsidRDefault="001C5478"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40F67B" id="Rectangle 336" o:spid="_x0000_s1153" style="position:absolute;left:0;text-align:left;margin-left:241.9pt;margin-top:13.3pt;width:21.6pt;height:21.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">
                      <v:textbox>
                        <w:txbxContent>
                          <w:p w14:paraId="3FCCBF8D" w14:textId="77777777" w:rsidR="001C5478" w:rsidRDefault="001C5478"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2864" behindDoc="0" locked="0" layoutInCell="1" allowOverlap="1" wp14:anchorId="0D9E5CE0" wp14:editId="0F5DAD2F">
                      <wp:simplePos x="0" y="0"/>
                      <wp:positionH relativeFrom="column">
                        <wp:posOffset>3834765</wp:posOffset>
                      </wp:positionH>
                      <wp:positionV relativeFrom="paragraph">
                        <wp:posOffset>168910</wp:posOffset>
                      </wp:positionV>
                      <wp:extent cx="274320" cy="274320"/>
                      <wp:effectExtent l="0" t="0" r="11430" b="11430"/>
                      <wp:wrapNone/>
                      <wp:docPr id="498"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DD6D59" w14:textId="77777777" w:rsidR="001C5478" w:rsidRDefault="001C5478"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E5CE0" id="Rectangle 337" o:spid="_x0000_s1154" style="position:absolute;left:0;text-align:left;margin-left:301.95pt;margin-top:13.3pt;width:21.6pt;height:21.6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OZm3jSsCAABTBAAADgAAAAAAAAAAAAAAAAAuAgAAZHJz&#10;L2Uyb0RvYy54bWxQSwECLQAUAAYACAAAACEAJynVK98AAAAJAQAADwAAAAAAAAAAAAAAAACFBAAA&#10;ZHJzL2Rvd25yZXYueG1sUEsFBgAAAAAEAAQA8wAAAJEFAAAAAA==&#10;">
                      <v:textbox>
                        <w:txbxContent>
                          <w:p w14:paraId="2CDD6D59" w14:textId="77777777" w:rsidR="001C5478" w:rsidRDefault="001C5478"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9008" behindDoc="0" locked="0" layoutInCell="1" allowOverlap="1" wp14:anchorId="17C99335" wp14:editId="2B211566">
                      <wp:simplePos x="0" y="0"/>
                      <wp:positionH relativeFrom="column">
                        <wp:posOffset>31750</wp:posOffset>
                      </wp:positionH>
                      <wp:positionV relativeFrom="paragraph">
                        <wp:posOffset>168910</wp:posOffset>
                      </wp:positionV>
                      <wp:extent cx="274320" cy="274320"/>
                      <wp:effectExtent l="5080" t="10160" r="6350" b="10795"/>
                      <wp:wrapNone/>
                      <wp:docPr id="499"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B8C31A" w14:textId="77777777" w:rsidR="001C5478" w:rsidRPr="005F1945" w:rsidRDefault="001C5478"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99335" id="Rectangle 338" o:spid="_x0000_s1155" style="position:absolute;left:0;text-align:left;margin-left:2.5pt;margin-top:13.3pt;width:21.6pt;height:21.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ywwP/CsCAABTBAAADgAAAAAAAAAAAAAAAAAuAgAAZHJzL2Uy&#10;b0RvYy54bWxQSwECLQAUAAYACAAAACEAU7YEbdwAAAAGAQAADwAAAAAAAAAAAAAAAACFBAAAZHJz&#10;L2Rvd25yZXYueG1sUEsFBgAAAAAEAAQA8wAAAI4FAAAAAA==&#10;">
                      <v:textbox>
                        <w:txbxContent>
                          <w:p w14:paraId="45B8C31A" w14:textId="77777777" w:rsidR="001C5478" w:rsidRPr="005F1945" w:rsidRDefault="001C5478"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25B5A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5BBDD96"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7AEEA4CD" w14:textId="77777777" w:rsidTr="00D641D3">
        <w:trPr>
          <w:cantSplit/>
          <w:trHeight w:val="342"/>
        </w:trPr>
        <w:tc>
          <w:tcPr>
            <w:tcW w:w="2376" w:type="dxa"/>
            <w:shd w:val="clear" w:color="auto" w:fill="DDD9C3" w:themeFill="background2" w:themeFillShade="E6"/>
          </w:tcPr>
          <w:p w14:paraId="797E29A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810EC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C5DF0E0" w14:textId="77777777"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165A1F5B" w14:textId="77777777" w:rsidTr="00D641D3">
        <w:trPr>
          <w:cantSplit/>
          <w:trHeight w:val="342"/>
        </w:trPr>
        <w:tc>
          <w:tcPr>
            <w:tcW w:w="2376" w:type="dxa"/>
            <w:vMerge w:val="restart"/>
            <w:shd w:val="clear" w:color="auto" w:fill="auto"/>
          </w:tcPr>
          <w:p w14:paraId="30354E1A"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01F8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E9C15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4ECAA9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9E475C8" w14:textId="77777777" w:rsidTr="00D641D3">
        <w:trPr>
          <w:cantSplit/>
          <w:trHeight w:val="489"/>
        </w:trPr>
        <w:tc>
          <w:tcPr>
            <w:tcW w:w="2376" w:type="dxa"/>
            <w:vMerge/>
            <w:shd w:val="clear" w:color="auto" w:fill="auto"/>
          </w:tcPr>
          <w:p w14:paraId="1A71A32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48BDDE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4CC307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86B5D3B" w14:textId="7D227D3B"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3948E16C" w14:textId="77777777" w:rsidTr="00D641D3">
        <w:trPr>
          <w:cantSplit/>
          <w:trHeight w:val="489"/>
        </w:trPr>
        <w:tc>
          <w:tcPr>
            <w:tcW w:w="2376" w:type="dxa"/>
            <w:shd w:val="clear" w:color="auto" w:fill="auto"/>
          </w:tcPr>
          <w:p w14:paraId="1C8728D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8376A6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0F982C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1BD1B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4F45AC68" w14:textId="77777777" w:rsidTr="00D641D3">
        <w:trPr>
          <w:cantSplit/>
          <w:trHeight w:val="489"/>
        </w:trPr>
        <w:tc>
          <w:tcPr>
            <w:tcW w:w="2376" w:type="dxa"/>
            <w:shd w:val="clear" w:color="auto" w:fill="auto"/>
          </w:tcPr>
          <w:p w14:paraId="3BFCCFD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CBD47C2"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476DE94" w14:textId="5F732860"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527" w:author="Eckhoff,Dirk" w:date="2020-10-16T17:03:00Z">
              <w:r>
                <w:rPr>
                  <w:rFonts w:cs="Calibri"/>
                  <w:sz w:val="16"/>
                  <w:szCs w:val="16"/>
                </w:rPr>
                <w:t>Start session postponed due to VTS48 cancellation</w:t>
              </w:r>
            </w:ins>
          </w:p>
        </w:tc>
      </w:tr>
    </w:tbl>
    <w:p w14:paraId="3EF3E70D" w14:textId="77777777" w:rsidR="00D641D3" w:rsidRPr="00DD096E" w:rsidRDefault="00D641D3" w:rsidP="00D641D3">
      <w:pPr>
        <w:rPr>
          <w:rFonts w:eastAsiaTheme="minorEastAsia"/>
        </w:rPr>
      </w:pPr>
    </w:p>
    <w:p w14:paraId="2DF3AC53" w14:textId="77777777" w:rsidR="00D641D3" w:rsidRPr="00FF3A3F" w:rsidRDefault="00D641D3" w:rsidP="00D641D3">
      <w:pPr>
        <w:pStyle w:val="Heading1"/>
        <w:rPr>
          <w:rFonts w:eastAsiaTheme="minorEastAsia"/>
        </w:rPr>
      </w:pPr>
      <w:r w:rsidRPr="00FF3A3F">
        <w:rPr>
          <w:rFonts w:eastAsiaTheme="minorEastAsia"/>
        </w:rPr>
        <w:br w:type="page"/>
      </w:r>
      <w:bookmarkStart w:id="528" w:name="_Toc32307795"/>
      <w:r w:rsidRPr="00FF3A3F">
        <w:rPr>
          <w:rFonts w:eastAsiaTheme="minorEastAsia"/>
        </w:rPr>
        <w:t>TASK 2.2.2</w:t>
      </w:r>
      <w:r w:rsidRPr="00FF3A3F">
        <w:rPr>
          <w:rFonts w:eastAsiaTheme="minorEastAsia"/>
        </w:rPr>
        <w:tab/>
      </w:r>
      <w:r>
        <w:rPr>
          <w:rFonts w:eastAsiaTheme="minorEastAsia"/>
        </w:rPr>
        <w:t>R</w:t>
      </w:r>
      <w:r w:rsidRPr="00FF3A3F">
        <w:rPr>
          <w:rFonts w:eastAsiaTheme="minorEastAsia"/>
        </w:rPr>
        <w:t xml:space="preserve">eview </w:t>
      </w:r>
      <w:r>
        <w:rPr>
          <w:rFonts w:eastAsiaTheme="minorEastAsia"/>
        </w:rPr>
        <w:t>and U</w:t>
      </w:r>
      <w:r w:rsidRPr="00FF3A3F">
        <w:rPr>
          <w:rFonts w:eastAsiaTheme="minorEastAsia"/>
        </w:rPr>
        <w:t xml:space="preserve">pdate </w:t>
      </w:r>
      <w:r>
        <w:rPr>
          <w:rFonts w:eastAsiaTheme="minorEastAsia"/>
        </w:rPr>
        <w:t>Guideline 1111 on Preparation of Operational a</w:t>
      </w:r>
      <w:r w:rsidRPr="00FF3A3F">
        <w:rPr>
          <w:rFonts w:eastAsiaTheme="minorEastAsia"/>
        </w:rPr>
        <w:t>nd Tech</w:t>
      </w:r>
      <w:r>
        <w:rPr>
          <w:rFonts w:eastAsiaTheme="minorEastAsia"/>
        </w:rPr>
        <w:t>nical Performance Requirements f</w:t>
      </w:r>
      <w:r w:rsidRPr="00FF3A3F">
        <w:rPr>
          <w:rFonts w:eastAsiaTheme="minorEastAsia"/>
        </w:rPr>
        <w:t xml:space="preserve">or </w:t>
      </w:r>
      <w:r>
        <w:rPr>
          <w:rFonts w:eastAsiaTheme="minorEastAsia"/>
        </w:rPr>
        <w:t>VTS</w:t>
      </w:r>
      <w:r w:rsidRPr="00FF3A3F">
        <w:rPr>
          <w:rFonts w:eastAsiaTheme="minorEastAsia"/>
        </w:rPr>
        <w:t xml:space="preserve"> Systems</w:t>
      </w:r>
      <w:bookmarkEnd w:id="5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7FE2F155" w14:textId="77777777" w:rsidTr="00D641D3">
        <w:trPr>
          <w:cantSplit/>
          <w:trHeight w:val="416"/>
          <w:tblHeader/>
        </w:trPr>
        <w:tc>
          <w:tcPr>
            <w:tcW w:w="9606" w:type="dxa"/>
            <w:gridSpan w:val="4"/>
            <w:shd w:val="clear" w:color="auto" w:fill="DDD9C3"/>
            <w:vAlign w:val="center"/>
          </w:tcPr>
          <w:p w14:paraId="7826B46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3908BB1D" w14:textId="77777777" w:rsidTr="00D641D3">
        <w:trPr>
          <w:cantSplit/>
          <w:trHeight w:val="428"/>
        </w:trPr>
        <w:tc>
          <w:tcPr>
            <w:tcW w:w="2376" w:type="dxa"/>
            <w:shd w:val="clear" w:color="auto" w:fill="auto"/>
          </w:tcPr>
          <w:p w14:paraId="40515313"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AECC9D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40DB2A97" w14:textId="77777777" w:rsidTr="00D641D3">
        <w:trPr>
          <w:cantSplit/>
          <w:trHeight w:val="491"/>
        </w:trPr>
        <w:tc>
          <w:tcPr>
            <w:tcW w:w="2376" w:type="dxa"/>
            <w:shd w:val="clear" w:color="auto" w:fill="auto"/>
          </w:tcPr>
          <w:p w14:paraId="1EFF183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3B518153"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7A94784A" w14:textId="77777777" w:rsidTr="00D641D3">
        <w:trPr>
          <w:cantSplit/>
          <w:trHeight w:val="712"/>
        </w:trPr>
        <w:tc>
          <w:tcPr>
            <w:tcW w:w="2376" w:type="dxa"/>
            <w:shd w:val="clear" w:color="auto" w:fill="auto"/>
          </w:tcPr>
          <w:p w14:paraId="32FDA9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658B0E"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r w:rsidRPr="00844174">
              <w:rPr>
                <w:rFonts w:cs="Arial"/>
                <w:snapToGrid w:val="0"/>
                <w:kern w:val="28"/>
                <w:sz w:val="20"/>
                <w:szCs w:val="20"/>
                <w:lang w:eastAsia="de-DE"/>
              </w:rPr>
              <w:t>Guideline 1111 on Preparation of Operational and Technical Performance Requirements for VTS Systems</w:t>
            </w:r>
          </w:p>
        </w:tc>
      </w:tr>
      <w:tr w:rsidR="00D641D3" w:rsidRPr="00CB4CEA" w14:paraId="7B299870" w14:textId="77777777" w:rsidTr="00D641D3">
        <w:trPr>
          <w:cantSplit/>
          <w:trHeight w:val="466"/>
        </w:trPr>
        <w:tc>
          <w:tcPr>
            <w:tcW w:w="2376" w:type="dxa"/>
          </w:tcPr>
          <w:p w14:paraId="2CD7B7C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AB221BC"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4EC51E56"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25D86F72" w14:textId="77777777" w:rsidTr="00D641D3">
        <w:trPr>
          <w:cantSplit/>
          <w:trHeight w:val="402"/>
        </w:trPr>
        <w:tc>
          <w:tcPr>
            <w:tcW w:w="2376" w:type="dxa"/>
          </w:tcPr>
          <w:p w14:paraId="05CA00A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1885CE4"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576056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3E9C7536" w14:textId="77777777" w:rsidTr="00D641D3">
        <w:trPr>
          <w:cantSplit/>
          <w:trHeight w:val="402"/>
        </w:trPr>
        <w:tc>
          <w:tcPr>
            <w:tcW w:w="2376" w:type="dxa"/>
          </w:tcPr>
          <w:p w14:paraId="7B383E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7CB6F5D"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27C1E2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3F92B571" w14:textId="77777777" w:rsidTr="00D641D3">
        <w:trPr>
          <w:cantSplit/>
          <w:trHeight w:val="854"/>
        </w:trPr>
        <w:tc>
          <w:tcPr>
            <w:tcW w:w="2376" w:type="dxa"/>
          </w:tcPr>
          <w:p w14:paraId="13496C5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2CD0EC9"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BCE0B5" w14:textId="77777777" w:rsidR="00D641D3" w:rsidRDefault="00D641D3" w:rsidP="00D641D3">
            <w:pPr>
              <w:pStyle w:val="BodyText3"/>
              <w:spacing w:before="120"/>
              <w:ind w:left="0"/>
              <w:jc w:val="both"/>
              <w:rPr>
                <w:b/>
                <w:i w:val="0"/>
                <w:sz w:val="20"/>
              </w:rPr>
            </w:pPr>
            <w:r w:rsidRPr="00A11A2E">
              <w:rPr>
                <w:b/>
                <w:i w:val="0"/>
                <w:sz w:val="20"/>
              </w:rPr>
              <w:t>Goal</w:t>
            </w:r>
          </w:p>
          <w:p w14:paraId="5C052F42" w14:textId="77777777" w:rsidR="00D641D3" w:rsidRDefault="00D641D3" w:rsidP="00D641D3">
            <w:pPr>
              <w:pStyle w:val="BodyText3"/>
              <w:spacing w:before="120"/>
              <w:ind w:left="0"/>
              <w:jc w:val="both"/>
              <w:rPr>
                <w:i w:val="0"/>
                <w:sz w:val="20"/>
              </w:rPr>
            </w:pPr>
            <w:r w:rsidRPr="00A11A2E">
              <w:rPr>
                <w:i w:val="0"/>
                <w:sz w:val="20"/>
              </w:rPr>
              <w:t xml:space="preserve"> </w:t>
            </w:r>
          </w:p>
          <w:p w14:paraId="4DF2EDF6" w14:textId="77777777" w:rsidR="00D641D3" w:rsidRDefault="00D641D3" w:rsidP="00D641D3">
            <w:pPr>
              <w:pStyle w:val="BodyText3"/>
              <w:spacing w:before="120"/>
              <w:ind w:left="0"/>
              <w:jc w:val="both"/>
              <w:rPr>
                <w:b/>
                <w:i w:val="0"/>
                <w:sz w:val="20"/>
              </w:rPr>
            </w:pPr>
            <w:r w:rsidRPr="00A11A2E">
              <w:rPr>
                <w:b/>
                <w:i w:val="0"/>
                <w:sz w:val="20"/>
              </w:rPr>
              <w:t>Strategy</w:t>
            </w:r>
          </w:p>
          <w:p w14:paraId="7B9FE149" w14:textId="77777777" w:rsidR="00D641D3" w:rsidRPr="006C21E7" w:rsidRDefault="00D641D3" w:rsidP="00D641D3">
            <w:pPr>
              <w:pStyle w:val="BodyText3"/>
              <w:spacing w:before="120"/>
              <w:ind w:left="0"/>
              <w:jc w:val="both"/>
              <w:rPr>
                <w:i w:val="0"/>
                <w:sz w:val="20"/>
              </w:rPr>
            </w:pPr>
            <w:r w:rsidRPr="00A11A2E">
              <w:rPr>
                <w:i w:val="0"/>
                <w:sz w:val="20"/>
              </w:rPr>
              <w:t xml:space="preserve"> </w:t>
            </w:r>
          </w:p>
        </w:tc>
      </w:tr>
      <w:tr w:rsidR="00D641D3" w:rsidRPr="00CB4CEA" w14:paraId="08CE46B6" w14:textId="77777777" w:rsidTr="00D641D3">
        <w:trPr>
          <w:cantSplit/>
          <w:trHeight w:val="615"/>
        </w:trPr>
        <w:tc>
          <w:tcPr>
            <w:tcW w:w="2376" w:type="dxa"/>
          </w:tcPr>
          <w:p w14:paraId="7A4776B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22A1E29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77F4108"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27EE98E3"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6C1329"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5827C57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330AE939" w14:textId="77777777" w:rsidTr="00D641D3">
        <w:trPr>
          <w:cantSplit/>
          <w:trHeight w:val="1399"/>
        </w:trPr>
        <w:tc>
          <w:tcPr>
            <w:tcW w:w="2376" w:type="dxa"/>
          </w:tcPr>
          <w:p w14:paraId="6C7B729B"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6E890E1"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2B53F675" w14:textId="77777777" w:rsidTr="00D641D3">
        <w:trPr>
          <w:cantSplit/>
          <w:trHeight w:val="659"/>
        </w:trPr>
        <w:tc>
          <w:tcPr>
            <w:tcW w:w="2376" w:type="dxa"/>
          </w:tcPr>
          <w:p w14:paraId="44A1EF3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3641EED" w14:textId="77777777" w:rsidR="00D641D3" w:rsidRDefault="00D641D3" w:rsidP="00D641D3">
            <w:pPr>
              <w:pStyle w:val="BodyText3"/>
              <w:spacing w:before="120"/>
              <w:ind w:left="0"/>
              <w:jc w:val="both"/>
              <w:rPr>
                <w:sz w:val="20"/>
                <w:lang w:val="en-CA"/>
              </w:rPr>
            </w:pPr>
            <w:r>
              <w:rPr>
                <w:sz w:val="20"/>
                <w:lang w:val="en-CA"/>
              </w:rPr>
              <w:t>Session number:</w:t>
            </w:r>
          </w:p>
          <w:p w14:paraId="0303382D"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25152" behindDoc="0" locked="0" layoutInCell="1" allowOverlap="1" wp14:anchorId="2F3EA5EC" wp14:editId="11702D99">
                      <wp:simplePos x="0" y="0"/>
                      <wp:positionH relativeFrom="column">
                        <wp:posOffset>645160</wp:posOffset>
                      </wp:positionH>
                      <wp:positionV relativeFrom="paragraph">
                        <wp:posOffset>168910</wp:posOffset>
                      </wp:positionV>
                      <wp:extent cx="274320" cy="274320"/>
                      <wp:effectExtent l="8890" t="10160" r="12065" b="10795"/>
                      <wp:wrapNone/>
                      <wp:docPr id="500"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19921" w14:textId="77777777" w:rsidR="001C5478" w:rsidRPr="005F1945" w:rsidRDefault="001C5478"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EA5EC" id="Rectangle 402" o:spid="_x0000_s1156" style="position:absolute;left:0;text-align:left;margin-left:50.8pt;margin-top:13.3pt;width:21.6pt;height:21.6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TswbnyoCAABTBAAADgAAAAAAAAAAAAAAAAAuAgAAZHJzL2Uy&#10;b0RvYy54bWxQSwECLQAUAAYACAAAACEAL0aMNd0AAAAJAQAADwAAAAAAAAAAAAAAAACEBAAAZHJz&#10;L2Rvd25yZXYueG1sUEsFBgAAAAAEAAQA8wAAAI4FAAAAAA==&#10;">
                      <v:textbox>
                        <w:txbxContent>
                          <w:p w14:paraId="5C219921" w14:textId="77777777" w:rsidR="001C5478" w:rsidRPr="005F1945" w:rsidRDefault="001C5478" w:rsidP="00D641D3">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24128" behindDoc="0" locked="0" layoutInCell="1" allowOverlap="1" wp14:anchorId="1791F86A" wp14:editId="55F3A5F7">
                      <wp:simplePos x="0" y="0"/>
                      <wp:positionH relativeFrom="column">
                        <wp:posOffset>1219200</wp:posOffset>
                      </wp:positionH>
                      <wp:positionV relativeFrom="paragraph">
                        <wp:posOffset>168910</wp:posOffset>
                      </wp:positionV>
                      <wp:extent cx="274320" cy="274320"/>
                      <wp:effectExtent l="0" t="0" r="11430" b="11430"/>
                      <wp:wrapNone/>
                      <wp:docPr id="501"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FC7B48" w14:textId="77777777" w:rsidR="001C5478" w:rsidRPr="00C82A24" w:rsidRDefault="001C5478"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1F86A" id="Rectangle 403" o:spid="_x0000_s1157" style="position:absolute;left:0;text-align:left;margin-left:96pt;margin-top:13.3pt;width:21.6pt;height:21.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I5OlVEqAgAAUwQAAA4AAAAAAAAAAAAAAAAALgIAAGRycy9l&#10;Mm9Eb2MueG1sUEsBAi0AFAAGAAgAAAAhAM/TOGneAAAACQEAAA8AAAAAAAAAAAAAAAAAhAQAAGRy&#10;cy9kb3ducmV2LnhtbFBLBQYAAAAABAAEAPMAAACPBQAAAAA=&#10;">
                      <v:textbox>
                        <w:txbxContent>
                          <w:p w14:paraId="0FFC7B48" w14:textId="77777777" w:rsidR="001C5478" w:rsidRPr="00C82A24" w:rsidRDefault="001C5478"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23104" behindDoc="0" locked="0" layoutInCell="1" allowOverlap="1" wp14:anchorId="7F32DC0E" wp14:editId="5D30F16E">
                      <wp:simplePos x="0" y="0"/>
                      <wp:positionH relativeFrom="column">
                        <wp:posOffset>1793240</wp:posOffset>
                      </wp:positionH>
                      <wp:positionV relativeFrom="paragraph">
                        <wp:posOffset>168910</wp:posOffset>
                      </wp:positionV>
                      <wp:extent cx="274320" cy="274320"/>
                      <wp:effectExtent l="0" t="0" r="11430" b="11430"/>
                      <wp:wrapNone/>
                      <wp:docPr id="50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122909" w14:textId="133A736D" w:rsidR="001C5478" w:rsidRPr="00C82A24" w:rsidRDefault="001C5478" w:rsidP="00D641D3">
                                  <w:pPr>
                                    <w:jc w:val="center"/>
                                    <w:rPr>
                                      <w:lang w:val="de-DE"/>
                                    </w:rPr>
                                  </w:pPr>
                                  <w:del w:id="529" w:author="Eckhoff,Dirk" w:date="2020-10-16T16:31:00Z">
                                    <w:r w:rsidDel="006D4535">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2DC0E" id="Rectangle 404" o:spid="_x0000_s1158" style="position:absolute;left:0;text-align:left;margin-left:141.2pt;margin-top:13.3pt;width:21.6pt;height:21.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DG9WmKwIAAFMEAAAOAAAAAAAAAAAAAAAAAC4CAABkcnMv&#10;ZTJvRG9jLnhtbFBLAQItABQABgAIAAAAIQAS5fw73gAAAAkBAAAPAAAAAAAAAAAAAAAAAIUEAABk&#10;cnMvZG93bnJldi54bWxQSwUGAAAAAAQABADzAAAAkAUAAAAA&#10;">
                      <v:textbox>
                        <w:txbxContent>
                          <w:p w14:paraId="64122909" w14:textId="133A736D" w:rsidR="001C5478" w:rsidRPr="00C82A24" w:rsidRDefault="001C5478" w:rsidP="00D641D3">
                            <w:pPr>
                              <w:jc w:val="center"/>
                              <w:rPr>
                                <w:lang w:val="de-DE"/>
                              </w:rPr>
                            </w:pPr>
                            <w:del w:id="530" w:author="Eckhoff,Dirk" w:date="2020-10-16T16:31:00Z">
                              <w:r w:rsidDel="006D4535">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22080" behindDoc="0" locked="0" layoutInCell="1" allowOverlap="1" wp14:anchorId="39AAFBFA" wp14:editId="6F9178B0">
                      <wp:simplePos x="0" y="0"/>
                      <wp:positionH relativeFrom="column">
                        <wp:posOffset>2399665</wp:posOffset>
                      </wp:positionH>
                      <wp:positionV relativeFrom="paragraph">
                        <wp:posOffset>168910</wp:posOffset>
                      </wp:positionV>
                      <wp:extent cx="274320" cy="274320"/>
                      <wp:effectExtent l="0" t="0" r="11430" b="11430"/>
                      <wp:wrapNone/>
                      <wp:docPr id="503"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BD1ABC" w14:textId="16C37502" w:rsidR="001C5478" w:rsidRPr="006D4535" w:rsidRDefault="006D4535" w:rsidP="00D641D3">
                                  <w:pPr>
                                    <w:jc w:val="center"/>
                                    <w:rPr>
                                      <w:lang w:val="de-DE"/>
                                      <w:rPrChange w:id="531" w:author="Eckhoff,Dirk" w:date="2020-10-16T16:31:00Z">
                                        <w:rPr/>
                                      </w:rPrChange>
                                    </w:rPr>
                                  </w:pPr>
                                  <w:ins w:id="532" w:author="Eckhoff,Dirk" w:date="2020-10-16T16:31: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AFBFA" id="Rectangle 405" o:spid="_x0000_s1159" style="position:absolute;left:0;text-align:left;margin-left:188.95pt;margin-top:13.3pt;width:21.6pt;height:21.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g5lbaCsCAABTBAAADgAAAAAAAAAAAAAAAAAuAgAAZHJz&#10;L2Uyb0RvYy54bWxQSwECLQAUAAYACAAAACEAG37jl98AAAAJAQAADwAAAAAAAAAAAAAAAACFBAAA&#10;ZHJzL2Rvd25yZXYueG1sUEsFBgAAAAAEAAQA8wAAAJEFAAAAAA==&#10;">
                      <v:textbox>
                        <w:txbxContent>
                          <w:p w14:paraId="27BD1ABC" w14:textId="16C37502" w:rsidR="001C5478" w:rsidRPr="006D4535" w:rsidRDefault="006D4535" w:rsidP="00D641D3">
                            <w:pPr>
                              <w:jc w:val="center"/>
                              <w:rPr>
                                <w:lang w:val="de-DE"/>
                                <w:rPrChange w:id="533" w:author="Eckhoff,Dirk" w:date="2020-10-16T16:31:00Z">
                                  <w:rPr/>
                                </w:rPrChange>
                              </w:rPr>
                            </w:pPr>
                            <w:ins w:id="534" w:author="Eckhoff,Dirk" w:date="2020-10-16T16:31: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821056" behindDoc="0" locked="0" layoutInCell="1" allowOverlap="1" wp14:anchorId="3ACFF418" wp14:editId="56D415CF">
                      <wp:simplePos x="0" y="0"/>
                      <wp:positionH relativeFrom="column">
                        <wp:posOffset>3072130</wp:posOffset>
                      </wp:positionH>
                      <wp:positionV relativeFrom="paragraph">
                        <wp:posOffset>168910</wp:posOffset>
                      </wp:positionV>
                      <wp:extent cx="274320" cy="274320"/>
                      <wp:effectExtent l="0" t="0" r="11430" b="11430"/>
                      <wp:wrapNone/>
                      <wp:docPr id="504"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B75752" w14:textId="636C7BF5" w:rsidR="001C5478" w:rsidRPr="006D4535" w:rsidRDefault="006D4535" w:rsidP="00D641D3">
                                  <w:pPr>
                                    <w:jc w:val="center"/>
                                    <w:rPr>
                                      <w:lang w:val="de-DE"/>
                                      <w:rPrChange w:id="535" w:author="Eckhoff,Dirk" w:date="2020-10-16T16:31:00Z">
                                        <w:rPr/>
                                      </w:rPrChange>
                                    </w:rPr>
                                  </w:pPr>
                                  <w:ins w:id="536" w:author="Eckhoff,Dirk" w:date="2020-10-16T16:31: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FF418" id="Rectangle 406" o:spid="_x0000_s1160" style="position:absolute;left:0;text-align:left;margin-left:241.9pt;margin-top:13.3pt;width:21.6pt;height:21.6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zMvDEysCAABTBAAADgAAAAAAAAAAAAAAAAAuAgAAZHJz&#10;L2Uyb0RvYy54bWxQSwECLQAUAAYACAAAACEAVTntIN8AAAAJAQAADwAAAAAAAAAAAAAAAACFBAAA&#10;ZHJzL2Rvd25yZXYueG1sUEsFBgAAAAAEAAQA8wAAAJEFAAAAAA==&#10;">
                      <v:textbox>
                        <w:txbxContent>
                          <w:p w14:paraId="1CB75752" w14:textId="636C7BF5" w:rsidR="001C5478" w:rsidRPr="006D4535" w:rsidRDefault="006D4535" w:rsidP="00D641D3">
                            <w:pPr>
                              <w:jc w:val="center"/>
                              <w:rPr>
                                <w:lang w:val="de-DE"/>
                                <w:rPrChange w:id="537" w:author="Eckhoff,Dirk" w:date="2020-10-16T16:31:00Z">
                                  <w:rPr/>
                                </w:rPrChange>
                              </w:rPr>
                            </w:pPr>
                            <w:ins w:id="538" w:author="Eckhoff,Dirk" w:date="2020-10-16T16:31: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820032" behindDoc="0" locked="0" layoutInCell="1" allowOverlap="1" wp14:anchorId="21557EEB" wp14:editId="67F2B33E">
                      <wp:simplePos x="0" y="0"/>
                      <wp:positionH relativeFrom="column">
                        <wp:posOffset>3834765</wp:posOffset>
                      </wp:positionH>
                      <wp:positionV relativeFrom="paragraph">
                        <wp:posOffset>168910</wp:posOffset>
                      </wp:positionV>
                      <wp:extent cx="274320" cy="274320"/>
                      <wp:effectExtent l="0" t="0" r="11430" b="11430"/>
                      <wp:wrapNone/>
                      <wp:docPr id="505"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9DA108" w14:textId="53DC429D" w:rsidR="001C5478" w:rsidRPr="006D4535" w:rsidRDefault="006D4535" w:rsidP="00D641D3">
                                  <w:pPr>
                                    <w:jc w:val="center"/>
                                    <w:rPr>
                                      <w:lang w:val="de-DE"/>
                                      <w:rPrChange w:id="539" w:author="Eckhoff,Dirk" w:date="2020-10-16T16:31:00Z">
                                        <w:rPr/>
                                      </w:rPrChange>
                                    </w:rPr>
                                  </w:pPr>
                                  <w:ins w:id="540" w:author="Eckhoff,Dirk" w:date="2020-10-16T16:31: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57EEB" id="Rectangle 407" o:spid="_x0000_s1161" style="position:absolute;left:0;text-align:left;margin-left:301.95pt;margin-top:13.3pt;width:21.6pt;height:21.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DElN3SsCAABTBAAADgAAAAAAAAAAAAAAAAAuAgAAZHJz&#10;L2Uyb0RvYy54bWxQSwECLQAUAAYACAAAACEAJynVK98AAAAJAQAADwAAAAAAAAAAAAAAAACFBAAA&#10;ZHJzL2Rvd25yZXYueG1sUEsFBgAAAAAEAAQA8wAAAJEFAAAAAA==&#10;">
                      <v:textbox>
                        <w:txbxContent>
                          <w:p w14:paraId="409DA108" w14:textId="53DC429D" w:rsidR="001C5478" w:rsidRPr="006D4535" w:rsidRDefault="006D4535" w:rsidP="00D641D3">
                            <w:pPr>
                              <w:jc w:val="center"/>
                              <w:rPr>
                                <w:lang w:val="de-DE"/>
                                <w:rPrChange w:id="541" w:author="Eckhoff,Dirk" w:date="2020-10-16T16:31:00Z">
                                  <w:rPr/>
                                </w:rPrChange>
                              </w:rPr>
                            </w:pPr>
                            <w:ins w:id="542" w:author="Eckhoff,Dirk" w:date="2020-10-16T16:31: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826176" behindDoc="0" locked="0" layoutInCell="1" allowOverlap="1" wp14:anchorId="64D3425D" wp14:editId="17A5D8C2">
                      <wp:simplePos x="0" y="0"/>
                      <wp:positionH relativeFrom="column">
                        <wp:posOffset>31750</wp:posOffset>
                      </wp:positionH>
                      <wp:positionV relativeFrom="paragraph">
                        <wp:posOffset>168910</wp:posOffset>
                      </wp:positionV>
                      <wp:extent cx="274320" cy="274320"/>
                      <wp:effectExtent l="5080" t="10160" r="6350" b="10795"/>
                      <wp:wrapNone/>
                      <wp:docPr id="506"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378B3E" w14:textId="77777777" w:rsidR="001C5478" w:rsidRPr="005F1945" w:rsidRDefault="001C5478"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3425D" id="Rectangle 408" o:spid="_x0000_s1162" style="position:absolute;left:0;text-align:left;margin-left:2.5pt;margin-top:13.3pt;width:21.6pt;height:21.6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WbVI1SsCAABTBAAADgAAAAAAAAAAAAAAAAAuAgAAZHJzL2Uy&#10;b0RvYy54bWxQSwECLQAUAAYACAAAACEAU7YEbdwAAAAGAQAADwAAAAAAAAAAAAAAAACFBAAAZHJz&#10;L2Rvd25yZXYueG1sUEsFBgAAAAAEAAQA8wAAAI4FAAAAAA==&#10;">
                      <v:textbox>
                        <w:txbxContent>
                          <w:p w14:paraId="7A378B3E" w14:textId="77777777" w:rsidR="001C5478" w:rsidRPr="005F1945" w:rsidRDefault="001C5478"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D8ED42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B6E237A"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6D710973" w14:textId="77777777" w:rsidTr="00D641D3">
        <w:trPr>
          <w:cantSplit/>
          <w:trHeight w:val="342"/>
        </w:trPr>
        <w:tc>
          <w:tcPr>
            <w:tcW w:w="2376" w:type="dxa"/>
            <w:shd w:val="clear" w:color="auto" w:fill="DDD9C3" w:themeFill="background2" w:themeFillShade="E6"/>
          </w:tcPr>
          <w:p w14:paraId="4F22B900"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2200E5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2D200AF" w14:textId="77777777"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2B1A49DD" w14:textId="77777777" w:rsidTr="00D641D3">
        <w:trPr>
          <w:cantSplit/>
          <w:trHeight w:val="342"/>
        </w:trPr>
        <w:tc>
          <w:tcPr>
            <w:tcW w:w="2376" w:type="dxa"/>
            <w:vMerge w:val="restart"/>
            <w:shd w:val="clear" w:color="auto" w:fill="auto"/>
          </w:tcPr>
          <w:p w14:paraId="2484636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5E581F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0B6BE2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DA9186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54AEE74" w14:textId="77777777" w:rsidTr="00D641D3">
        <w:trPr>
          <w:cantSplit/>
          <w:trHeight w:val="489"/>
        </w:trPr>
        <w:tc>
          <w:tcPr>
            <w:tcW w:w="2376" w:type="dxa"/>
            <w:vMerge/>
            <w:shd w:val="clear" w:color="auto" w:fill="auto"/>
          </w:tcPr>
          <w:p w14:paraId="2A907555"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2F213C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EC66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7201824" w14:textId="7C20F444"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5AB07801" w14:textId="77777777" w:rsidTr="00D641D3">
        <w:trPr>
          <w:cantSplit/>
          <w:trHeight w:val="489"/>
        </w:trPr>
        <w:tc>
          <w:tcPr>
            <w:tcW w:w="2376" w:type="dxa"/>
            <w:shd w:val="clear" w:color="auto" w:fill="auto"/>
          </w:tcPr>
          <w:p w14:paraId="26AA95A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93C2CBD"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48D3F4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9C160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5A0E6E9B" w14:textId="77777777" w:rsidTr="00D641D3">
        <w:trPr>
          <w:cantSplit/>
          <w:trHeight w:val="489"/>
        </w:trPr>
        <w:tc>
          <w:tcPr>
            <w:tcW w:w="2376" w:type="dxa"/>
            <w:shd w:val="clear" w:color="auto" w:fill="auto"/>
          </w:tcPr>
          <w:p w14:paraId="3EF8ADA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29EF93"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D8BE6F" w14:textId="1747DE20" w:rsidR="00D641D3" w:rsidRDefault="00B748C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543" w:author="Eckhoff,Dirk" w:date="2020-10-16T17:04:00Z">
              <w:r w:rsidRPr="00F36E5B">
                <w:rPr>
                  <w:rFonts w:cs="Calibri"/>
                  <w:sz w:val="16"/>
                  <w:szCs w:val="16"/>
                </w:rPr>
                <w:t xml:space="preserve">Split into one general GL and </w:t>
              </w:r>
              <w:r>
                <w:rPr>
                  <w:rFonts w:cs="Calibri"/>
                  <w:sz w:val="16"/>
                  <w:szCs w:val="16"/>
                </w:rPr>
                <w:t>nine</w:t>
              </w:r>
              <w:r w:rsidRPr="00F36E5B">
                <w:rPr>
                  <w:rFonts w:cs="Calibri"/>
                  <w:sz w:val="16"/>
                  <w:szCs w:val="16"/>
                </w:rPr>
                <w:t xml:space="preserve"> specific GL</w:t>
              </w:r>
            </w:ins>
          </w:p>
        </w:tc>
      </w:tr>
    </w:tbl>
    <w:p w14:paraId="76B618AE" w14:textId="77777777" w:rsidR="00D641D3" w:rsidRPr="00DD096E" w:rsidRDefault="00D641D3" w:rsidP="00D641D3">
      <w:pPr>
        <w:rPr>
          <w:rFonts w:eastAsiaTheme="minorEastAsia"/>
        </w:rPr>
      </w:pPr>
    </w:p>
    <w:p w14:paraId="42DDCC63" w14:textId="77777777" w:rsidR="00D641D3" w:rsidRPr="00DD096E" w:rsidRDefault="00D641D3" w:rsidP="00D641D3">
      <w:pPr>
        <w:rPr>
          <w:rFonts w:eastAsiaTheme="minorEastAsia"/>
        </w:rPr>
      </w:pPr>
      <w:r>
        <w:rPr>
          <w:rStyle w:val="Heading1Char"/>
          <w:rFonts w:eastAsiaTheme="minorEastAsia"/>
        </w:rPr>
        <w:br w:type="page"/>
      </w:r>
    </w:p>
    <w:p w14:paraId="51F6D17F" w14:textId="2B859AED" w:rsidR="00D641D3" w:rsidRPr="00FF3A3F" w:rsidRDefault="00D641D3" w:rsidP="00D641D3">
      <w:pPr>
        <w:pStyle w:val="Heading1"/>
        <w:rPr>
          <w:rFonts w:eastAsiaTheme="minorEastAsia"/>
        </w:rPr>
      </w:pPr>
      <w:bookmarkStart w:id="544" w:name="_Toc32307796"/>
      <w:r w:rsidRPr="00FF3A3F">
        <w:rPr>
          <w:rFonts w:eastAsiaTheme="minorEastAsia"/>
        </w:rPr>
        <w:t>TASK 2.2.3</w:t>
      </w:r>
      <w:r w:rsidRPr="00FF3A3F">
        <w:rPr>
          <w:rFonts w:eastAsiaTheme="minorEastAsia"/>
        </w:rPr>
        <w:tab/>
      </w:r>
      <w:r>
        <w:rPr>
          <w:rFonts w:eastAsiaTheme="minorEastAsia"/>
        </w:rPr>
        <w:t xml:space="preserve">Develop Guidance </w:t>
      </w:r>
      <w:r w:rsidR="00114205">
        <w:rPr>
          <w:rFonts w:eastAsiaTheme="minorEastAsia"/>
        </w:rPr>
        <w:t xml:space="preserve"> for </w:t>
      </w:r>
      <w:r>
        <w:rPr>
          <w:rFonts w:eastAsiaTheme="minorEastAsia"/>
        </w:rPr>
        <w:t>A</w:t>
      </w:r>
      <w:r w:rsidRPr="00FF3A3F">
        <w:rPr>
          <w:rFonts w:eastAsiaTheme="minorEastAsia"/>
        </w:rPr>
        <w:t>cceptance of VTS system</w:t>
      </w:r>
      <w:r w:rsidR="00114205">
        <w:rPr>
          <w:rFonts w:eastAsiaTheme="minorEastAsia"/>
        </w:rPr>
        <w:t>s</w:t>
      </w:r>
      <w:bookmarkEnd w:id="54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36AB174F" w14:textId="77777777" w:rsidTr="00D641D3">
        <w:trPr>
          <w:cantSplit/>
          <w:trHeight w:val="416"/>
          <w:tblHeader/>
        </w:trPr>
        <w:tc>
          <w:tcPr>
            <w:tcW w:w="9606" w:type="dxa"/>
            <w:gridSpan w:val="4"/>
            <w:shd w:val="clear" w:color="auto" w:fill="DDD9C3"/>
            <w:vAlign w:val="center"/>
          </w:tcPr>
          <w:p w14:paraId="04CFE5A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4EE1C79B" w14:textId="77777777" w:rsidTr="00D641D3">
        <w:trPr>
          <w:cantSplit/>
          <w:trHeight w:val="428"/>
        </w:trPr>
        <w:tc>
          <w:tcPr>
            <w:tcW w:w="2376" w:type="dxa"/>
            <w:shd w:val="clear" w:color="auto" w:fill="auto"/>
          </w:tcPr>
          <w:p w14:paraId="5CA9F60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F5083EB"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1AF5CD66" w14:textId="77777777" w:rsidTr="00D641D3">
        <w:trPr>
          <w:cantSplit/>
          <w:trHeight w:val="491"/>
        </w:trPr>
        <w:tc>
          <w:tcPr>
            <w:tcW w:w="2376" w:type="dxa"/>
            <w:shd w:val="clear" w:color="auto" w:fill="auto"/>
          </w:tcPr>
          <w:p w14:paraId="46B35B4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69C08D33"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28595C0D" w14:textId="77777777" w:rsidTr="00D641D3">
        <w:trPr>
          <w:cantSplit/>
          <w:trHeight w:val="712"/>
        </w:trPr>
        <w:tc>
          <w:tcPr>
            <w:tcW w:w="2376" w:type="dxa"/>
            <w:shd w:val="clear" w:color="auto" w:fill="auto"/>
          </w:tcPr>
          <w:p w14:paraId="62D57CC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3218789" w14:textId="05492AB4" w:rsidR="00D641D3" w:rsidRPr="00BF71F7" w:rsidRDefault="001142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Develop Guidance for Acceptance of  VTS systems</w:t>
            </w:r>
            <w:r w:rsidRPr="00BF71F7" w:rsidDel="00114205">
              <w:rPr>
                <w:rFonts w:cs="Arial"/>
                <w:snapToGrid w:val="0"/>
                <w:kern w:val="28"/>
                <w:sz w:val="20"/>
                <w:szCs w:val="20"/>
                <w:lang w:eastAsia="de-DE"/>
              </w:rPr>
              <w:t xml:space="preserve"> </w:t>
            </w:r>
          </w:p>
        </w:tc>
      </w:tr>
      <w:tr w:rsidR="00D641D3" w:rsidRPr="00CB4CEA" w14:paraId="54AED195" w14:textId="77777777" w:rsidTr="00D641D3">
        <w:trPr>
          <w:cantSplit/>
          <w:trHeight w:val="466"/>
        </w:trPr>
        <w:tc>
          <w:tcPr>
            <w:tcW w:w="2376" w:type="dxa"/>
          </w:tcPr>
          <w:p w14:paraId="072D2AE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AD49585" w14:textId="025203F6" w:rsidR="00D641D3" w:rsidRPr="00496C4D"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Develop generic </w:t>
            </w:r>
            <w:r w:rsidR="006907E7">
              <w:rPr>
                <w:bCs/>
                <w:iCs/>
                <w:snapToGrid w:val="0"/>
                <w:sz w:val="20"/>
                <w:szCs w:val="20"/>
              </w:rPr>
              <w:t>and specific guidance to stakeholders on technical acceptance of a system. This includes verification through FAT, SAT and setting to work.</w:t>
            </w:r>
          </w:p>
          <w:p w14:paraId="7878FDD5"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69E278C8" w14:textId="77777777" w:rsidTr="00D641D3">
        <w:trPr>
          <w:cantSplit/>
          <w:trHeight w:val="402"/>
        </w:trPr>
        <w:tc>
          <w:tcPr>
            <w:tcW w:w="2376" w:type="dxa"/>
          </w:tcPr>
          <w:p w14:paraId="51AB2F0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F38CB1C" w14:textId="2AC593EA" w:rsidR="00D641D3"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Several guidelines one which covers VTS generally and others that merit specific guidelines due to complexity such as radar.</w:t>
            </w:r>
          </w:p>
          <w:p w14:paraId="30D4AC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22B4F325" w14:textId="77777777" w:rsidTr="00D641D3">
        <w:trPr>
          <w:cantSplit/>
          <w:trHeight w:val="402"/>
        </w:trPr>
        <w:tc>
          <w:tcPr>
            <w:tcW w:w="2376" w:type="dxa"/>
          </w:tcPr>
          <w:p w14:paraId="3040920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8301786" w14:textId="3DFE56AA" w:rsidR="00D641D3" w:rsidRPr="00496C4D"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Gap in knowledge on how to test and verify systems</w:t>
            </w:r>
            <w:r w:rsidR="00A60B3F">
              <w:rPr>
                <w:bCs/>
                <w:iCs/>
                <w:snapToGrid w:val="0"/>
                <w:sz w:val="20"/>
                <w:szCs w:val="20"/>
              </w:rPr>
              <w:t xml:space="preserve"> </w:t>
            </w:r>
            <w:r>
              <w:rPr>
                <w:bCs/>
                <w:iCs/>
                <w:snapToGrid w:val="0"/>
                <w:sz w:val="20"/>
                <w:szCs w:val="20"/>
              </w:rPr>
              <w:t>and ensure consistency throughout industry.</w:t>
            </w:r>
          </w:p>
          <w:p w14:paraId="280353D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2A75192C" w14:textId="77777777" w:rsidTr="00D641D3">
        <w:trPr>
          <w:cantSplit/>
          <w:trHeight w:val="854"/>
        </w:trPr>
        <w:tc>
          <w:tcPr>
            <w:tcW w:w="2376" w:type="dxa"/>
          </w:tcPr>
          <w:p w14:paraId="12E08C3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B6FCF2E"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B6BF034" w14:textId="77777777" w:rsidR="00D641D3" w:rsidRDefault="00D641D3" w:rsidP="00D641D3">
            <w:pPr>
              <w:pStyle w:val="BodyText3"/>
              <w:spacing w:before="120"/>
              <w:ind w:left="0"/>
              <w:jc w:val="both"/>
              <w:rPr>
                <w:b/>
                <w:i w:val="0"/>
                <w:sz w:val="20"/>
              </w:rPr>
            </w:pPr>
            <w:r w:rsidRPr="00A11A2E">
              <w:rPr>
                <w:b/>
                <w:i w:val="0"/>
                <w:sz w:val="20"/>
              </w:rPr>
              <w:t>Goal</w:t>
            </w:r>
          </w:p>
          <w:p w14:paraId="56745F57" w14:textId="77777777" w:rsidR="00E1285C" w:rsidRPr="00697746" w:rsidRDefault="00D641D3" w:rsidP="00E1285C">
            <w:pPr>
              <w:pStyle w:val="Textedesaisie"/>
              <w:spacing w:before="120"/>
              <w:jc w:val="both"/>
              <w:rPr>
                <w:rFonts w:ascii="Arial" w:eastAsia="Times New Roman" w:hAnsi="Arial" w:cs="Times New Roman"/>
                <w:bCs/>
                <w:iCs/>
                <w:snapToGrid w:val="0"/>
                <w:color w:val="auto"/>
                <w:sz w:val="20"/>
                <w:szCs w:val="20"/>
                <w:lang w:val="en-GB"/>
              </w:rPr>
            </w:pPr>
            <w:r w:rsidRPr="00A11A2E">
              <w:rPr>
                <w:i/>
                <w:sz w:val="20"/>
              </w:rPr>
              <w:t xml:space="preserve"> </w:t>
            </w:r>
            <w:r w:rsidR="00E1285C"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p>
          <w:p w14:paraId="497A79A0" w14:textId="77777777" w:rsidR="00E1285C" w:rsidRPr="00697746" w:rsidRDefault="00E1285C" w:rsidP="00E1285C">
            <w:pPr>
              <w:pStyle w:val="Textedesaisie"/>
              <w:spacing w:before="120"/>
              <w:jc w:val="both"/>
              <w:rPr>
                <w:rFonts w:ascii="Arial" w:eastAsia="Times New Roman" w:hAnsi="Arial" w:cs="Times New Roman"/>
                <w:bCs/>
                <w:iCs/>
                <w:snapToGrid w:val="0"/>
                <w:color w:val="auto"/>
                <w:sz w:val="20"/>
                <w:szCs w:val="20"/>
                <w:lang w:val="en-GB"/>
              </w:rPr>
            </w:pPr>
            <w:r w:rsidRPr="00697746">
              <w:rPr>
                <w:rFonts w:ascii="Arial" w:eastAsia="Times New Roman" w:hAnsi="Arial" w:cs="Times New Roman"/>
                <w:bCs/>
                <w:iCs/>
                <w:snapToGrid w:val="0"/>
                <w:color w:val="auto"/>
                <w:sz w:val="20"/>
                <w:szCs w:val="20"/>
                <w:lang w:val="en-GB"/>
              </w:rPr>
              <w:t>G2 - All coastal states have contributed to a sustainable and efficient global network of Marine Aids to Navigation through capacity building and the sharing of expertise.</w:t>
            </w:r>
          </w:p>
          <w:p w14:paraId="16EAC23A" w14:textId="77777777" w:rsidR="00D641D3" w:rsidRDefault="00D641D3" w:rsidP="00D641D3">
            <w:pPr>
              <w:pStyle w:val="BodyText3"/>
              <w:spacing w:before="120"/>
              <w:ind w:left="0"/>
              <w:jc w:val="both"/>
              <w:rPr>
                <w:i w:val="0"/>
                <w:sz w:val="20"/>
              </w:rPr>
            </w:pPr>
          </w:p>
          <w:p w14:paraId="4729DB8C" w14:textId="77777777" w:rsidR="00D641D3" w:rsidRDefault="00D641D3" w:rsidP="00D641D3">
            <w:pPr>
              <w:pStyle w:val="BodyText3"/>
              <w:spacing w:before="120"/>
              <w:ind w:left="0"/>
              <w:jc w:val="both"/>
              <w:rPr>
                <w:b/>
                <w:i w:val="0"/>
                <w:sz w:val="20"/>
              </w:rPr>
            </w:pPr>
            <w:r w:rsidRPr="00A11A2E">
              <w:rPr>
                <w:b/>
                <w:i w:val="0"/>
                <w:sz w:val="20"/>
              </w:rPr>
              <w:t>Strategy</w:t>
            </w:r>
          </w:p>
          <w:p w14:paraId="7C77B8F7" w14:textId="247AC4A6" w:rsidR="00E1285C" w:rsidRPr="00697746" w:rsidRDefault="00E1285C" w:rsidP="00697746">
            <w:pPr>
              <w:pStyle w:val="Textedesaisie"/>
              <w:spacing w:before="120"/>
              <w:jc w:val="both"/>
              <w:rPr>
                <w:rFonts w:ascii="Arial" w:eastAsia="Times New Roman" w:hAnsi="Arial" w:cs="Times New Roman"/>
                <w:bCs/>
                <w:iCs/>
                <w:snapToGrid w:val="0"/>
                <w:color w:val="auto"/>
                <w:sz w:val="20"/>
                <w:szCs w:val="20"/>
                <w:lang w:val="en-GB"/>
              </w:rPr>
            </w:pPr>
            <w:r w:rsidRPr="00697746">
              <w:rPr>
                <w:rFonts w:ascii="Arial" w:eastAsia="Times New Roman" w:hAnsi="Arial" w:cs="Times New Roman"/>
                <w:bCs/>
                <w:iCs/>
                <w:snapToGrid w:val="0"/>
                <w:color w:val="auto"/>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D877B5" w14:textId="17FFC8C1" w:rsidR="00D641D3" w:rsidRPr="006C21E7" w:rsidRDefault="00E1285C" w:rsidP="00697746">
            <w:pPr>
              <w:pStyle w:val="Textedesaisie"/>
              <w:spacing w:before="120"/>
              <w:jc w:val="both"/>
              <w:rPr>
                <w:i/>
                <w:sz w:val="20"/>
              </w:rPr>
            </w:pPr>
            <w:r w:rsidRPr="00697746">
              <w:rPr>
                <w:rFonts w:ascii="Arial" w:eastAsia="Times New Roman" w:hAnsi="Arial" w:cs="Times New Roman"/>
                <w:bCs/>
                <w:iCs/>
                <w:snapToGrid w:val="0"/>
                <w:color w:val="auto"/>
                <w:sz w:val="20"/>
                <w:szCs w:val="20"/>
                <w:lang w:val="en-GB"/>
              </w:rPr>
              <w:t>S6 - Improve and harmonise the delivery of VTS globally and in a manner consistent with international conventions, national legislation and public expectations, to ensure the safety and efficiency of vessel traffic and to protect the environment.</w:t>
            </w:r>
          </w:p>
        </w:tc>
      </w:tr>
      <w:tr w:rsidR="00D641D3" w:rsidRPr="00CB4CEA" w14:paraId="0750D26F" w14:textId="77777777" w:rsidTr="00D641D3">
        <w:trPr>
          <w:cantSplit/>
          <w:trHeight w:val="615"/>
        </w:trPr>
        <w:tc>
          <w:tcPr>
            <w:tcW w:w="2376" w:type="dxa"/>
          </w:tcPr>
          <w:p w14:paraId="69536C39"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06BAC3C" w14:textId="66D971AD"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EEAF435" w14:textId="51C84E9D" w:rsidR="00E1285C" w:rsidRPr="006907E7"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07E7">
              <w:rPr>
                <w:bCs/>
                <w:iCs/>
                <w:snapToGrid w:val="0"/>
                <w:sz w:val="20"/>
                <w:szCs w:val="20"/>
              </w:rPr>
              <w:t>VTS technology</w:t>
            </w:r>
            <w:r w:rsidR="00A60B3F">
              <w:rPr>
                <w:bCs/>
                <w:iCs/>
                <w:snapToGrid w:val="0"/>
                <w:sz w:val="20"/>
                <w:szCs w:val="20"/>
              </w:rPr>
              <w:t xml:space="preserve"> systems</w:t>
            </w:r>
          </w:p>
          <w:p w14:paraId="7DBB585A"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7397DBE" w14:textId="034A035F" w:rsidR="00D641D3" w:rsidRDefault="00A60B3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Systems not </w:t>
            </w:r>
            <w:r w:rsidR="00E1285C">
              <w:rPr>
                <w:bCs/>
                <w:iCs/>
                <w:snapToGrid w:val="0"/>
                <w:sz w:val="20"/>
                <w:szCs w:val="20"/>
              </w:rPr>
              <w:t xml:space="preserve">related to VTS </w:t>
            </w:r>
          </w:p>
          <w:p w14:paraId="13999E0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4F7DC443" w14:textId="77777777" w:rsidTr="00D641D3">
        <w:trPr>
          <w:cantSplit/>
          <w:trHeight w:val="1399"/>
        </w:trPr>
        <w:tc>
          <w:tcPr>
            <w:tcW w:w="2376" w:type="dxa"/>
          </w:tcPr>
          <w:p w14:paraId="42A595E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F672D8F" w14:textId="77777777" w:rsidR="00D641D3"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general guideline on acceptance, describing the process needed to create a good test</w:t>
            </w:r>
          </w:p>
          <w:p w14:paraId="6574DE37" w14:textId="07BBA82B" w:rsidR="006907E7" w:rsidRPr="00405C23"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Technology specific guid</w:t>
            </w:r>
            <w:r w:rsidR="00A60B3F">
              <w:rPr>
                <w:bCs/>
                <w:iCs/>
                <w:snapToGrid w:val="0"/>
                <w:sz w:val="20"/>
                <w:szCs w:val="20"/>
              </w:rPr>
              <w:t>elines (e.g</w:t>
            </w:r>
            <w:r w:rsidR="00697746">
              <w:rPr>
                <w:bCs/>
                <w:iCs/>
                <w:snapToGrid w:val="0"/>
                <w:sz w:val="20"/>
                <w:szCs w:val="20"/>
              </w:rPr>
              <w:t>.</w:t>
            </w:r>
            <w:r w:rsidR="00A60B3F">
              <w:rPr>
                <w:bCs/>
                <w:iCs/>
                <w:snapToGrid w:val="0"/>
                <w:sz w:val="20"/>
                <w:szCs w:val="20"/>
              </w:rPr>
              <w:t xml:space="preserve"> radar)</w:t>
            </w:r>
            <w:r>
              <w:rPr>
                <w:bCs/>
                <w:iCs/>
                <w:snapToGrid w:val="0"/>
                <w:sz w:val="20"/>
                <w:szCs w:val="20"/>
              </w:rPr>
              <w:t>for complex system</w:t>
            </w:r>
          </w:p>
        </w:tc>
      </w:tr>
      <w:tr w:rsidR="00D641D3" w:rsidRPr="00696A73" w14:paraId="6867BF09" w14:textId="77777777" w:rsidTr="00D641D3">
        <w:trPr>
          <w:cantSplit/>
          <w:trHeight w:val="659"/>
        </w:trPr>
        <w:tc>
          <w:tcPr>
            <w:tcW w:w="2376" w:type="dxa"/>
          </w:tcPr>
          <w:p w14:paraId="26DF27D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A08335A" w14:textId="77777777" w:rsidR="00D641D3" w:rsidRDefault="00D641D3" w:rsidP="00D641D3">
            <w:pPr>
              <w:pStyle w:val="BodyText3"/>
              <w:spacing w:before="120"/>
              <w:ind w:left="0"/>
              <w:jc w:val="both"/>
              <w:rPr>
                <w:sz w:val="20"/>
                <w:lang w:val="en-CA"/>
              </w:rPr>
            </w:pPr>
            <w:r>
              <w:rPr>
                <w:sz w:val="20"/>
                <w:lang w:val="en-CA"/>
              </w:rPr>
              <w:t>Session number:</w:t>
            </w:r>
          </w:p>
          <w:p w14:paraId="07A6F225"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796480" behindDoc="0" locked="0" layoutInCell="1" allowOverlap="1" wp14:anchorId="50793E54" wp14:editId="5658EAAA">
                      <wp:simplePos x="0" y="0"/>
                      <wp:positionH relativeFrom="column">
                        <wp:posOffset>645160</wp:posOffset>
                      </wp:positionH>
                      <wp:positionV relativeFrom="paragraph">
                        <wp:posOffset>168910</wp:posOffset>
                      </wp:positionV>
                      <wp:extent cx="274320" cy="274320"/>
                      <wp:effectExtent l="8890" t="10160" r="12065" b="10795"/>
                      <wp:wrapNone/>
                      <wp:docPr id="507"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E5B379" w14:textId="77777777" w:rsidR="001C5478" w:rsidRPr="005F1945" w:rsidRDefault="001C5478"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93E54" id="Rectangle 318" o:spid="_x0000_s1163" style="position:absolute;left:0;text-align:left;margin-left:50.8pt;margin-top:13.3pt;width:21.6pt;height:21.6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BJvLCMLAIAAFMEAAAOAAAAAAAAAAAAAAAAAC4CAABkcnMv&#10;ZTJvRG9jLnhtbFBLAQItABQABgAIAAAAIQAvRow13QAAAAkBAAAPAAAAAAAAAAAAAAAAAIYEAABk&#10;cnMvZG93bnJldi54bWxQSwUGAAAAAAQABADzAAAAkAUAAAAA&#10;">
                      <v:textbox>
                        <w:txbxContent>
                          <w:p w14:paraId="3FE5B379" w14:textId="77777777" w:rsidR="001C5478" w:rsidRPr="005F1945" w:rsidRDefault="001C5478" w:rsidP="00D641D3">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95456" behindDoc="0" locked="0" layoutInCell="1" allowOverlap="1" wp14:anchorId="2C2F66E8" wp14:editId="318BA261">
                      <wp:simplePos x="0" y="0"/>
                      <wp:positionH relativeFrom="column">
                        <wp:posOffset>1219200</wp:posOffset>
                      </wp:positionH>
                      <wp:positionV relativeFrom="paragraph">
                        <wp:posOffset>168910</wp:posOffset>
                      </wp:positionV>
                      <wp:extent cx="274320" cy="274320"/>
                      <wp:effectExtent l="0" t="0" r="11430" b="11430"/>
                      <wp:wrapNone/>
                      <wp:docPr id="508"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22FCCD" w14:textId="0D684FDC" w:rsidR="001C5478" w:rsidRPr="00E1285C" w:rsidRDefault="001C5478" w:rsidP="00D641D3">
                                  <w:pPr>
                                    <w:jc w:val="center"/>
                                    <w:rPr>
                                      <w:lang w:val="nb-NO"/>
                                    </w:rPr>
                                  </w:pPr>
                                  <w:r>
                                    <w:rPr>
                                      <w:lang w:val="nb-NO"/>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F66E8" id="Rectangle 319" o:spid="_x0000_s1164" style="position:absolute;left:0;text-align:left;margin-left:96pt;margin-top:13.3pt;width:21.6pt;height:21.6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9JH31KwIAAFMEAAAOAAAAAAAAAAAAAAAAAC4CAABkcnMv&#10;ZTJvRG9jLnhtbFBLAQItABQABgAIAAAAIQDP0zhp3gAAAAkBAAAPAAAAAAAAAAAAAAAAAIUEAABk&#10;cnMvZG93bnJldi54bWxQSwUGAAAAAAQABADzAAAAkAUAAAAA&#10;">
                      <v:textbox>
                        <w:txbxContent>
                          <w:p w14:paraId="6A22FCCD" w14:textId="0D684FDC" w:rsidR="001C5478" w:rsidRPr="00E1285C" w:rsidRDefault="001C5478" w:rsidP="00D641D3">
                            <w:pPr>
                              <w:jc w:val="center"/>
                              <w:rPr>
                                <w:lang w:val="nb-NO"/>
                              </w:rPr>
                            </w:pPr>
                            <w:r>
                              <w:rPr>
                                <w:lang w:val="nb-NO"/>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94432" behindDoc="0" locked="0" layoutInCell="1" allowOverlap="1" wp14:anchorId="54E143BF" wp14:editId="60F0CE6D">
                      <wp:simplePos x="0" y="0"/>
                      <wp:positionH relativeFrom="column">
                        <wp:posOffset>1793240</wp:posOffset>
                      </wp:positionH>
                      <wp:positionV relativeFrom="paragraph">
                        <wp:posOffset>168910</wp:posOffset>
                      </wp:positionV>
                      <wp:extent cx="274320" cy="274320"/>
                      <wp:effectExtent l="0" t="0" r="11430" b="11430"/>
                      <wp:wrapNone/>
                      <wp:docPr id="509"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92820" w14:textId="446AD252" w:rsidR="001C5478" w:rsidRPr="00E1285C" w:rsidRDefault="001C5478" w:rsidP="00D641D3">
                                  <w:pPr>
                                    <w:jc w:val="center"/>
                                    <w:rPr>
                                      <w:lang w:val="nb-NO"/>
                                    </w:rPr>
                                  </w:pPr>
                                  <w:del w:id="545" w:author="Eckhoff,Dirk" w:date="2020-10-16T16:31:00Z">
                                    <w:r w:rsidDel="006D4535">
                                      <w:rPr>
                                        <w:lang w:val="nb-NO"/>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143BF" id="Rectangle 320" o:spid="_x0000_s1165" style="position:absolute;left:0;text-align:left;margin-left:141.2pt;margin-top:13.3pt;width:21.6pt;height:21.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QZOX3ykCAABTBAAADgAAAAAAAAAAAAAAAAAuAgAAZHJzL2Uy&#10;b0RvYy54bWxQSwECLQAUAAYACAAAACEAEuX8O94AAAAJAQAADwAAAAAAAAAAAAAAAACDBAAAZHJz&#10;L2Rvd25yZXYueG1sUEsFBgAAAAAEAAQA8wAAAI4FAAAAAA==&#10;">
                      <v:textbox>
                        <w:txbxContent>
                          <w:p w14:paraId="5B492820" w14:textId="446AD252" w:rsidR="001C5478" w:rsidRPr="00E1285C" w:rsidRDefault="001C5478" w:rsidP="00D641D3">
                            <w:pPr>
                              <w:jc w:val="center"/>
                              <w:rPr>
                                <w:lang w:val="nb-NO"/>
                              </w:rPr>
                            </w:pPr>
                            <w:del w:id="546" w:author="Eckhoff,Dirk" w:date="2020-10-16T16:31:00Z">
                              <w:r w:rsidDel="006D4535">
                                <w:rPr>
                                  <w:lang w:val="nb-NO"/>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793408" behindDoc="0" locked="0" layoutInCell="1" allowOverlap="1" wp14:anchorId="112C15D9" wp14:editId="634EEF09">
                      <wp:simplePos x="0" y="0"/>
                      <wp:positionH relativeFrom="column">
                        <wp:posOffset>2399665</wp:posOffset>
                      </wp:positionH>
                      <wp:positionV relativeFrom="paragraph">
                        <wp:posOffset>168910</wp:posOffset>
                      </wp:positionV>
                      <wp:extent cx="274320" cy="274320"/>
                      <wp:effectExtent l="0" t="0" r="11430" b="11430"/>
                      <wp:wrapNone/>
                      <wp:docPr id="510"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9543CB" w14:textId="511376B2" w:rsidR="001C5478" w:rsidRPr="006D4535" w:rsidRDefault="006D4535" w:rsidP="00D641D3">
                                  <w:pPr>
                                    <w:jc w:val="center"/>
                                    <w:rPr>
                                      <w:lang w:val="de-DE"/>
                                      <w:rPrChange w:id="547" w:author="Eckhoff,Dirk" w:date="2020-10-16T16:32:00Z">
                                        <w:rPr/>
                                      </w:rPrChange>
                                    </w:rPr>
                                  </w:pPr>
                                  <w:ins w:id="548" w:author="Eckhoff,Dirk" w:date="2020-10-16T16:32: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C15D9" id="Rectangle 321" o:spid="_x0000_s1166" style="position:absolute;left:0;text-align:left;margin-left:188.95pt;margin-top:13.3pt;width:21.6pt;height:21.6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NqJ9pEpAgAAUwQAAA4AAAAAAAAAAAAAAAAALgIAAGRycy9l&#10;Mm9Eb2MueG1sUEsBAi0AFAAGAAgAAAAhABt+45ffAAAACQEAAA8AAAAAAAAAAAAAAAAAgwQAAGRy&#10;cy9kb3ducmV2LnhtbFBLBQYAAAAABAAEAPMAAACPBQAAAAA=&#10;">
                      <v:textbox>
                        <w:txbxContent>
                          <w:p w14:paraId="209543CB" w14:textId="511376B2" w:rsidR="001C5478" w:rsidRPr="006D4535" w:rsidRDefault="006D4535" w:rsidP="00D641D3">
                            <w:pPr>
                              <w:jc w:val="center"/>
                              <w:rPr>
                                <w:lang w:val="de-DE"/>
                                <w:rPrChange w:id="549" w:author="Eckhoff,Dirk" w:date="2020-10-16T16:32:00Z">
                                  <w:rPr/>
                                </w:rPrChange>
                              </w:rPr>
                            </w:pPr>
                            <w:ins w:id="550" w:author="Eckhoff,Dirk" w:date="2020-10-16T16:32: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792384" behindDoc="0" locked="0" layoutInCell="1" allowOverlap="1" wp14:anchorId="663517DD" wp14:editId="60F82187">
                      <wp:simplePos x="0" y="0"/>
                      <wp:positionH relativeFrom="column">
                        <wp:posOffset>3072130</wp:posOffset>
                      </wp:positionH>
                      <wp:positionV relativeFrom="paragraph">
                        <wp:posOffset>168910</wp:posOffset>
                      </wp:positionV>
                      <wp:extent cx="274320" cy="274320"/>
                      <wp:effectExtent l="0" t="0" r="11430" b="11430"/>
                      <wp:wrapNone/>
                      <wp:docPr id="511"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6C8A0D" w14:textId="2A2B2285" w:rsidR="006D4535" w:rsidRPr="006D4535" w:rsidRDefault="006D4535">
                                  <w:pPr>
                                    <w:jc w:val="center"/>
                                    <w:rPr>
                                      <w:lang w:val="de-DE"/>
                                      <w:rPrChange w:id="551" w:author="Eckhoff,Dirk" w:date="2020-10-16T16:32:00Z">
                                        <w:rPr/>
                                      </w:rPrChange>
                                    </w:rPr>
                                    <w:pPrChange w:id="552" w:author="Eckhoff,Dirk" w:date="2020-10-16T16:32:00Z">
                                      <w:pPr/>
                                    </w:pPrChange>
                                  </w:pPr>
                                  <w:ins w:id="553" w:author="Eckhoff,Dirk" w:date="2020-10-16T16:32: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517DD" id="Rectangle 322" o:spid="_x0000_s1167" style="position:absolute;left:0;text-align:left;margin-left:241.9pt;margin-top:13.3pt;width:21.6pt;height:21.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8YalgKgIAAFMEAAAOAAAAAAAAAAAAAAAAAC4CAABkcnMv&#10;ZTJvRG9jLnhtbFBLAQItABQABgAIAAAAIQBVOe0g3wAAAAkBAAAPAAAAAAAAAAAAAAAAAIQEAABk&#10;cnMvZG93bnJldi54bWxQSwUGAAAAAAQABADzAAAAkAUAAAAA&#10;">
                      <v:textbox>
                        <w:txbxContent>
                          <w:p w14:paraId="656C8A0D" w14:textId="2A2B2285" w:rsidR="006D4535" w:rsidRPr="006D4535" w:rsidRDefault="006D4535">
                            <w:pPr>
                              <w:jc w:val="center"/>
                              <w:rPr>
                                <w:lang w:val="de-DE"/>
                                <w:rPrChange w:id="554" w:author="Eckhoff,Dirk" w:date="2020-10-16T16:32:00Z">
                                  <w:rPr/>
                                </w:rPrChange>
                              </w:rPr>
                              <w:pPrChange w:id="555" w:author="Eckhoff,Dirk" w:date="2020-10-16T16:32:00Z">
                                <w:pPr/>
                              </w:pPrChange>
                            </w:pPr>
                            <w:ins w:id="556" w:author="Eckhoff,Dirk" w:date="2020-10-16T16:32: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791360" behindDoc="0" locked="0" layoutInCell="1" allowOverlap="1" wp14:anchorId="6D0D0CF1" wp14:editId="7E6A9A1F">
                      <wp:simplePos x="0" y="0"/>
                      <wp:positionH relativeFrom="column">
                        <wp:posOffset>3834765</wp:posOffset>
                      </wp:positionH>
                      <wp:positionV relativeFrom="paragraph">
                        <wp:posOffset>168910</wp:posOffset>
                      </wp:positionV>
                      <wp:extent cx="274320" cy="274320"/>
                      <wp:effectExtent l="0" t="0" r="11430" b="11430"/>
                      <wp:wrapNone/>
                      <wp:docPr id="512"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87450C" w14:textId="5AA78076" w:rsidR="006D4535" w:rsidRPr="006D4535" w:rsidRDefault="006D4535">
                                  <w:pPr>
                                    <w:jc w:val="center"/>
                                    <w:rPr>
                                      <w:lang w:val="de-DE"/>
                                      <w:rPrChange w:id="557" w:author="Eckhoff,Dirk" w:date="2020-10-16T16:32:00Z">
                                        <w:rPr/>
                                      </w:rPrChange>
                                    </w:rPr>
                                    <w:pPrChange w:id="558" w:author="Eckhoff,Dirk" w:date="2020-10-16T16:32:00Z">
                                      <w:pPr/>
                                    </w:pPrChange>
                                  </w:pPr>
                                  <w:ins w:id="559" w:author="Eckhoff,Dirk" w:date="2020-10-16T16:32: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D0CF1" id="Rectangle 323" o:spid="_x0000_s1168" style="position:absolute;left:0;text-align:left;margin-left:301.95pt;margin-top:13.3pt;width:21.6pt;height:21.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prXKw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G4qa1ysCAABTBAAADgAAAAAAAAAAAAAAAAAuAgAAZHJz&#10;L2Uyb0RvYy54bWxQSwECLQAUAAYACAAAACEAJynVK98AAAAJAQAADwAAAAAAAAAAAAAAAACFBAAA&#10;ZHJzL2Rvd25yZXYueG1sUEsFBgAAAAAEAAQA8wAAAJEFAAAAAA==&#10;">
                      <v:textbox>
                        <w:txbxContent>
                          <w:p w14:paraId="2087450C" w14:textId="5AA78076" w:rsidR="006D4535" w:rsidRPr="006D4535" w:rsidRDefault="006D4535">
                            <w:pPr>
                              <w:jc w:val="center"/>
                              <w:rPr>
                                <w:lang w:val="de-DE"/>
                                <w:rPrChange w:id="560" w:author="Eckhoff,Dirk" w:date="2020-10-16T16:32:00Z">
                                  <w:rPr/>
                                </w:rPrChange>
                              </w:rPr>
                              <w:pPrChange w:id="561" w:author="Eckhoff,Dirk" w:date="2020-10-16T16:32:00Z">
                                <w:pPr/>
                              </w:pPrChange>
                            </w:pPr>
                            <w:ins w:id="562" w:author="Eckhoff,Dirk" w:date="2020-10-16T16:32: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797504" behindDoc="0" locked="0" layoutInCell="1" allowOverlap="1" wp14:anchorId="7B7AF215" wp14:editId="36A5FDA0">
                      <wp:simplePos x="0" y="0"/>
                      <wp:positionH relativeFrom="column">
                        <wp:posOffset>31750</wp:posOffset>
                      </wp:positionH>
                      <wp:positionV relativeFrom="paragraph">
                        <wp:posOffset>168910</wp:posOffset>
                      </wp:positionV>
                      <wp:extent cx="274320" cy="274320"/>
                      <wp:effectExtent l="5080" t="10160" r="6350" b="10795"/>
                      <wp:wrapNone/>
                      <wp:docPr id="513"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56995E" w14:textId="77777777" w:rsidR="001C5478" w:rsidRPr="005F1945" w:rsidRDefault="001C5478"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AF215" id="Rectangle 324" o:spid="_x0000_s1169" style="position:absolute;left:0;text-align:left;margin-left:2.5pt;margin-top:13.3pt;width:21.6pt;height:21.6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cbZnWSsCAABTBAAADgAAAAAAAAAAAAAAAAAuAgAAZHJzL2Uy&#10;b0RvYy54bWxQSwECLQAUAAYACAAAACEAU7YEbdwAAAAGAQAADwAAAAAAAAAAAAAAAACFBAAAZHJz&#10;L2Rvd25yZXYueG1sUEsFBgAAAAAEAAQA8wAAAI4FAAAAAA==&#10;">
                      <v:textbox>
                        <w:txbxContent>
                          <w:p w14:paraId="1956995E" w14:textId="77777777" w:rsidR="001C5478" w:rsidRPr="005F1945" w:rsidRDefault="001C5478"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AA41EE1"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541625F"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33813524" w14:textId="77777777" w:rsidTr="00D641D3">
        <w:trPr>
          <w:cantSplit/>
          <w:trHeight w:val="342"/>
        </w:trPr>
        <w:tc>
          <w:tcPr>
            <w:tcW w:w="2376" w:type="dxa"/>
            <w:shd w:val="clear" w:color="auto" w:fill="DDD9C3" w:themeFill="background2" w:themeFillShade="E6"/>
          </w:tcPr>
          <w:p w14:paraId="6F18A51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F8267F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8DBCF23" w14:textId="77777777"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53A67271" w14:textId="19D48794"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sidR="00E1285C">
              <w:rPr>
                <w:bCs/>
                <w:iCs/>
                <w:snapToGrid w:val="0"/>
                <w:sz w:val="20"/>
                <w:szCs w:val="20"/>
              </w:rPr>
              <w:t>39</w:t>
            </w:r>
          </w:p>
        </w:tc>
      </w:tr>
      <w:tr w:rsidR="00D641D3" w:rsidRPr="00696A73" w14:paraId="5291CEA1" w14:textId="77777777" w:rsidTr="00D641D3">
        <w:trPr>
          <w:cantSplit/>
          <w:trHeight w:val="342"/>
        </w:trPr>
        <w:tc>
          <w:tcPr>
            <w:tcW w:w="2376" w:type="dxa"/>
            <w:vMerge w:val="restart"/>
            <w:shd w:val="clear" w:color="auto" w:fill="auto"/>
          </w:tcPr>
          <w:p w14:paraId="7EE0629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1343E9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C52C036"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DA4B3C8"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7B81AE24" w14:textId="77777777" w:rsidTr="00D641D3">
        <w:trPr>
          <w:cantSplit/>
          <w:trHeight w:val="489"/>
        </w:trPr>
        <w:tc>
          <w:tcPr>
            <w:tcW w:w="2376" w:type="dxa"/>
            <w:vMerge/>
            <w:shd w:val="clear" w:color="auto" w:fill="auto"/>
          </w:tcPr>
          <w:p w14:paraId="3EB0E190"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2CA1A7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E6545A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E2EFBE0" w14:textId="1F4A5B05"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643BA309" w14:textId="77777777" w:rsidTr="00D641D3">
        <w:trPr>
          <w:cantSplit/>
          <w:trHeight w:val="489"/>
        </w:trPr>
        <w:tc>
          <w:tcPr>
            <w:tcW w:w="2376" w:type="dxa"/>
            <w:shd w:val="clear" w:color="auto" w:fill="auto"/>
          </w:tcPr>
          <w:p w14:paraId="39029F4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4A443FA"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CD08C9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7AF1EC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3AF6BFFE" w14:textId="77777777" w:rsidTr="00D641D3">
        <w:trPr>
          <w:cantSplit/>
          <w:trHeight w:val="489"/>
        </w:trPr>
        <w:tc>
          <w:tcPr>
            <w:tcW w:w="2376" w:type="dxa"/>
            <w:shd w:val="clear" w:color="auto" w:fill="auto"/>
          </w:tcPr>
          <w:p w14:paraId="5EEA70B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2F27A7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292A404" w14:textId="77777777" w:rsidR="00D641D3" w:rsidRDefault="006D38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63" w:author="Eckhoff,Dirk" w:date="2020-10-16T17:04:00Z"/>
                <w:bCs/>
                <w:iCs/>
                <w:snapToGrid w:val="0"/>
                <w:sz w:val="20"/>
                <w:szCs w:val="20"/>
              </w:rPr>
            </w:pPr>
            <w:r>
              <w:rPr>
                <w:bCs/>
                <w:iCs/>
                <w:snapToGrid w:val="0"/>
                <w:sz w:val="20"/>
                <w:szCs w:val="20"/>
              </w:rPr>
              <w:t>at VTS46: t</w:t>
            </w:r>
            <w:r w:rsidR="001B04D4">
              <w:rPr>
                <w:bCs/>
                <w:iCs/>
                <w:snapToGrid w:val="0"/>
                <w:sz w:val="20"/>
                <w:szCs w:val="20"/>
              </w:rPr>
              <w:t>ask name change</w:t>
            </w:r>
            <w:r>
              <w:rPr>
                <w:bCs/>
                <w:iCs/>
                <w:snapToGrid w:val="0"/>
                <w:sz w:val="20"/>
                <w:szCs w:val="20"/>
              </w:rPr>
              <w:t xml:space="preserve"> and task extended by  two sessions to VTS48</w:t>
            </w:r>
          </w:p>
          <w:p w14:paraId="0B50EF3D" w14:textId="4EAACEB9" w:rsidR="00B748CB" w:rsidRDefault="00B748C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564" w:author="Eckhoff,Dirk" w:date="2020-10-16T17:04:00Z">
              <w:r>
                <w:rPr>
                  <w:rFonts w:cs="Calibri"/>
                  <w:sz w:val="16"/>
                  <w:szCs w:val="16"/>
                </w:rPr>
                <w:t>O</w:t>
              </w:r>
              <w:r w:rsidRPr="00F36E5B">
                <w:rPr>
                  <w:rFonts w:cs="Calibri"/>
                  <w:sz w:val="16"/>
                  <w:szCs w:val="16"/>
                </w:rPr>
                <w:t>ne specific GL</w:t>
              </w:r>
              <w:r>
                <w:rPr>
                  <w:rFonts w:cs="Calibri"/>
                  <w:sz w:val="16"/>
                  <w:szCs w:val="16"/>
                </w:rPr>
                <w:t xml:space="preserve"> under G.1111</w:t>
              </w:r>
            </w:ins>
          </w:p>
        </w:tc>
      </w:tr>
    </w:tbl>
    <w:p w14:paraId="27303C08" w14:textId="77777777" w:rsidR="00D641D3" w:rsidRDefault="00D641D3" w:rsidP="00D641D3">
      <w:pPr>
        <w:rPr>
          <w:rFonts w:eastAsiaTheme="minorEastAsia"/>
        </w:rPr>
      </w:pPr>
    </w:p>
    <w:p w14:paraId="007BC0B3" w14:textId="77777777" w:rsidR="00D641D3" w:rsidRDefault="00D641D3" w:rsidP="00D641D3">
      <w:pPr>
        <w:rPr>
          <w:rFonts w:eastAsiaTheme="minorEastAsia"/>
        </w:rPr>
      </w:pPr>
      <w:r>
        <w:rPr>
          <w:rFonts w:eastAsiaTheme="minorEastAsia"/>
        </w:rPr>
        <w:br w:type="page"/>
      </w:r>
    </w:p>
    <w:p w14:paraId="100022D3" w14:textId="1F202800" w:rsidR="001221C0" w:rsidRPr="00FF3A3F" w:rsidRDefault="001221C0" w:rsidP="001221C0">
      <w:pPr>
        <w:pStyle w:val="Heading1"/>
        <w:rPr>
          <w:rFonts w:eastAsiaTheme="minorEastAsia"/>
        </w:rPr>
      </w:pPr>
      <w:bookmarkStart w:id="565" w:name="_Toc523489020"/>
      <w:bookmarkStart w:id="566" w:name="_Toc32307797"/>
      <w:r w:rsidRPr="00FF3A3F">
        <w:rPr>
          <w:rFonts w:eastAsiaTheme="minorEastAsia"/>
        </w:rPr>
        <w:t>TASK 2.3.1</w:t>
      </w:r>
      <w:r w:rsidRPr="00FF3A3F">
        <w:rPr>
          <w:rFonts w:eastAsiaTheme="minorEastAsia"/>
        </w:rPr>
        <w:tab/>
      </w:r>
      <w:bookmarkEnd w:id="565"/>
      <w:r w:rsidR="00125B3A" w:rsidRPr="00290685">
        <w:rPr>
          <w:rFonts w:eastAsiaTheme="minorEastAsia"/>
        </w:rPr>
        <w:t>Develop a Product Specification under the S-100 framework for VTS</w:t>
      </w:r>
      <w:bookmarkEnd w:id="566"/>
      <w:r w:rsidR="00125B3A" w:rsidRPr="004F0E7F">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221C0" w:rsidRPr="00CB4CEA" w14:paraId="16E25046" w14:textId="77777777" w:rsidTr="002113F9">
        <w:trPr>
          <w:cantSplit/>
          <w:trHeight w:val="416"/>
          <w:tblHeader/>
        </w:trPr>
        <w:tc>
          <w:tcPr>
            <w:tcW w:w="9606" w:type="dxa"/>
            <w:gridSpan w:val="4"/>
            <w:shd w:val="clear" w:color="auto" w:fill="DDD9C3"/>
            <w:vAlign w:val="center"/>
          </w:tcPr>
          <w:p w14:paraId="7044B50B"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1221C0" w:rsidRPr="00CB4CEA" w14:paraId="1950A372" w14:textId="77777777" w:rsidTr="002113F9">
        <w:trPr>
          <w:cantSplit/>
          <w:trHeight w:val="428"/>
        </w:trPr>
        <w:tc>
          <w:tcPr>
            <w:tcW w:w="2376" w:type="dxa"/>
            <w:shd w:val="clear" w:color="auto" w:fill="auto"/>
          </w:tcPr>
          <w:p w14:paraId="032E48DA"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1AD883F" w14:textId="48397A48"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Information Services (1070)</w:t>
            </w:r>
          </w:p>
        </w:tc>
      </w:tr>
      <w:tr w:rsidR="001221C0" w:rsidRPr="00CB4CEA" w14:paraId="05511C4E" w14:textId="77777777" w:rsidTr="002113F9">
        <w:trPr>
          <w:cantSplit/>
          <w:trHeight w:val="491"/>
        </w:trPr>
        <w:tc>
          <w:tcPr>
            <w:tcW w:w="2376" w:type="dxa"/>
            <w:shd w:val="clear" w:color="auto" w:fill="auto"/>
          </w:tcPr>
          <w:p w14:paraId="459B0CA1"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68404983" w14:textId="5ACA1E50"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Data models and data encoding</w:t>
            </w:r>
          </w:p>
        </w:tc>
      </w:tr>
      <w:tr w:rsidR="001221C0" w:rsidRPr="00CB4CEA" w14:paraId="06A6B92E" w14:textId="77777777" w:rsidTr="002113F9">
        <w:trPr>
          <w:cantSplit/>
          <w:trHeight w:val="712"/>
        </w:trPr>
        <w:tc>
          <w:tcPr>
            <w:tcW w:w="2376" w:type="dxa"/>
            <w:shd w:val="clear" w:color="auto" w:fill="auto"/>
          </w:tcPr>
          <w:p w14:paraId="13B79D8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622F892" w14:textId="238B9D1D"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Develop a Product Specification under the S-100 framework for VTS</w:t>
            </w:r>
            <w:r w:rsidDel="003F7A3E">
              <w:rPr>
                <w:rFonts w:asciiTheme="minorHAnsi" w:hAnsiTheme="minorHAnsi" w:cstheme="minorHAnsi"/>
                <w:sz w:val="18"/>
                <w:szCs w:val="18"/>
              </w:rPr>
              <w:t xml:space="preserve"> </w:t>
            </w:r>
          </w:p>
        </w:tc>
      </w:tr>
      <w:tr w:rsidR="001221C0" w:rsidRPr="00CB4CEA" w14:paraId="4F8BFB3D" w14:textId="77777777" w:rsidTr="002113F9">
        <w:trPr>
          <w:cantSplit/>
          <w:trHeight w:val="466"/>
        </w:trPr>
        <w:tc>
          <w:tcPr>
            <w:tcW w:w="2376" w:type="dxa"/>
          </w:tcPr>
          <w:p w14:paraId="451ADFC5" w14:textId="7115A906"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95CC062" w14:textId="23BB662D" w:rsidR="003F7A3E" w:rsidRDefault="003F7A3E" w:rsidP="003F7A3E">
            <w:pPr>
              <w:pStyle w:val="ListParagraph"/>
              <w:widowControl w:val="0"/>
              <w:numPr>
                <w:ilvl w:val="0"/>
                <w:numId w:val="88"/>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564D4C23" w14:textId="77777777" w:rsidR="003F7A3E" w:rsidRDefault="003F7A3E" w:rsidP="003F7A3E">
            <w:pPr>
              <w:pStyle w:val="ListParagraph"/>
              <w:widowControl w:val="0"/>
              <w:numPr>
                <w:ilvl w:val="0"/>
                <w:numId w:val="88"/>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D94C665" w14:textId="6E6EC110" w:rsidR="001221C0" w:rsidRPr="00180375" w:rsidRDefault="003F7A3E" w:rsidP="003F7A3E">
            <w:pPr>
              <w:pStyle w:val="ListParagraph"/>
              <w:widowControl w:val="0"/>
              <w:numPr>
                <w:ilvl w:val="0"/>
                <w:numId w:val="88"/>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1221C0" w:rsidRPr="00BF167F" w14:paraId="1D41C142" w14:textId="77777777" w:rsidTr="002113F9">
        <w:trPr>
          <w:cantSplit/>
          <w:trHeight w:val="402"/>
        </w:trPr>
        <w:tc>
          <w:tcPr>
            <w:tcW w:w="2376" w:type="dxa"/>
          </w:tcPr>
          <w:p w14:paraId="48323863"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9AA1704" w14:textId="452F2A79" w:rsidR="001221C0" w:rsidRPr="00697746" w:rsidRDefault="003F7A3E" w:rsidP="00697746">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1221C0" w:rsidRPr="00CB4CEA" w14:paraId="1F9357DC" w14:textId="77777777" w:rsidTr="002113F9">
        <w:trPr>
          <w:cantSplit/>
          <w:trHeight w:val="402"/>
        </w:trPr>
        <w:tc>
          <w:tcPr>
            <w:tcW w:w="2376" w:type="dxa"/>
          </w:tcPr>
          <w:p w14:paraId="7E9FBB6B"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0E5EBC9" w14:textId="3E2E294D"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w:t>
            </w:r>
            <w:r w:rsidR="003F7A3E">
              <w:rPr>
                <w:bCs/>
                <w:iCs/>
                <w:snapToGrid w:val="0"/>
                <w:sz w:val="20"/>
                <w:szCs w:val="20"/>
              </w:rPr>
              <w:t xml:space="preserve"> digital</w:t>
            </w:r>
            <w:r>
              <w:rPr>
                <w:bCs/>
                <w:iCs/>
                <w:snapToGrid w:val="0"/>
                <w:sz w:val="20"/>
                <w:szCs w:val="20"/>
              </w:rPr>
              <w:t xml:space="preserve"> traffic management</w:t>
            </w:r>
            <w:r w:rsidR="003F7A3E">
              <w:rPr>
                <w:bCs/>
                <w:iCs/>
                <w:snapToGrid w:val="0"/>
                <w:sz w:val="20"/>
                <w:szCs w:val="20"/>
              </w:rPr>
              <w:t xml:space="preserve"> and electronic exchange of information</w:t>
            </w:r>
            <w:r>
              <w:rPr>
                <w:bCs/>
                <w:iCs/>
                <w:snapToGrid w:val="0"/>
                <w:sz w:val="20"/>
                <w:szCs w:val="20"/>
              </w:rPr>
              <w:t>.  The relevant data must be standardized and harmonized with the  VTS-data</w:t>
            </w:r>
            <w:r w:rsidR="00E169B4">
              <w:rPr>
                <w:bCs/>
                <w:iCs/>
                <w:snapToGrid w:val="0"/>
                <w:sz w:val="20"/>
                <w:szCs w:val="20"/>
              </w:rPr>
              <w:t xml:space="preserve"> </w:t>
            </w:r>
            <w:r>
              <w:rPr>
                <w:bCs/>
                <w:iCs/>
                <w:snapToGrid w:val="0"/>
                <w:sz w:val="20"/>
                <w:szCs w:val="20"/>
              </w:rPr>
              <w:t>model..</w:t>
            </w:r>
          </w:p>
        </w:tc>
      </w:tr>
      <w:tr w:rsidR="001221C0" w:rsidRPr="00696A73" w14:paraId="19C41DD3" w14:textId="77777777" w:rsidTr="002113F9">
        <w:trPr>
          <w:cantSplit/>
          <w:trHeight w:val="854"/>
        </w:trPr>
        <w:tc>
          <w:tcPr>
            <w:tcW w:w="2376" w:type="dxa"/>
          </w:tcPr>
          <w:p w14:paraId="729E649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85F49C" w14:textId="77777777" w:rsidR="001221C0" w:rsidRPr="00B47562"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F6894A" w14:textId="59B13693" w:rsidR="001221C0" w:rsidRDefault="001221C0" w:rsidP="002113F9">
            <w:pPr>
              <w:pStyle w:val="BodyText3"/>
              <w:spacing w:before="120"/>
              <w:ind w:left="0"/>
              <w:jc w:val="both"/>
              <w:rPr>
                <w:i w:val="0"/>
                <w:sz w:val="20"/>
              </w:rPr>
            </w:pPr>
          </w:p>
          <w:p w14:paraId="09FDA6BD" w14:textId="77777777" w:rsidR="000A1609" w:rsidRDefault="000A1609" w:rsidP="000A1609">
            <w:pPr>
              <w:pStyle w:val="BodyText3"/>
              <w:spacing w:before="120"/>
              <w:ind w:left="0"/>
              <w:jc w:val="both"/>
              <w:rPr>
                <w:b/>
                <w:i w:val="0"/>
                <w:sz w:val="20"/>
              </w:rPr>
            </w:pPr>
            <w:r w:rsidRPr="00A11A2E">
              <w:rPr>
                <w:b/>
                <w:i w:val="0"/>
                <w:sz w:val="20"/>
              </w:rPr>
              <w:t>Goal</w:t>
            </w:r>
          </w:p>
          <w:p w14:paraId="62F265BE" w14:textId="77777777" w:rsidR="000A1609" w:rsidRPr="002E499B" w:rsidRDefault="000A1609" w:rsidP="000A1609">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08361600" w14:textId="77777777" w:rsidR="000A1609" w:rsidRDefault="000A1609" w:rsidP="000A1609">
            <w:pPr>
              <w:pStyle w:val="BodyText3"/>
              <w:spacing w:before="120"/>
              <w:ind w:left="0"/>
              <w:jc w:val="both"/>
              <w:rPr>
                <w:b/>
                <w:i w:val="0"/>
                <w:sz w:val="20"/>
              </w:rPr>
            </w:pPr>
            <w:r w:rsidRPr="00A11A2E">
              <w:rPr>
                <w:b/>
                <w:i w:val="0"/>
                <w:sz w:val="20"/>
              </w:rPr>
              <w:t>Strategy</w:t>
            </w:r>
          </w:p>
          <w:p w14:paraId="1DF6A7AA" w14:textId="77777777" w:rsidR="000A1609" w:rsidRPr="00697746" w:rsidRDefault="000A1609" w:rsidP="000A1609">
            <w:pPr>
              <w:pStyle w:val="BodyText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1A8AD7F0" w14:textId="77777777" w:rsidR="000A1609" w:rsidRPr="00697746" w:rsidRDefault="000A1609" w:rsidP="000A1609">
            <w:pPr>
              <w:pStyle w:val="BodyText3"/>
              <w:spacing w:before="120"/>
              <w:ind w:left="0"/>
              <w:jc w:val="both"/>
              <w:rPr>
                <w:i w:val="0"/>
                <w:snapToGrid w:val="0"/>
                <w:sz w:val="20"/>
                <w:szCs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7131ACEE" w14:textId="57458B1C" w:rsidR="000A1609" w:rsidRPr="006C21E7" w:rsidRDefault="000A1609" w:rsidP="002113F9">
            <w:pPr>
              <w:pStyle w:val="BodyText3"/>
              <w:spacing w:before="120"/>
              <w:ind w:left="0"/>
              <w:jc w:val="both"/>
              <w:rPr>
                <w:i w:val="0"/>
                <w:sz w:val="20"/>
              </w:rPr>
            </w:pPr>
          </w:p>
        </w:tc>
      </w:tr>
      <w:tr w:rsidR="001221C0" w:rsidRPr="00CB4CEA" w14:paraId="2BF10A0F" w14:textId="77777777" w:rsidTr="002113F9">
        <w:trPr>
          <w:cantSplit/>
          <w:trHeight w:val="615"/>
        </w:trPr>
        <w:tc>
          <w:tcPr>
            <w:tcW w:w="2376" w:type="dxa"/>
          </w:tcPr>
          <w:p w14:paraId="13B8E8C5"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7C67B20"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72440532"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3688384A"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22E442BB"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9E0BD3A" w14:textId="77777777" w:rsidR="00C6214E" w:rsidRPr="00480907"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DC823E0"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3A5E461E"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DB4CB88"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1221C0" w:rsidRPr="00696A73" w14:paraId="6336719D" w14:textId="77777777" w:rsidTr="002113F9">
        <w:trPr>
          <w:cantSplit/>
          <w:trHeight w:val="1399"/>
        </w:trPr>
        <w:tc>
          <w:tcPr>
            <w:tcW w:w="2376" w:type="dxa"/>
          </w:tcPr>
          <w:p w14:paraId="591B994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2D3D246" w14:textId="77777777" w:rsidR="001221C0" w:rsidRPr="00405C2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1221C0" w:rsidRPr="00696A73" w14:paraId="3C7C75C0" w14:textId="77777777" w:rsidTr="002113F9">
        <w:trPr>
          <w:cantSplit/>
          <w:trHeight w:val="659"/>
        </w:trPr>
        <w:tc>
          <w:tcPr>
            <w:tcW w:w="2376" w:type="dxa"/>
          </w:tcPr>
          <w:p w14:paraId="3AB177FD"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5550A96" w14:textId="77777777" w:rsidR="001221C0" w:rsidRDefault="001221C0" w:rsidP="002113F9">
            <w:pPr>
              <w:pStyle w:val="BodyText3"/>
              <w:spacing w:before="120"/>
              <w:ind w:left="0"/>
              <w:jc w:val="both"/>
              <w:rPr>
                <w:sz w:val="20"/>
                <w:lang w:val="en-CA"/>
              </w:rPr>
            </w:pPr>
            <w:r>
              <w:rPr>
                <w:sz w:val="20"/>
                <w:lang w:val="en-CA"/>
              </w:rPr>
              <w:t>Session number:</w:t>
            </w:r>
          </w:p>
          <w:p w14:paraId="6A8408FC" w14:textId="77777777" w:rsidR="001221C0" w:rsidRDefault="001221C0" w:rsidP="002113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906048" behindDoc="0" locked="0" layoutInCell="1" allowOverlap="1" wp14:anchorId="508D8AA3" wp14:editId="610C6CA6">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10D119" w14:textId="77777777" w:rsidR="001C5478" w:rsidRPr="005F1945" w:rsidRDefault="001C5478"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D8AA3" id="Rectangle 409" o:spid="_x0000_s1170" style="position:absolute;left:0;text-align:left;margin-left:50.8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maFK4KQIAAFMEAAAOAAAAAAAAAAAAAAAAAC4CAABkcnMvZTJv&#10;RG9jLnhtbFBLAQItABQABgAIAAAAIQAvRow13QAAAAkBAAAPAAAAAAAAAAAAAAAAAIMEAABkcnMv&#10;ZG93bnJldi54bWxQSwUGAAAAAAQABADzAAAAjQUAAAAA&#10;">
                      <v:textbox>
                        <w:txbxContent>
                          <w:p w14:paraId="5810D119" w14:textId="77777777" w:rsidR="001C5478" w:rsidRPr="005F1945" w:rsidRDefault="001C5478" w:rsidP="001221C0">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5024" behindDoc="0" locked="0" layoutInCell="1" allowOverlap="1" wp14:anchorId="34B1098D" wp14:editId="06C8399F">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6457506" w14:textId="77777777" w:rsidR="001C5478" w:rsidRPr="009912F8" w:rsidRDefault="001C5478"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1098D" id="Rectangle 410" o:spid="_x0000_s1171" style="position:absolute;left:0;text-align:left;margin-left:96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M5Xj8ykCAABTBAAADgAAAAAAAAAAAAAAAAAuAgAAZHJzL2Uy&#10;b0RvYy54bWxQSwECLQAUAAYACAAAACEAz9M4ad4AAAAJAQAADwAAAAAAAAAAAAAAAACDBAAAZHJz&#10;L2Rvd25yZXYueG1sUEsFBgAAAAAEAAQA8wAAAI4FAAAAAA==&#10;">
                      <v:textbox>
                        <w:txbxContent>
                          <w:p w14:paraId="66457506" w14:textId="77777777" w:rsidR="001C5478" w:rsidRPr="009912F8" w:rsidRDefault="001C5478" w:rsidP="001221C0">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4000" behindDoc="0" locked="0" layoutInCell="1" allowOverlap="1" wp14:anchorId="4A57429B" wp14:editId="10A316D8">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89CB0D" w14:textId="1FE78B8F" w:rsidR="001C5478" w:rsidRPr="00290685" w:rsidRDefault="001C5478" w:rsidP="001221C0">
                                  <w:pPr>
                                    <w:jc w:val="center"/>
                                    <w:rPr>
                                      <w:lang w:val="de-DE"/>
                                    </w:rPr>
                                  </w:pPr>
                                  <w:del w:id="567" w:author="Eckhoff,Dirk" w:date="2020-10-16T16:33:00Z">
                                    <w:r w:rsidDel="006D4535">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7429B" id="Rectangle 411" o:spid="_x0000_s1172" style="position:absolute;left:0;text-align:left;margin-left:141.2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8oz2PykCAABTBAAADgAAAAAAAAAAAAAAAAAuAgAAZHJzL2Uy&#10;b0RvYy54bWxQSwECLQAUAAYACAAAACEAEuX8O94AAAAJAQAADwAAAAAAAAAAAAAAAACDBAAAZHJz&#10;L2Rvd25yZXYueG1sUEsFBgAAAAAEAAQA8wAAAI4FAAAAAA==&#10;">
                      <v:textbox>
                        <w:txbxContent>
                          <w:p w14:paraId="5B89CB0D" w14:textId="1FE78B8F" w:rsidR="001C5478" w:rsidRPr="00290685" w:rsidRDefault="001C5478" w:rsidP="001221C0">
                            <w:pPr>
                              <w:jc w:val="center"/>
                              <w:rPr>
                                <w:lang w:val="de-DE"/>
                              </w:rPr>
                            </w:pPr>
                            <w:del w:id="568" w:author="Eckhoff,Dirk" w:date="2020-10-16T16:33:00Z">
                              <w:r w:rsidDel="006D4535">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902976" behindDoc="0" locked="0" layoutInCell="1" allowOverlap="1" wp14:anchorId="5BB00A79" wp14:editId="0B8EB208">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0A4042" w14:textId="0516A784" w:rsidR="001C5478" w:rsidRPr="00290685" w:rsidRDefault="001C5478"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00A79" id="Rectangle 412" o:spid="_x0000_s1173" style="position:absolute;left:0;text-align:left;margin-left:188.95pt;margin-top:13.3pt;width:21.6pt;height:21.6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KWj7UpAgAAUwQAAA4AAAAAAAAAAAAAAAAALgIAAGRycy9l&#10;Mm9Eb2MueG1sUEsBAi0AFAAGAAgAAAAhABt+45ffAAAACQEAAA8AAAAAAAAAAAAAAAAAgwQAAGRy&#10;cy9kb3ducmV2LnhtbFBLBQYAAAAABAAEAPMAAACPBQAAAAA=&#10;">
                      <v:textbox>
                        <w:txbxContent>
                          <w:p w14:paraId="340A4042" w14:textId="0516A784" w:rsidR="001C5478" w:rsidRPr="00290685" w:rsidRDefault="001C5478" w:rsidP="001221C0">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1952" behindDoc="0" locked="0" layoutInCell="1" allowOverlap="1" wp14:anchorId="7C5089DC" wp14:editId="6A52BE8A">
                      <wp:simplePos x="0" y="0"/>
                      <wp:positionH relativeFrom="column">
                        <wp:posOffset>3072130</wp:posOffset>
                      </wp:positionH>
                      <wp:positionV relativeFrom="paragraph">
                        <wp:posOffset>168910</wp:posOffset>
                      </wp:positionV>
                      <wp:extent cx="274320" cy="274320"/>
                      <wp:effectExtent l="0" t="0" r="11430" b="11430"/>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BF4EA0" w14:textId="03649E4F" w:rsidR="006D4535" w:rsidRPr="006D4535" w:rsidRDefault="006D4535">
                                  <w:pPr>
                                    <w:jc w:val="center"/>
                                    <w:rPr>
                                      <w:lang w:val="de-DE"/>
                                      <w:rPrChange w:id="569" w:author="Eckhoff,Dirk" w:date="2020-10-16T16:33:00Z">
                                        <w:rPr/>
                                      </w:rPrChange>
                                    </w:rPr>
                                    <w:pPrChange w:id="570" w:author="Eckhoff,Dirk" w:date="2020-10-16T16:33:00Z">
                                      <w:pPr/>
                                    </w:pPrChange>
                                  </w:pPr>
                                  <w:ins w:id="571" w:author="Eckhoff,Dirk" w:date="2020-10-16T16:33: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089DC" id="Rectangle 413" o:spid="_x0000_s1174" style="position:absolute;left:0;text-align:left;margin-left:241.9pt;margin-top:13.3pt;width:21.6pt;height:21.6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11cN2KgIAAFMEAAAOAAAAAAAAAAAAAAAAAC4CAABkcnMv&#10;ZTJvRG9jLnhtbFBLAQItABQABgAIAAAAIQBVOe0g3wAAAAkBAAAPAAAAAAAAAAAAAAAAAIQEAABk&#10;cnMvZG93bnJldi54bWxQSwUGAAAAAAQABADzAAAAkAUAAAAA&#10;">
                      <v:textbox>
                        <w:txbxContent>
                          <w:p w14:paraId="3FBF4EA0" w14:textId="03649E4F" w:rsidR="006D4535" w:rsidRPr="006D4535" w:rsidRDefault="006D4535">
                            <w:pPr>
                              <w:jc w:val="center"/>
                              <w:rPr>
                                <w:lang w:val="de-DE"/>
                                <w:rPrChange w:id="572" w:author="Eckhoff,Dirk" w:date="2020-10-16T16:33:00Z">
                                  <w:rPr/>
                                </w:rPrChange>
                              </w:rPr>
                              <w:pPrChange w:id="573" w:author="Eckhoff,Dirk" w:date="2020-10-16T16:33:00Z">
                                <w:pPr/>
                              </w:pPrChange>
                            </w:pPr>
                            <w:ins w:id="574" w:author="Eckhoff,Dirk" w:date="2020-10-16T16:33: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900928" behindDoc="0" locked="0" layoutInCell="1" allowOverlap="1" wp14:anchorId="14DE4769" wp14:editId="1322CC94">
                      <wp:simplePos x="0" y="0"/>
                      <wp:positionH relativeFrom="column">
                        <wp:posOffset>3834765</wp:posOffset>
                      </wp:positionH>
                      <wp:positionV relativeFrom="paragraph">
                        <wp:posOffset>168910</wp:posOffset>
                      </wp:positionV>
                      <wp:extent cx="274320" cy="274320"/>
                      <wp:effectExtent l="0" t="0" r="11430" b="11430"/>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56068A" w14:textId="390EF9F2" w:rsidR="006D4535" w:rsidRPr="006D4535" w:rsidRDefault="006D4535">
                                  <w:pPr>
                                    <w:jc w:val="center"/>
                                    <w:rPr>
                                      <w:lang w:val="de-DE"/>
                                      <w:rPrChange w:id="575" w:author="Eckhoff,Dirk" w:date="2020-10-16T16:33:00Z">
                                        <w:rPr/>
                                      </w:rPrChange>
                                    </w:rPr>
                                    <w:pPrChange w:id="576" w:author="Eckhoff,Dirk" w:date="2020-10-16T16:33:00Z">
                                      <w:pPr/>
                                    </w:pPrChange>
                                  </w:pPr>
                                  <w:ins w:id="577" w:author="Eckhoff,Dirk" w:date="2020-10-16T16:33: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E4769" id="Rectangle 414" o:spid="_x0000_s1175" style="position:absolute;left:0;text-align:left;margin-left:301.95pt;margin-top:13.3pt;width:21.6pt;height:21.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LX+VXUpAgAAUwQAAA4AAAAAAAAAAAAAAAAALgIAAGRycy9l&#10;Mm9Eb2MueG1sUEsBAi0AFAAGAAgAAAAhACcp1SvfAAAACQEAAA8AAAAAAAAAAAAAAAAAgwQAAGRy&#10;cy9kb3ducmV2LnhtbFBLBQYAAAAABAAEAPMAAACPBQAAAAA=&#10;">
                      <v:textbox>
                        <w:txbxContent>
                          <w:p w14:paraId="6E56068A" w14:textId="390EF9F2" w:rsidR="006D4535" w:rsidRPr="006D4535" w:rsidRDefault="006D4535">
                            <w:pPr>
                              <w:jc w:val="center"/>
                              <w:rPr>
                                <w:lang w:val="de-DE"/>
                                <w:rPrChange w:id="578" w:author="Eckhoff,Dirk" w:date="2020-10-16T16:33:00Z">
                                  <w:rPr/>
                                </w:rPrChange>
                              </w:rPr>
                              <w:pPrChange w:id="579" w:author="Eckhoff,Dirk" w:date="2020-10-16T16:33:00Z">
                                <w:pPr/>
                              </w:pPrChange>
                            </w:pPr>
                            <w:ins w:id="580" w:author="Eckhoff,Dirk" w:date="2020-10-16T16:33: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907072" behindDoc="0" locked="0" layoutInCell="1" allowOverlap="1" wp14:anchorId="230ED57F" wp14:editId="0B212B14">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CC6EFF" w14:textId="77777777" w:rsidR="001C5478" w:rsidRPr="005F1945" w:rsidRDefault="001C5478"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ED57F" id="Rectangle 415" o:spid="_x0000_s1176" style="position:absolute;left:0;text-align:left;margin-left:2.5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NdGj2cpAgAAUwQAAA4AAAAAAAAAAAAAAAAALgIAAGRycy9lMm9E&#10;b2MueG1sUEsBAi0AFAAGAAgAAAAhAFO2BG3cAAAABgEAAA8AAAAAAAAAAAAAAAAAgwQAAGRycy9k&#10;b3ducmV2LnhtbFBLBQYAAAAABAAEAPMAAACMBQAAAAA=&#10;">
                      <v:textbox>
                        <w:txbxContent>
                          <w:p w14:paraId="7CCC6EFF" w14:textId="77777777" w:rsidR="001C5478" w:rsidRPr="005F1945" w:rsidRDefault="001C5478" w:rsidP="001221C0">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659AC59"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935B564" w14:textId="77777777" w:rsidR="001221C0" w:rsidRPr="005010D1"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221C0" w:rsidRPr="00696A73" w14:paraId="63C8EB8A" w14:textId="77777777" w:rsidTr="002113F9">
        <w:trPr>
          <w:cantSplit/>
          <w:trHeight w:val="342"/>
        </w:trPr>
        <w:tc>
          <w:tcPr>
            <w:tcW w:w="2376" w:type="dxa"/>
            <w:shd w:val="clear" w:color="auto" w:fill="DDD9C3" w:themeFill="background2" w:themeFillShade="E6"/>
          </w:tcPr>
          <w:p w14:paraId="0DBE17FA" w14:textId="77777777" w:rsidR="001221C0"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0AA8166"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330D02" w14:textId="77777777" w:rsidR="001221C0" w:rsidRPr="0021124A" w:rsidRDefault="001221C0" w:rsidP="001221C0">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1986CF3C" w14:textId="71E4F38B" w:rsidR="001221C0" w:rsidRPr="0021124A" w:rsidRDefault="001221C0" w:rsidP="001221C0">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sidR="00A66050">
              <w:rPr>
                <w:bCs/>
                <w:iCs/>
                <w:snapToGrid w:val="0"/>
                <w:sz w:val="20"/>
                <w:szCs w:val="20"/>
              </w:rPr>
              <w:t>45</w:t>
            </w:r>
          </w:p>
        </w:tc>
      </w:tr>
      <w:tr w:rsidR="001221C0" w:rsidRPr="00696A73" w14:paraId="2250EB9B" w14:textId="77777777" w:rsidTr="002113F9">
        <w:trPr>
          <w:cantSplit/>
          <w:trHeight w:val="342"/>
        </w:trPr>
        <w:tc>
          <w:tcPr>
            <w:tcW w:w="2376" w:type="dxa"/>
            <w:vMerge w:val="restart"/>
            <w:shd w:val="clear" w:color="auto" w:fill="auto"/>
          </w:tcPr>
          <w:p w14:paraId="2E00F68F"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5FF953A"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0CC4A2"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9E070B7"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221C0" w:rsidRPr="00696A73" w14:paraId="63D0D74C" w14:textId="77777777" w:rsidTr="002113F9">
        <w:trPr>
          <w:cantSplit/>
          <w:trHeight w:val="489"/>
        </w:trPr>
        <w:tc>
          <w:tcPr>
            <w:tcW w:w="2376" w:type="dxa"/>
            <w:vMerge/>
            <w:shd w:val="clear" w:color="auto" w:fill="auto"/>
          </w:tcPr>
          <w:p w14:paraId="156B6BF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51956E4"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8274E35"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6F017E1" w14:textId="39F3A553"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1221C0" w:rsidRPr="00696A73" w14:paraId="42A97097" w14:textId="77777777" w:rsidTr="002113F9">
        <w:trPr>
          <w:cantSplit/>
          <w:trHeight w:val="489"/>
        </w:trPr>
        <w:tc>
          <w:tcPr>
            <w:tcW w:w="2376" w:type="dxa"/>
            <w:shd w:val="clear" w:color="auto" w:fill="auto"/>
          </w:tcPr>
          <w:p w14:paraId="5DE0602A"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3D61822"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76880E8"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2612BC"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1221C0" w:rsidRPr="00696A73" w14:paraId="3D1EE1ED" w14:textId="77777777" w:rsidTr="002113F9">
        <w:trPr>
          <w:cantSplit/>
          <w:trHeight w:val="489"/>
        </w:trPr>
        <w:tc>
          <w:tcPr>
            <w:tcW w:w="2376" w:type="dxa"/>
            <w:shd w:val="clear" w:color="auto" w:fill="auto"/>
          </w:tcPr>
          <w:p w14:paraId="795136D4"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B16B63"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87C5C2" w14:textId="3E5238D2" w:rsidR="001221C0" w:rsidRDefault="006D38FF"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Task name </w:t>
            </w:r>
            <w:r w:rsidR="001B04D4">
              <w:rPr>
                <w:bCs/>
                <w:iCs/>
                <w:snapToGrid w:val="0"/>
                <w:sz w:val="20"/>
                <w:szCs w:val="20"/>
              </w:rPr>
              <w:t>change at VTS4</w:t>
            </w:r>
            <w:r w:rsidR="00C6214E">
              <w:rPr>
                <w:bCs/>
                <w:iCs/>
                <w:snapToGrid w:val="0"/>
                <w:sz w:val="20"/>
                <w:szCs w:val="20"/>
              </w:rPr>
              <w:t>6</w:t>
            </w:r>
          </w:p>
          <w:p w14:paraId="4460D06B" w14:textId="77777777" w:rsidR="00C6214E" w:rsidRDefault="00C6214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531A4063" w14:textId="77777777" w:rsidR="00C6214E" w:rsidRDefault="00746E3C"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581" w:author="Eckhoff,Dirk" w:date="2020-10-16T17:04:00Z"/>
                <w:bCs/>
                <w:iCs/>
                <w:snapToGrid w:val="0"/>
                <w:sz w:val="20"/>
                <w:szCs w:val="20"/>
              </w:rPr>
            </w:pPr>
            <w:r>
              <w:rPr>
                <w:bCs/>
                <w:iCs/>
                <w:snapToGrid w:val="0"/>
                <w:sz w:val="20"/>
                <w:szCs w:val="20"/>
              </w:rPr>
              <w:t xml:space="preserve">At </w:t>
            </w:r>
            <w:r w:rsidR="00C6214E">
              <w:rPr>
                <w:bCs/>
                <w:iCs/>
                <w:snapToGrid w:val="0"/>
                <w:sz w:val="20"/>
                <w:szCs w:val="20"/>
              </w:rPr>
              <w:t>VTS47</w:t>
            </w:r>
            <w:r>
              <w:rPr>
                <w:bCs/>
                <w:iCs/>
                <w:snapToGrid w:val="0"/>
                <w:sz w:val="20"/>
                <w:szCs w:val="20"/>
              </w:rPr>
              <w:t xml:space="preserve"> prolonged to 48 &amp;49</w:t>
            </w:r>
          </w:p>
          <w:p w14:paraId="20717EEC" w14:textId="3124EAA3" w:rsidR="00B748CB" w:rsidRDefault="00B748CB"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582" w:author="Eckhoff,Dirk" w:date="2020-10-16T17:04:00Z">
              <w:r w:rsidRPr="00AC152A">
                <w:rPr>
                  <w:rFonts w:asciiTheme="minorHAnsi" w:hAnsiTheme="minorHAnsi" w:cstheme="minorHAnsi"/>
                  <w:color w:val="000000"/>
                  <w:sz w:val="20"/>
                  <w:szCs w:val="20"/>
                  <w:lang w:val="en-US" w:eastAsia="nl-NL"/>
                </w:rPr>
                <w:t>Lia</w:t>
              </w:r>
              <w:r>
                <w:rPr>
                  <w:rFonts w:asciiTheme="minorHAnsi" w:hAnsiTheme="minorHAnsi" w:cstheme="minorHAnsi"/>
                  <w:color w:val="000000"/>
                  <w:sz w:val="20"/>
                  <w:szCs w:val="20"/>
                  <w:lang w:val="en-US" w:eastAsia="nl-NL"/>
                </w:rPr>
                <w:t>i</w:t>
              </w:r>
              <w:r w:rsidRPr="00AC152A">
                <w:rPr>
                  <w:rFonts w:asciiTheme="minorHAnsi" w:hAnsiTheme="minorHAnsi" w:cstheme="minorHAnsi"/>
                  <w:color w:val="000000"/>
                  <w:sz w:val="20"/>
                  <w:szCs w:val="20"/>
                  <w:lang w:val="en-US" w:eastAsia="nl-NL"/>
                </w:rPr>
                <w:t>son note to ARM and ENAV on S212 referencing to other S100 product specification</w:t>
              </w:r>
            </w:ins>
          </w:p>
        </w:tc>
      </w:tr>
    </w:tbl>
    <w:p w14:paraId="64CE11CB" w14:textId="77777777" w:rsidR="001221C0" w:rsidRDefault="001221C0" w:rsidP="001221C0"/>
    <w:p w14:paraId="41D33EB6" w14:textId="77777777" w:rsidR="00D641D3" w:rsidRPr="00FF3A3F" w:rsidRDefault="00D641D3" w:rsidP="00D641D3">
      <w:pPr>
        <w:pStyle w:val="Heading1"/>
        <w:rPr>
          <w:rFonts w:eastAsiaTheme="minorEastAsia"/>
        </w:rPr>
      </w:pPr>
      <w:bookmarkStart w:id="583" w:name="_Toc32307798"/>
      <w:r w:rsidRPr="00FF3A3F">
        <w:rPr>
          <w:rFonts w:eastAsiaTheme="minorEastAsia"/>
        </w:rPr>
        <w:t>TASK 2.3.2</w:t>
      </w:r>
      <w:r w:rsidRPr="00FF3A3F">
        <w:rPr>
          <w:rFonts w:eastAsiaTheme="minorEastAsia"/>
        </w:rPr>
        <w:tab/>
      </w:r>
      <w:r>
        <w:rPr>
          <w:rFonts w:eastAsiaTheme="minorEastAsia"/>
        </w:rPr>
        <w:t>Review and U</w:t>
      </w:r>
      <w:r w:rsidRPr="00FF3A3F">
        <w:rPr>
          <w:rFonts w:eastAsiaTheme="minorEastAsia"/>
        </w:rPr>
        <w:t>pdate Recommendation V-145 on the Inter-VTS Exchange Format (IVEF) Service (Output to be a revised Recommendation and associated Guideline)</w:t>
      </w:r>
      <w:bookmarkEnd w:id="58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54AFA647" w14:textId="77777777" w:rsidTr="00D641D3">
        <w:trPr>
          <w:cantSplit/>
          <w:trHeight w:val="416"/>
          <w:tblHeader/>
        </w:trPr>
        <w:tc>
          <w:tcPr>
            <w:tcW w:w="9606" w:type="dxa"/>
            <w:gridSpan w:val="4"/>
            <w:shd w:val="clear" w:color="auto" w:fill="DDD9C3"/>
            <w:vAlign w:val="center"/>
          </w:tcPr>
          <w:p w14:paraId="6019B13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7A689037" w14:textId="77777777" w:rsidTr="00D641D3">
        <w:trPr>
          <w:cantSplit/>
          <w:trHeight w:val="428"/>
        </w:trPr>
        <w:tc>
          <w:tcPr>
            <w:tcW w:w="2376" w:type="dxa"/>
            <w:shd w:val="clear" w:color="auto" w:fill="auto"/>
          </w:tcPr>
          <w:p w14:paraId="718AC6D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3FADFCC" w14:textId="735A9A8A"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Information Services</w:t>
            </w:r>
          </w:p>
        </w:tc>
      </w:tr>
      <w:tr w:rsidR="00D641D3" w:rsidRPr="00CB4CEA" w14:paraId="4DD2A223" w14:textId="77777777" w:rsidTr="00D641D3">
        <w:trPr>
          <w:cantSplit/>
          <w:trHeight w:val="491"/>
        </w:trPr>
        <w:tc>
          <w:tcPr>
            <w:tcW w:w="2376" w:type="dxa"/>
            <w:shd w:val="clear" w:color="auto" w:fill="auto"/>
          </w:tcPr>
          <w:p w14:paraId="18717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42C9811" w14:textId="75E7A08F"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Data models and data encoding</w:t>
            </w:r>
          </w:p>
        </w:tc>
      </w:tr>
      <w:tr w:rsidR="00D641D3" w:rsidRPr="00CB4CEA" w14:paraId="096EACD6" w14:textId="77777777" w:rsidTr="00D641D3">
        <w:trPr>
          <w:cantSplit/>
          <w:trHeight w:val="712"/>
        </w:trPr>
        <w:tc>
          <w:tcPr>
            <w:tcW w:w="2376" w:type="dxa"/>
            <w:shd w:val="clear" w:color="auto" w:fill="auto"/>
          </w:tcPr>
          <w:p w14:paraId="24A2EA0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18F85201"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and Update Recommendation V-145 on The Inter-VTS</w:t>
            </w:r>
            <w:r w:rsidRPr="00B021D6">
              <w:rPr>
                <w:rFonts w:cs="Arial"/>
                <w:snapToGrid w:val="0"/>
                <w:kern w:val="28"/>
                <w:sz w:val="20"/>
                <w:szCs w:val="20"/>
                <w:lang w:eastAsia="de-DE"/>
              </w:rPr>
              <w:t xml:space="preserve"> Exchange Format (I</w:t>
            </w:r>
            <w:r>
              <w:rPr>
                <w:rFonts w:cs="Arial"/>
                <w:snapToGrid w:val="0"/>
                <w:kern w:val="28"/>
                <w:sz w:val="20"/>
                <w:szCs w:val="20"/>
                <w:lang w:eastAsia="de-DE"/>
              </w:rPr>
              <w:t>VEF) Service (Output To b</w:t>
            </w:r>
            <w:r w:rsidRPr="00B021D6">
              <w:rPr>
                <w:rFonts w:cs="Arial"/>
                <w:snapToGrid w:val="0"/>
                <w:kern w:val="28"/>
                <w:sz w:val="20"/>
                <w:szCs w:val="20"/>
                <w:lang w:eastAsia="de-DE"/>
              </w:rPr>
              <w:t xml:space="preserve">e </w:t>
            </w:r>
            <w:r>
              <w:rPr>
                <w:rFonts w:cs="Arial"/>
                <w:snapToGrid w:val="0"/>
                <w:kern w:val="28"/>
                <w:sz w:val="20"/>
                <w:szCs w:val="20"/>
                <w:lang w:eastAsia="de-DE"/>
              </w:rPr>
              <w:t>a</w:t>
            </w:r>
            <w:r w:rsidRPr="00B021D6">
              <w:rPr>
                <w:rFonts w:cs="Arial"/>
                <w:snapToGrid w:val="0"/>
                <w:kern w:val="28"/>
                <w:sz w:val="20"/>
                <w:szCs w:val="20"/>
                <w:lang w:eastAsia="de-DE"/>
              </w:rPr>
              <w:t xml:space="preserve"> Revised Recommendation And Associated Guideline </w:t>
            </w:r>
            <w:r w:rsidRPr="00BF71F7">
              <w:rPr>
                <w:rFonts w:cs="Arial"/>
                <w:snapToGrid w:val="0"/>
                <w:kern w:val="28"/>
                <w:sz w:val="20"/>
                <w:szCs w:val="20"/>
                <w:lang w:eastAsia="de-DE"/>
              </w:rPr>
              <w:t>with a view to incorporating it as a product specification under S-200</w:t>
            </w:r>
            <w:r>
              <w:rPr>
                <w:rFonts w:cs="Arial"/>
                <w:snapToGrid w:val="0"/>
                <w:kern w:val="28"/>
                <w:sz w:val="20"/>
                <w:szCs w:val="20"/>
                <w:lang w:eastAsia="de-DE"/>
              </w:rPr>
              <w:t>)</w:t>
            </w:r>
          </w:p>
        </w:tc>
      </w:tr>
      <w:tr w:rsidR="00D641D3" w:rsidRPr="00CB4CEA" w14:paraId="015B6661" w14:textId="77777777" w:rsidTr="00D641D3">
        <w:trPr>
          <w:cantSplit/>
          <w:trHeight w:val="466"/>
        </w:trPr>
        <w:tc>
          <w:tcPr>
            <w:tcW w:w="2376" w:type="dxa"/>
          </w:tcPr>
          <w:p w14:paraId="75E9314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E138E91"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p w14:paraId="1F50FF35"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6B476D6E" w14:textId="77777777" w:rsidTr="00D641D3">
        <w:trPr>
          <w:cantSplit/>
          <w:trHeight w:val="402"/>
        </w:trPr>
        <w:tc>
          <w:tcPr>
            <w:tcW w:w="2376" w:type="dxa"/>
          </w:tcPr>
          <w:p w14:paraId="2A734DB6"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4791AF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revised Recommendation</w:t>
            </w:r>
          </w:p>
          <w:p w14:paraId="550CE8A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7611C260" w14:textId="77777777" w:rsidTr="00D641D3">
        <w:trPr>
          <w:cantSplit/>
          <w:trHeight w:val="402"/>
        </w:trPr>
        <w:tc>
          <w:tcPr>
            <w:tcW w:w="2376" w:type="dxa"/>
          </w:tcPr>
          <w:p w14:paraId="2E3E140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939FD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068F87E"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0D1E9FF9" w14:textId="77777777" w:rsidTr="00D641D3">
        <w:trPr>
          <w:cantSplit/>
          <w:trHeight w:val="854"/>
        </w:trPr>
        <w:tc>
          <w:tcPr>
            <w:tcW w:w="2376" w:type="dxa"/>
          </w:tcPr>
          <w:p w14:paraId="225ADD7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2EE794B"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FF707" w14:textId="77777777" w:rsidR="00D641D3" w:rsidRDefault="00D641D3" w:rsidP="00D641D3">
            <w:pPr>
              <w:pStyle w:val="BodyText3"/>
              <w:spacing w:before="120"/>
              <w:ind w:left="0"/>
              <w:jc w:val="both"/>
              <w:rPr>
                <w:b/>
                <w:i w:val="0"/>
                <w:sz w:val="20"/>
              </w:rPr>
            </w:pPr>
            <w:r w:rsidRPr="00A11A2E">
              <w:rPr>
                <w:b/>
                <w:i w:val="0"/>
                <w:sz w:val="20"/>
              </w:rPr>
              <w:t>Goal</w:t>
            </w:r>
          </w:p>
          <w:p w14:paraId="36A4BE01" w14:textId="77777777" w:rsidR="00D641D3" w:rsidRDefault="00D641D3" w:rsidP="00D641D3">
            <w:pPr>
              <w:pStyle w:val="BodyText3"/>
              <w:spacing w:before="120"/>
              <w:ind w:left="0"/>
              <w:jc w:val="both"/>
              <w:rPr>
                <w:i w:val="0"/>
                <w:sz w:val="20"/>
              </w:rPr>
            </w:pPr>
            <w:r w:rsidRPr="00A11A2E">
              <w:rPr>
                <w:i w:val="0"/>
                <w:sz w:val="20"/>
              </w:rPr>
              <w:t xml:space="preserve"> </w:t>
            </w:r>
          </w:p>
          <w:p w14:paraId="691A0CDE" w14:textId="77777777" w:rsidR="00D641D3" w:rsidRDefault="00D641D3" w:rsidP="00D641D3">
            <w:pPr>
              <w:pStyle w:val="BodyText3"/>
              <w:spacing w:before="120"/>
              <w:ind w:left="0"/>
              <w:jc w:val="both"/>
              <w:rPr>
                <w:b/>
                <w:i w:val="0"/>
                <w:sz w:val="20"/>
              </w:rPr>
            </w:pPr>
            <w:r w:rsidRPr="00A11A2E">
              <w:rPr>
                <w:b/>
                <w:i w:val="0"/>
                <w:sz w:val="20"/>
              </w:rPr>
              <w:t>Strategy</w:t>
            </w:r>
          </w:p>
          <w:p w14:paraId="276C9F0E" w14:textId="77777777" w:rsidR="00D641D3" w:rsidRPr="006C21E7" w:rsidRDefault="00D641D3" w:rsidP="00D641D3">
            <w:pPr>
              <w:pStyle w:val="BodyText3"/>
              <w:spacing w:before="120"/>
              <w:ind w:left="0"/>
              <w:jc w:val="both"/>
              <w:rPr>
                <w:i w:val="0"/>
                <w:sz w:val="20"/>
              </w:rPr>
            </w:pPr>
            <w:r w:rsidRPr="00A11A2E">
              <w:rPr>
                <w:i w:val="0"/>
                <w:sz w:val="20"/>
              </w:rPr>
              <w:t xml:space="preserve"> </w:t>
            </w:r>
          </w:p>
        </w:tc>
      </w:tr>
      <w:tr w:rsidR="00D641D3" w:rsidRPr="00CB4CEA" w14:paraId="574AD906" w14:textId="77777777" w:rsidTr="00D641D3">
        <w:trPr>
          <w:cantSplit/>
          <w:trHeight w:val="615"/>
        </w:trPr>
        <w:tc>
          <w:tcPr>
            <w:tcW w:w="2376" w:type="dxa"/>
          </w:tcPr>
          <w:p w14:paraId="6AEBDCA9"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57D2AFD"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DE725D1"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A2B12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772B9B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17E61D16" w14:textId="77777777" w:rsidTr="00D641D3">
        <w:trPr>
          <w:cantSplit/>
          <w:trHeight w:val="1399"/>
        </w:trPr>
        <w:tc>
          <w:tcPr>
            <w:tcW w:w="2376" w:type="dxa"/>
          </w:tcPr>
          <w:p w14:paraId="6D74A29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E8DFB15"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of the current services of IVEF.     </w:t>
            </w:r>
          </w:p>
        </w:tc>
      </w:tr>
      <w:tr w:rsidR="00D641D3" w:rsidRPr="00696A73" w14:paraId="43E53E55" w14:textId="77777777" w:rsidTr="00D641D3">
        <w:trPr>
          <w:cantSplit/>
          <w:trHeight w:val="659"/>
        </w:trPr>
        <w:tc>
          <w:tcPr>
            <w:tcW w:w="2376" w:type="dxa"/>
          </w:tcPr>
          <w:p w14:paraId="71F6A14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D95AA76" w14:textId="77777777" w:rsidR="00D641D3" w:rsidRDefault="00D641D3" w:rsidP="00D641D3">
            <w:pPr>
              <w:pStyle w:val="BodyText3"/>
              <w:spacing w:before="120"/>
              <w:ind w:left="0"/>
              <w:jc w:val="both"/>
              <w:rPr>
                <w:sz w:val="20"/>
                <w:lang w:val="en-CA"/>
              </w:rPr>
            </w:pPr>
            <w:r>
              <w:rPr>
                <w:sz w:val="20"/>
                <w:lang w:val="en-CA"/>
              </w:rPr>
              <w:t>Session number:</w:t>
            </w:r>
          </w:p>
          <w:p w14:paraId="11B934FB"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32320" behindDoc="0" locked="0" layoutInCell="1" allowOverlap="1" wp14:anchorId="387CCDEA" wp14:editId="26F46F2A">
                      <wp:simplePos x="0" y="0"/>
                      <wp:positionH relativeFrom="column">
                        <wp:posOffset>645160</wp:posOffset>
                      </wp:positionH>
                      <wp:positionV relativeFrom="paragraph">
                        <wp:posOffset>168910</wp:posOffset>
                      </wp:positionV>
                      <wp:extent cx="274320" cy="274320"/>
                      <wp:effectExtent l="8890" t="10160" r="12065" b="10795"/>
                      <wp:wrapNone/>
                      <wp:docPr id="521"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F3EC54" w14:textId="77777777" w:rsidR="001C5478" w:rsidRPr="005F1945" w:rsidRDefault="001C5478"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CCDEA" id="Rectangle 339" o:spid="_x0000_s1177" style="position:absolute;left:0;text-align:left;margin-left:50.8pt;margin-top:13.3pt;width:21.6pt;height:21.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rHuxGyoCAABTBAAADgAAAAAAAAAAAAAAAAAuAgAAZHJzL2Uy&#10;b0RvYy54bWxQSwECLQAUAAYACAAAACEAL0aMNd0AAAAJAQAADwAAAAAAAAAAAAAAAACEBAAAZHJz&#10;L2Rvd25yZXYueG1sUEsFBgAAAAAEAAQA8wAAAI4FAAAAAA==&#10;">
                      <v:textbox>
                        <w:txbxContent>
                          <w:p w14:paraId="39F3EC54" w14:textId="77777777" w:rsidR="001C5478" w:rsidRPr="005F1945" w:rsidRDefault="001C5478" w:rsidP="00D641D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31296" behindDoc="0" locked="0" layoutInCell="1" allowOverlap="1" wp14:anchorId="0A5959FB" wp14:editId="20DD9CBF">
                      <wp:simplePos x="0" y="0"/>
                      <wp:positionH relativeFrom="column">
                        <wp:posOffset>1219200</wp:posOffset>
                      </wp:positionH>
                      <wp:positionV relativeFrom="paragraph">
                        <wp:posOffset>168910</wp:posOffset>
                      </wp:positionV>
                      <wp:extent cx="274320" cy="274320"/>
                      <wp:effectExtent l="0" t="0" r="11430" b="11430"/>
                      <wp:wrapNone/>
                      <wp:docPr id="522"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BE23E3" w14:textId="77777777" w:rsidR="001C5478" w:rsidRDefault="001C5478"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959FB" id="Rectangle 340" o:spid="_x0000_s1178" style="position:absolute;left:0;text-align:left;margin-left:96pt;margin-top:13.3pt;width:21.6pt;height:21.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LiJS9oqAgAAUwQAAA4AAAAAAAAAAAAAAAAALgIAAGRycy9l&#10;Mm9Eb2MueG1sUEsBAi0AFAAGAAgAAAAhAM/TOGneAAAACQEAAA8AAAAAAAAAAAAAAAAAhAQAAGRy&#10;cy9kb3ducmV2LnhtbFBLBQYAAAAABAAEAPMAAACPBQAAAAA=&#10;">
                      <v:textbox>
                        <w:txbxContent>
                          <w:p w14:paraId="5DBE23E3" w14:textId="77777777" w:rsidR="001C5478" w:rsidRDefault="001C5478"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30272" behindDoc="0" locked="0" layoutInCell="1" allowOverlap="1" wp14:anchorId="70D30574" wp14:editId="6A852A93">
                      <wp:simplePos x="0" y="0"/>
                      <wp:positionH relativeFrom="column">
                        <wp:posOffset>1793240</wp:posOffset>
                      </wp:positionH>
                      <wp:positionV relativeFrom="paragraph">
                        <wp:posOffset>168910</wp:posOffset>
                      </wp:positionV>
                      <wp:extent cx="274320" cy="274320"/>
                      <wp:effectExtent l="0" t="0" r="11430" b="11430"/>
                      <wp:wrapNone/>
                      <wp:docPr id="523"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739F58" w14:textId="43C849C5" w:rsidR="001C5478" w:rsidRDefault="001C5478" w:rsidP="00D641D3">
                                  <w:pPr>
                                    <w:jc w:val="center"/>
                                  </w:pPr>
                                  <w:del w:id="584" w:author="Eckhoff,Dirk" w:date="2020-10-16T16:35:00Z">
                                    <w:r w:rsidDel="004A0145">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30574" id="Rectangle 341" o:spid="_x0000_s1179" style="position:absolute;left:0;text-align:left;margin-left:141.2pt;margin-top:13.3pt;width:21.6pt;height:21.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4C8UUKwIAAFMEAAAOAAAAAAAAAAAAAAAAAC4CAABkcnMv&#10;ZTJvRG9jLnhtbFBLAQItABQABgAIAAAAIQAS5fw73gAAAAkBAAAPAAAAAAAAAAAAAAAAAIUEAABk&#10;cnMvZG93bnJldi54bWxQSwUGAAAAAAQABADzAAAAkAUAAAAA&#10;">
                      <v:textbox>
                        <w:txbxContent>
                          <w:p w14:paraId="62739F58" w14:textId="43C849C5" w:rsidR="001C5478" w:rsidRDefault="001C5478" w:rsidP="00D641D3">
                            <w:pPr>
                              <w:jc w:val="center"/>
                            </w:pPr>
                            <w:del w:id="585" w:author="Eckhoff,Dirk" w:date="2020-10-16T16:35:00Z">
                              <w:r w:rsidDel="004A0145">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29248" behindDoc="0" locked="0" layoutInCell="1" allowOverlap="1" wp14:anchorId="11BF37ED" wp14:editId="6FD12F80">
                      <wp:simplePos x="0" y="0"/>
                      <wp:positionH relativeFrom="column">
                        <wp:posOffset>2399665</wp:posOffset>
                      </wp:positionH>
                      <wp:positionV relativeFrom="paragraph">
                        <wp:posOffset>168910</wp:posOffset>
                      </wp:positionV>
                      <wp:extent cx="274320" cy="274320"/>
                      <wp:effectExtent l="0" t="0" r="11430" b="11430"/>
                      <wp:wrapNone/>
                      <wp:docPr id="524"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B4D1AF" w14:textId="75C2D544" w:rsidR="001C5478" w:rsidRDefault="001C5478" w:rsidP="00D641D3">
                                  <w:pPr>
                                    <w:jc w:val="center"/>
                                  </w:pPr>
                                  <w:del w:id="586" w:author="Eckhoff,Dirk" w:date="2020-10-16T16:35:00Z">
                                    <w:r w:rsidDel="004A0145">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F37ED" id="Rectangle 342" o:spid="_x0000_s1180" style="position:absolute;left:0;text-align:left;margin-left:188.95pt;margin-top:13.3pt;width:21.6pt;height:21.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N1ldbysCAABTBAAADgAAAAAAAAAAAAAAAAAuAgAAZHJz&#10;L2Uyb0RvYy54bWxQSwECLQAUAAYACAAAACEAG37jl98AAAAJAQAADwAAAAAAAAAAAAAAAACFBAAA&#10;ZHJzL2Rvd25yZXYueG1sUEsFBgAAAAAEAAQA8wAAAJEFAAAAAA==&#10;">
                      <v:textbox>
                        <w:txbxContent>
                          <w:p w14:paraId="08B4D1AF" w14:textId="75C2D544" w:rsidR="001C5478" w:rsidRDefault="001C5478" w:rsidP="00D641D3">
                            <w:pPr>
                              <w:jc w:val="center"/>
                            </w:pPr>
                            <w:del w:id="587" w:author="Eckhoff,Dirk" w:date="2020-10-16T16:35:00Z">
                              <w:r w:rsidDel="004A0145">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28224" behindDoc="0" locked="0" layoutInCell="1" allowOverlap="1" wp14:anchorId="47182860" wp14:editId="04D1D3DA">
                      <wp:simplePos x="0" y="0"/>
                      <wp:positionH relativeFrom="column">
                        <wp:posOffset>3072130</wp:posOffset>
                      </wp:positionH>
                      <wp:positionV relativeFrom="paragraph">
                        <wp:posOffset>168910</wp:posOffset>
                      </wp:positionV>
                      <wp:extent cx="274320" cy="274320"/>
                      <wp:effectExtent l="0" t="0" r="11430" b="11430"/>
                      <wp:wrapNone/>
                      <wp:docPr id="525"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CCA78" w14:textId="77777777" w:rsidR="001C5478" w:rsidRDefault="001C5478"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82860" id="Rectangle 343" o:spid="_x0000_s1181" style="position:absolute;left:0;text-align:left;margin-left:241.9pt;margin-top:13.3pt;width:21.6pt;height:21.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329OhJwIAAFMEAAAOAAAAAAAAAAAAAAAAAC4CAABkcnMvZTJv&#10;RG9jLnhtbFBLAQItABQABgAIAAAAIQBVOe0g3wAAAAkBAAAPAAAAAAAAAAAAAAAAAIEEAABkcnMv&#10;ZG93bnJldi54bWxQSwUGAAAAAAQABADzAAAAjQUAAAAA&#10;">
                      <v:textbox>
                        <w:txbxContent>
                          <w:p w14:paraId="1BDCCA78" w14:textId="77777777" w:rsidR="001C5478" w:rsidRDefault="001C5478"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27200" behindDoc="0" locked="0" layoutInCell="1" allowOverlap="1" wp14:anchorId="00B91808" wp14:editId="57DBA978">
                      <wp:simplePos x="0" y="0"/>
                      <wp:positionH relativeFrom="column">
                        <wp:posOffset>3834765</wp:posOffset>
                      </wp:positionH>
                      <wp:positionV relativeFrom="paragraph">
                        <wp:posOffset>168910</wp:posOffset>
                      </wp:positionV>
                      <wp:extent cx="274320" cy="274320"/>
                      <wp:effectExtent l="0" t="0" r="11430" b="11430"/>
                      <wp:wrapNone/>
                      <wp:docPr id="526"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50114C" w14:textId="77777777" w:rsidR="001C5478" w:rsidRDefault="001C5478"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91808" id="Rectangle 344" o:spid="_x0000_s1182" style="position:absolute;left:0;text-align:left;margin-left:301.95pt;margin-top:13.3pt;width:21.6pt;height:21.6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Oo6TVisCAABTBAAADgAAAAAAAAAAAAAAAAAuAgAAZHJz&#10;L2Uyb0RvYy54bWxQSwECLQAUAAYACAAAACEAJynVK98AAAAJAQAADwAAAAAAAAAAAAAAAACFBAAA&#10;ZHJzL2Rvd25yZXYueG1sUEsFBgAAAAAEAAQA8wAAAJEFAAAAAA==&#10;">
                      <v:textbox>
                        <w:txbxContent>
                          <w:p w14:paraId="0050114C" w14:textId="77777777" w:rsidR="001C5478" w:rsidRDefault="001C5478"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33344" behindDoc="0" locked="0" layoutInCell="1" allowOverlap="1" wp14:anchorId="21015423" wp14:editId="4B05851A">
                      <wp:simplePos x="0" y="0"/>
                      <wp:positionH relativeFrom="column">
                        <wp:posOffset>31750</wp:posOffset>
                      </wp:positionH>
                      <wp:positionV relativeFrom="paragraph">
                        <wp:posOffset>168910</wp:posOffset>
                      </wp:positionV>
                      <wp:extent cx="274320" cy="274320"/>
                      <wp:effectExtent l="5080" t="10160" r="6350" b="10795"/>
                      <wp:wrapNone/>
                      <wp:docPr id="527"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B450D3" w14:textId="77777777" w:rsidR="001C5478" w:rsidRPr="005F1945" w:rsidRDefault="001C5478"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15423" id="Rectangle 345" o:spid="_x0000_s1183" style="position:absolute;left:0;text-align:left;margin-left:2.5pt;margin-top:13.3pt;width:21.6pt;height:21.6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gwdmCsCAABTBAAADgAAAAAAAAAAAAAAAAAuAgAAZHJzL2Uy&#10;b0RvYy54bWxQSwECLQAUAAYACAAAACEAU7YEbdwAAAAGAQAADwAAAAAAAAAAAAAAAACFBAAAZHJz&#10;L2Rvd25yZXYueG1sUEsFBgAAAAAEAAQA8wAAAI4FAAAAAA==&#10;">
                      <v:textbox>
                        <w:txbxContent>
                          <w:p w14:paraId="1AB450D3" w14:textId="77777777" w:rsidR="001C5478" w:rsidRPr="005F1945" w:rsidRDefault="001C5478"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93238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6BEE1B1"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4BEF458E" w14:textId="77777777" w:rsidTr="00D641D3">
        <w:trPr>
          <w:cantSplit/>
          <w:trHeight w:val="342"/>
        </w:trPr>
        <w:tc>
          <w:tcPr>
            <w:tcW w:w="2376" w:type="dxa"/>
            <w:shd w:val="clear" w:color="auto" w:fill="DDD9C3" w:themeFill="background2" w:themeFillShade="E6"/>
          </w:tcPr>
          <w:p w14:paraId="4C952675"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0F13FB5"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225B722"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0B31C5DD" w14:textId="77777777" w:rsidTr="00D641D3">
        <w:trPr>
          <w:cantSplit/>
          <w:trHeight w:val="342"/>
        </w:trPr>
        <w:tc>
          <w:tcPr>
            <w:tcW w:w="2376" w:type="dxa"/>
            <w:vMerge w:val="restart"/>
            <w:shd w:val="clear" w:color="auto" w:fill="auto"/>
          </w:tcPr>
          <w:p w14:paraId="354C26E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57CA53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D9EA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7FE208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2179AAB0" w14:textId="77777777" w:rsidTr="00D641D3">
        <w:trPr>
          <w:cantSplit/>
          <w:trHeight w:val="489"/>
        </w:trPr>
        <w:tc>
          <w:tcPr>
            <w:tcW w:w="2376" w:type="dxa"/>
            <w:vMerge/>
            <w:shd w:val="clear" w:color="auto" w:fill="auto"/>
          </w:tcPr>
          <w:p w14:paraId="0F80705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D61ED1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0D1ED3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085361C" w14:textId="12C465C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107AE7F1" w14:textId="77777777" w:rsidTr="00D641D3">
        <w:trPr>
          <w:cantSplit/>
          <w:trHeight w:val="489"/>
        </w:trPr>
        <w:tc>
          <w:tcPr>
            <w:tcW w:w="2376" w:type="dxa"/>
            <w:shd w:val="clear" w:color="auto" w:fill="auto"/>
          </w:tcPr>
          <w:p w14:paraId="5395E59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895F93F"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C87B77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D96E27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0193506C" w14:textId="77777777" w:rsidTr="00D641D3">
        <w:trPr>
          <w:cantSplit/>
          <w:trHeight w:val="489"/>
        </w:trPr>
        <w:tc>
          <w:tcPr>
            <w:tcW w:w="2376" w:type="dxa"/>
            <w:shd w:val="clear" w:color="auto" w:fill="auto"/>
          </w:tcPr>
          <w:p w14:paraId="5620D3E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46F20F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6504C7D" w14:textId="138149BB" w:rsidR="00D641D3" w:rsidRDefault="00EE3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ins w:id="588" w:author="Eckhoff,Dirk" w:date="2020-10-16T17:05:00Z">
              <w:r>
                <w:rPr>
                  <w:rFonts w:cs="Calibri"/>
                  <w:sz w:val="16"/>
                  <w:szCs w:val="16"/>
                </w:rPr>
                <w:t>Start session postponed  to 50 due to VTS48 cancellation</w:t>
              </w:r>
            </w:ins>
          </w:p>
        </w:tc>
      </w:tr>
    </w:tbl>
    <w:p w14:paraId="2E731303" w14:textId="77777777" w:rsidR="00D641D3" w:rsidRDefault="00B021D6" w:rsidP="00D641D3">
      <w:pPr>
        <w:pStyle w:val="Heading1"/>
        <w:rPr>
          <w:rFonts w:eastAsiaTheme="minorEastAsia"/>
        </w:rPr>
      </w:pPr>
      <w:bookmarkStart w:id="589" w:name="_Toc521492557"/>
      <w:bookmarkEnd w:id="493"/>
      <w:bookmarkEnd w:id="495"/>
      <w:r w:rsidRPr="00FF3A3F">
        <w:rPr>
          <w:rFonts w:eastAsiaTheme="minorEastAsia"/>
        </w:rPr>
        <w:br w:type="page"/>
      </w:r>
      <w:bookmarkStart w:id="590" w:name="_Toc523219696"/>
    </w:p>
    <w:p w14:paraId="231B5E1F" w14:textId="77777777" w:rsidR="00816478" w:rsidRPr="00FF3A3F" w:rsidRDefault="00816478" w:rsidP="00816478">
      <w:pPr>
        <w:pStyle w:val="Heading1"/>
        <w:rPr>
          <w:rFonts w:eastAsiaTheme="minorEastAsia"/>
        </w:rPr>
      </w:pPr>
      <w:bookmarkStart w:id="591" w:name="_Toc32307799"/>
      <w:r w:rsidRPr="00FF3A3F">
        <w:rPr>
          <w:rFonts w:eastAsiaTheme="minorEastAsia"/>
        </w:rPr>
        <w:t>TASK 3.1.1</w:t>
      </w:r>
      <w:r w:rsidRPr="00FF3A3F">
        <w:rPr>
          <w:rFonts w:eastAsiaTheme="minorEastAsia"/>
        </w:rPr>
        <w:tab/>
      </w:r>
      <w:r>
        <w:rPr>
          <w:rFonts w:eastAsiaTheme="minorEastAsia"/>
        </w:rPr>
        <w:t>Develop Guidance on Human Factors and E</w:t>
      </w:r>
      <w:r w:rsidRPr="00FF3A3F">
        <w:rPr>
          <w:rFonts w:eastAsiaTheme="minorEastAsia"/>
        </w:rPr>
        <w:t>rgonomics in VTS</w:t>
      </w:r>
      <w:bookmarkEnd w:id="59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6CB90FB0" w14:textId="77777777" w:rsidTr="00816478">
        <w:trPr>
          <w:cantSplit/>
          <w:trHeight w:val="416"/>
          <w:tblHeader/>
        </w:trPr>
        <w:tc>
          <w:tcPr>
            <w:tcW w:w="9606" w:type="dxa"/>
            <w:gridSpan w:val="4"/>
            <w:shd w:val="clear" w:color="auto" w:fill="DDD9C3"/>
            <w:vAlign w:val="center"/>
          </w:tcPr>
          <w:p w14:paraId="6BF68E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351FFFE2" w14:textId="77777777" w:rsidTr="00816478">
        <w:trPr>
          <w:cantSplit/>
          <w:trHeight w:val="428"/>
        </w:trPr>
        <w:tc>
          <w:tcPr>
            <w:tcW w:w="2376" w:type="dxa"/>
            <w:shd w:val="clear" w:color="auto" w:fill="auto"/>
          </w:tcPr>
          <w:p w14:paraId="129BCDC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E30E722" w14:textId="490D96C0"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38FB738" w14:textId="77777777" w:rsidTr="00816478">
        <w:trPr>
          <w:cantSplit/>
          <w:trHeight w:val="491"/>
        </w:trPr>
        <w:tc>
          <w:tcPr>
            <w:tcW w:w="2376" w:type="dxa"/>
            <w:tcBorders>
              <w:bottom w:val="single" w:sz="4" w:space="0" w:color="auto"/>
            </w:tcBorders>
            <w:shd w:val="clear" w:color="auto" w:fill="auto"/>
          </w:tcPr>
          <w:p w14:paraId="27A856B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0014A878"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VTS Operations</w:t>
            </w:r>
          </w:p>
        </w:tc>
      </w:tr>
      <w:tr w:rsidR="00816478" w:rsidRPr="00CB4CEA" w14:paraId="637BA7D1" w14:textId="77777777" w:rsidTr="00816478">
        <w:trPr>
          <w:cantSplit/>
          <w:trHeight w:val="712"/>
        </w:trPr>
        <w:tc>
          <w:tcPr>
            <w:tcW w:w="2376" w:type="dxa"/>
            <w:tcBorders>
              <w:bottom w:val="single" w:sz="4" w:space="0" w:color="auto"/>
            </w:tcBorders>
            <w:shd w:val="clear" w:color="auto" w:fill="auto"/>
          </w:tcPr>
          <w:p w14:paraId="2B74BEF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38CE756D" w14:textId="6CEDA8AC"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Develop guidance on human factors </w:t>
            </w:r>
            <w:ins w:id="592" w:author="Eckhoff,Dirk" w:date="2020-10-16T16:36:00Z">
              <w:r w:rsidR="004A0145">
                <w:rPr>
                  <w:rFonts w:cs="Arial"/>
                  <w:snapToGrid w:val="0"/>
                  <w:kern w:val="28"/>
                  <w:sz w:val="20"/>
                  <w:szCs w:val="20"/>
                  <w:lang w:eastAsia="de-DE"/>
                </w:rPr>
                <w:t>[</w:t>
              </w:r>
            </w:ins>
            <w:r w:rsidRPr="00BF71F7">
              <w:rPr>
                <w:rFonts w:cs="Arial"/>
                <w:snapToGrid w:val="0"/>
                <w:kern w:val="28"/>
                <w:sz w:val="20"/>
                <w:szCs w:val="20"/>
                <w:lang w:eastAsia="de-DE"/>
              </w:rPr>
              <w:t>and ergonomics</w:t>
            </w:r>
            <w:ins w:id="593" w:author="Eckhoff,Dirk" w:date="2020-10-16T16:36:00Z">
              <w:r w:rsidR="004A0145">
                <w:rPr>
                  <w:rFonts w:cs="Arial"/>
                  <w:snapToGrid w:val="0"/>
                  <w:kern w:val="28"/>
                  <w:sz w:val="20"/>
                  <w:szCs w:val="20"/>
                  <w:lang w:eastAsia="de-DE"/>
                </w:rPr>
                <w:t>]</w:t>
              </w:r>
            </w:ins>
            <w:r w:rsidRPr="00BF71F7">
              <w:rPr>
                <w:rFonts w:cs="Arial"/>
                <w:snapToGrid w:val="0"/>
                <w:kern w:val="28"/>
                <w:sz w:val="20"/>
                <w:szCs w:val="20"/>
                <w:lang w:eastAsia="de-DE"/>
              </w:rPr>
              <w:t xml:space="preserve"> in VTS</w:t>
            </w:r>
          </w:p>
        </w:tc>
      </w:tr>
      <w:tr w:rsidR="00816478" w:rsidRPr="00CB4CEA" w14:paraId="1A772679" w14:textId="77777777" w:rsidTr="00816478">
        <w:trPr>
          <w:cantSplit/>
          <w:trHeight w:val="466"/>
        </w:trPr>
        <w:tc>
          <w:tcPr>
            <w:tcW w:w="2376" w:type="dxa"/>
            <w:tcBorders>
              <w:top w:val="single" w:sz="4" w:space="0" w:color="auto"/>
            </w:tcBorders>
          </w:tcPr>
          <w:p w14:paraId="19E1F9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D233363" w14:textId="77777777" w:rsidR="00816478" w:rsidRPr="00FF0145"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provide awareness regarding the role of the human factor in the performance of a VTS to competent authorities and VTSOs. Furthermore to provide guidance in implementing human factors in the training cycle of initial training, sector training, recurrent training, updating training and adaptation training. </w:t>
            </w:r>
          </w:p>
        </w:tc>
      </w:tr>
      <w:tr w:rsidR="00816478" w:rsidRPr="00CB4CEA" w14:paraId="1E7D8870" w14:textId="77777777" w:rsidTr="00816478">
        <w:trPr>
          <w:cantSplit/>
          <w:trHeight w:val="402"/>
        </w:trPr>
        <w:tc>
          <w:tcPr>
            <w:tcW w:w="2376" w:type="dxa"/>
          </w:tcPr>
          <w:p w14:paraId="680BAAB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A07E7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021FF16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4CBA755D" w14:textId="77777777" w:rsidTr="00816478">
        <w:trPr>
          <w:cantSplit/>
          <w:trHeight w:val="402"/>
        </w:trPr>
        <w:tc>
          <w:tcPr>
            <w:tcW w:w="2376" w:type="dxa"/>
          </w:tcPr>
          <w:p w14:paraId="50E8001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F5937B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percentage of incidents and accidents can be reduced by creating awareness regarding the role of the human factor. Safety may be enhanced if VTSOs are aware of the human factor and are provided with tools in orde to decrease the mistakes that can be made.</w:t>
            </w:r>
          </w:p>
        </w:tc>
      </w:tr>
      <w:tr w:rsidR="00816478" w:rsidRPr="00696A73" w14:paraId="17DCEE9A" w14:textId="77777777" w:rsidTr="00816478">
        <w:trPr>
          <w:cantSplit/>
          <w:trHeight w:val="854"/>
        </w:trPr>
        <w:tc>
          <w:tcPr>
            <w:tcW w:w="2376" w:type="dxa"/>
          </w:tcPr>
          <w:p w14:paraId="2835589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19355BF"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C4D342A" w14:textId="77777777" w:rsidR="00816478" w:rsidRDefault="00816478" w:rsidP="00816478">
            <w:pPr>
              <w:pStyle w:val="BodyText3"/>
              <w:spacing w:before="120"/>
              <w:ind w:left="0"/>
              <w:jc w:val="both"/>
              <w:rPr>
                <w:b/>
                <w:i w:val="0"/>
                <w:sz w:val="20"/>
              </w:rPr>
            </w:pPr>
            <w:r w:rsidRPr="00A11A2E">
              <w:rPr>
                <w:b/>
                <w:i w:val="0"/>
                <w:sz w:val="20"/>
              </w:rPr>
              <w:t>Goal</w:t>
            </w:r>
          </w:p>
          <w:p w14:paraId="28D6F671" w14:textId="77777777" w:rsidR="00816478" w:rsidRDefault="00816478" w:rsidP="00816478">
            <w:pPr>
              <w:pStyle w:val="BodyText3"/>
              <w:spacing w:before="120"/>
              <w:ind w:left="0"/>
              <w:jc w:val="both"/>
              <w:rPr>
                <w:i w:val="0"/>
                <w:sz w:val="20"/>
              </w:rPr>
            </w:pPr>
            <w:r w:rsidRPr="00A11A2E">
              <w:rPr>
                <w:i w:val="0"/>
                <w:sz w:val="20"/>
              </w:rPr>
              <w:t xml:space="preserve"> </w:t>
            </w:r>
            <w:r>
              <w:rPr>
                <w:i w:val="0"/>
                <w:sz w:val="20"/>
              </w:rPr>
              <w:t>G2</w:t>
            </w:r>
          </w:p>
          <w:p w14:paraId="59B915F4" w14:textId="77777777" w:rsidR="00816478" w:rsidRDefault="00816478" w:rsidP="00816478">
            <w:pPr>
              <w:pStyle w:val="BodyText3"/>
              <w:spacing w:before="120"/>
              <w:ind w:left="0"/>
              <w:jc w:val="both"/>
              <w:rPr>
                <w:b/>
                <w:i w:val="0"/>
                <w:sz w:val="20"/>
              </w:rPr>
            </w:pPr>
            <w:r w:rsidRPr="00A11A2E">
              <w:rPr>
                <w:b/>
                <w:i w:val="0"/>
                <w:sz w:val="20"/>
              </w:rPr>
              <w:t>Strategy</w:t>
            </w:r>
          </w:p>
          <w:p w14:paraId="2C8C27BB" w14:textId="77777777" w:rsidR="00816478" w:rsidRPr="006C21E7" w:rsidRDefault="00816478" w:rsidP="00816478">
            <w:pPr>
              <w:pStyle w:val="BodyText3"/>
              <w:spacing w:before="120"/>
              <w:ind w:left="0"/>
              <w:jc w:val="both"/>
              <w:rPr>
                <w:i w:val="0"/>
                <w:sz w:val="20"/>
              </w:rPr>
            </w:pPr>
            <w:r w:rsidRPr="00A11A2E">
              <w:rPr>
                <w:i w:val="0"/>
                <w:sz w:val="20"/>
              </w:rPr>
              <w:t xml:space="preserve"> </w:t>
            </w:r>
            <w:r>
              <w:rPr>
                <w:i w:val="0"/>
                <w:sz w:val="20"/>
              </w:rPr>
              <w:t>S6</w:t>
            </w:r>
          </w:p>
        </w:tc>
      </w:tr>
      <w:tr w:rsidR="00816478" w:rsidRPr="00CB4CEA" w14:paraId="618A16F6" w14:textId="77777777" w:rsidTr="00816478">
        <w:trPr>
          <w:cantSplit/>
          <w:trHeight w:val="615"/>
        </w:trPr>
        <w:tc>
          <w:tcPr>
            <w:tcW w:w="2376" w:type="dxa"/>
          </w:tcPr>
          <w:p w14:paraId="11BA503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3A4A97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r>
              <w:rPr>
                <w:b/>
                <w:bCs/>
                <w:iCs/>
                <w:snapToGrid w:val="0"/>
                <w:sz w:val="20"/>
                <w:szCs w:val="20"/>
              </w:rPr>
              <w:t xml:space="preserve"> </w:t>
            </w:r>
          </w:p>
          <w:p w14:paraId="4F05553A"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15760">
              <w:rPr>
                <w:bCs/>
                <w:iCs/>
                <w:snapToGrid w:val="0"/>
                <w:sz w:val="20"/>
                <w:szCs w:val="20"/>
              </w:rPr>
              <w:t xml:space="preserve">Human </w:t>
            </w:r>
            <w:r>
              <w:rPr>
                <w:bCs/>
                <w:iCs/>
                <w:snapToGrid w:val="0"/>
                <w:sz w:val="20"/>
                <w:szCs w:val="20"/>
              </w:rPr>
              <w:t xml:space="preserve">Factors on the </w:t>
            </w:r>
            <w:r w:rsidRPr="00B15760">
              <w:rPr>
                <w:bCs/>
                <w:iCs/>
                <w:snapToGrid w:val="0"/>
                <w:sz w:val="20"/>
                <w:szCs w:val="20"/>
              </w:rPr>
              <w:t xml:space="preserve">performance </w:t>
            </w:r>
            <w:r>
              <w:rPr>
                <w:bCs/>
                <w:iCs/>
                <w:snapToGrid w:val="0"/>
                <w:sz w:val="20"/>
                <w:szCs w:val="20"/>
              </w:rPr>
              <w:t xml:space="preserve">level </w:t>
            </w:r>
            <w:r w:rsidRPr="00B15760">
              <w:rPr>
                <w:bCs/>
                <w:iCs/>
                <w:snapToGrid w:val="0"/>
                <w:sz w:val="20"/>
                <w:szCs w:val="20"/>
              </w:rPr>
              <w:t xml:space="preserve">and </w:t>
            </w:r>
            <w:r>
              <w:rPr>
                <w:bCs/>
                <w:iCs/>
                <w:snapToGrid w:val="0"/>
                <w:sz w:val="20"/>
                <w:szCs w:val="20"/>
              </w:rPr>
              <w:t>Human Factors on a s</w:t>
            </w:r>
            <w:r w:rsidRPr="00B15760">
              <w:rPr>
                <w:bCs/>
                <w:iCs/>
                <w:snapToGrid w:val="0"/>
                <w:sz w:val="20"/>
                <w:szCs w:val="20"/>
              </w:rPr>
              <w:t xml:space="preserve">ystem </w:t>
            </w:r>
            <w:r>
              <w:rPr>
                <w:bCs/>
                <w:iCs/>
                <w:snapToGrid w:val="0"/>
                <w:sz w:val="20"/>
                <w:szCs w:val="20"/>
              </w:rPr>
              <w:t>level</w:t>
            </w:r>
          </w:p>
          <w:p w14:paraId="1AA3719B" w14:textId="77777777" w:rsidR="00816478" w:rsidRPr="00B15760"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B4A117E"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8DBB8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Safety culture; portrayal of data (covered by reference)</w:t>
            </w:r>
          </w:p>
          <w:p w14:paraId="5F5F2E8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2DAF24DF" w14:textId="77777777" w:rsidTr="00816478">
        <w:trPr>
          <w:cantSplit/>
          <w:trHeight w:val="1399"/>
        </w:trPr>
        <w:tc>
          <w:tcPr>
            <w:tcW w:w="2376" w:type="dxa"/>
          </w:tcPr>
          <w:p w14:paraId="099FD49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3ABEDBD" w14:textId="77777777" w:rsidR="00816478" w:rsidRPr="00875CF5" w:rsidRDefault="00816478" w:rsidP="004E0221">
            <w:pPr>
              <w:pStyle w:val="BodyText"/>
            </w:pPr>
            <w:r w:rsidRPr="00875CF5">
              <w:t xml:space="preserve">This </w:t>
            </w:r>
            <w:r>
              <w:t xml:space="preserve">guideline presents a </w:t>
            </w:r>
            <w:r w:rsidRPr="00875CF5">
              <w:t xml:space="preserve">source of information to assist Competent </w:t>
            </w:r>
            <w:r>
              <w:t xml:space="preserve">and VTS </w:t>
            </w:r>
            <w:r w:rsidRPr="00875CF5">
              <w:t xml:space="preserve">Authorities in the preparation and </w:t>
            </w:r>
            <w:r>
              <w:t>implementation</w:t>
            </w:r>
            <w:r w:rsidRPr="00875CF5">
              <w:t xml:space="preserve"> of an improved operational performance </w:t>
            </w:r>
            <w:r>
              <w:t>within the VTS organis</w:t>
            </w:r>
            <w:r w:rsidRPr="00875CF5">
              <w:t>ation.</w:t>
            </w:r>
          </w:p>
          <w:p w14:paraId="05CC44AE" w14:textId="77777777" w:rsidR="00816478" w:rsidRPr="00875CF5" w:rsidRDefault="00816478" w:rsidP="004E0221">
            <w:pPr>
              <w:pStyle w:val="BodyText"/>
            </w:pPr>
            <w:r w:rsidRPr="00875CF5">
              <w:t>Tailoring is required to capture the specific</w:t>
            </w:r>
            <w:r>
              <w:t>s</w:t>
            </w:r>
            <w:r w:rsidRPr="00875CF5">
              <w:t xml:space="preserve"> and relevant requirements </w:t>
            </w:r>
            <w:r>
              <w:t>of the VTS</w:t>
            </w:r>
            <w:r w:rsidRPr="00875CF5">
              <w:t xml:space="preserve"> incl</w:t>
            </w:r>
            <w:r>
              <w:t>uded within this document. The g</w:t>
            </w:r>
            <w:r w:rsidRPr="00875CF5">
              <w:t xml:space="preserve">uideline </w:t>
            </w:r>
            <w:r>
              <w:t>is not intended</w:t>
            </w:r>
            <w:r w:rsidRPr="00875CF5">
              <w:t xml:space="preserve"> as a speci</w:t>
            </w:r>
            <w:r>
              <w:t>fication without such tailoring</w:t>
            </w:r>
            <w:r w:rsidRPr="00875CF5">
              <w:t>.</w:t>
            </w:r>
          </w:p>
          <w:p w14:paraId="08737299" w14:textId="77777777" w:rsidR="00816478" w:rsidRPr="00875CF5" w:rsidRDefault="00816478" w:rsidP="004E0221">
            <w:pPr>
              <w:pStyle w:val="BodyText"/>
            </w:pPr>
            <w:r w:rsidRPr="00875CF5">
              <w:t xml:space="preserve">This document focuses on Human Factors only and should be used in conjunction with documents about Ergonomics such as …… </w:t>
            </w:r>
          </w:p>
          <w:p w14:paraId="50001193" w14:textId="77777777" w:rsidR="00816478" w:rsidRPr="00875CF5" w:rsidRDefault="00816478" w:rsidP="004E0221">
            <w:pPr>
              <w:pStyle w:val="BodyText"/>
              <w:rPr>
                <w:bCs/>
                <w:iCs/>
                <w:snapToGrid w:val="0"/>
                <w:sz w:val="20"/>
                <w:szCs w:val="20"/>
              </w:rPr>
            </w:pPr>
          </w:p>
        </w:tc>
      </w:tr>
      <w:tr w:rsidR="00816478" w:rsidRPr="00696A73" w14:paraId="5E2E7AF2" w14:textId="77777777" w:rsidTr="00816478">
        <w:trPr>
          <w:cantSplit/>
          <w:trHeight w:val="659"/>
        </w:trPr>
        <w:tc>
          <w:tcPr>
            <w:tcW w:w="2376" w:type="dxa"/>
          </w:tcPr>
          <w:p w14:paraId="33264B2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F1D6C88" w14:textId="77777777" w:rsidR="00816478" w:rsidRDefault="00816478" w:rsidP="00816478">
            <w:pPr>
              <w:pStyle w:val="BodyText3"/>
              <w:spacing w:before="120"/>
              <w:ind w:left="0"/>
              <w:jc w:val="both"/>
              <w:rPr>
                <w:sz w:val="20"/>
                <w:lang w:val="en-CA"/>
              </w:rPr>
            </w:pPr>
            <w:r>
              <w:rPr>
                <w:sz w:val="20"/>
                <w:lang w:val="en-CA"/>
              </w:rPr>
              <w:t>Session number:</w:t>
            </w:r>
          </w:p>
          <w:p w14:paraId="06D9900D"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54848" behindDoc="0" locked="0" layoutInCell="1" allowOverlap="1" wp14:anchorId="493945ED" wp14:editId="353C80FF">
                      <wp:simplePos x="0" y="0"/>
                      <wp:positionH relativeFrom="column">
                        <wp:posOffset>645160</wp:posOffset>
                      </wp:positionH>
                      <wp:positionV relativeFrom="paragraph">
                        <wp:posOffset>168910</wp:posOffset>
                      </wp:positionV>
                      <wp:extent cx="274320" cy="274320"/>
                      <wp:effectExtent l="0" t="0" r="17780" b="1778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6CB28" w14:textId="77777777" w:rsidR="001C5478" w:rsidRPr="005F1945" w:rsidRDefault="001C5478"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945ED" id="Rectangle 289" o:spid="_x0000_s1184" style="position:absolute;left:0;text-align:left;margin-left:50.8pt;margin-top:13.3pt;width:21.6pt;height:21.6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0I1E/KQIAAFMEAAAOAAAAAAAAAAAAAAAAAC4CAABkcnMvZTJv&#10;RG9jLnhtbFBLAQItABQABgAIAAAAIQAvRow13QAAAAkBAAAPAAAAAAAAAAAAAAAAAIMEAABkcnMv&#10;ZG93bnJldi54bWxQSwUGAAAAAAQABADzAAAAjQUAAAAA&#10;">
                      <v:textbox>
                        <w:txbxContent>
                          <w:p w14:paraId="4326CB28" w14:textId="77777777" w:rsidR="001C5478" w:rsidRPr="005F1945" w:rsidRDefault="001C5478" w:rsidP="00816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3824" behindDoc="0" locked="0" layoutInCell="1" allowOverlap="1" wp14:anchorId="6D2D7FB0" wp14:editId="058886F7">
                      <wp:simplePos x="0" y="0"/>
                      <wp:positionH relativeFrom="column">
                        <wp:posOffset>1219200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4C852A"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D7FB0" id="Rectangle 290" o:spid="_x0000_s1185" style="position:absolute;left:0;text-align:left;margin-left:96pt;margin-top:13.3pt;width:21.6pt;height:21.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uB0KQIAAFM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d7gdCkCAABTBAAADgAAAAAAAAAAAAAAAAAuAgAAZHJzL2Uy&#10;b0RvYy54bWxQSwECLQAUAAYACAAAACEAz9M4ad4AAAAJAQAADwAAAAAAAAAAAAAAAACDBAAAZHJz&#10;L2Rvd25yZXYueG1sUEsFBgAAAAAEAAQA8wAAAI4FAAAAAA==&#10;">
                      <v:textbox>
                        <w:txbxContent>
                          <w:p w14:paraId="424C852A" w14:textId="77777777" w:rsidR="001C5478" w:rsidRPr="00C82A24"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2800" behindDoc="0" locked="0" layoutInCell="1" allowOverlap="1" wp14:anchorId="61AE674D" wp14:editId="7ABDF04D">
                      <wp:simplePos x="0" y="0"/>
                      <wp:positionH relativeFrom="column">
                        <wp:posOffset>1793240</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9D689D" w14:textId="746CAF10" w:rsidR="001C5478" w:rsidRPr="00C82A24" w:rsidRDefault="001C5478" w:rsidP="00816478">
                                  <w:pPr>
                                    <w:jc w:val="center"/>
                                    <w:rPr>
                                      <w:lang w:val="de-DE"/>
                                    </w:rPr>
                                  </w:pPr>
                                  <w:del w:id="594" w:author="Eckhoff,Dirk" w:date="2020-10-16T16:36:00Z">
                                    <w:r w:rsidDel="004A0145">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E674D" id="Rectangle 291" o:spid="_x0000_s1186" style="position:absolute;left:0;text-align:left;margin-left:141.2pt;margin-top:13.3pt;width:21.6pt;height:21.6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zs0/ESkCAABTBAAADgAAAAAAAAAAAAAAAAAuAgAAZHJzL2Uy&#10;b0RvYy54bWxQSwECLQAUAAYACAAAACEAEuX8O94AAAAJAQAADwAAAAAAAAAAAAAAAACDBAAAZHJz&#10;L2Rvd25yZXYueG1sUEsFBgAAAAAEAAQA8wAAAI4FAAAAAA==&#10;">
                      <v:textbox>
                        <w:txbxContent>
                          <w:p w14:paraId="0C9D689D" w14:textId="746CAF10" w:rsidR="001C5478" w:rsidRPr="00C82A24" w:rsidRDefault="001C5478" w:rsidP="00816478">
                            <w:pPr>
                              <w:jc w:val="center"/>
                              <w:rPr>
                                <w:lang w:val="de-DE"/>
                              </w:rPr>
                            </w:pPr>
                            <w:del w:id="595" w:author="Eckhoff,Dirk" w:date="2020-10-16T16:36:00Z">
                              <w:r w:rsidDel="004A0145">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51776" behindDoc="0" locked="0" layoutInCell="1" allowOverlap="1" wp14:anchorId="63B8B96D" wp14:editId="40AE6363">
                      <wp:simplePos x="0" y="0"/>
                      <wp:positionH relativeFrom="column">
                        <wp:posOffset>2399665</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30609"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8B96D" id="Rectangle 292" o:spid="_x0000_s1187" style="position:absolute;left:0;text-align:left;margin-left:188.95pt;margin-top:13.3pt;width:21.6pt;height:21.6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M7XRpspAgAAUwQAAA4AAAAAAAAAAAAAAAAALgIAAGRycy9l&#10;Mm9Eb2MueG1sUEsBAi0AFAAGAAgAAAAhABt+45ffAAAACQEAAA8AAAAAAAAAAAAAAAAAgwQAAGRy&#10;cy9kb3ducmV2LnhtbFBLBQYAAAAABAAEAPMAAACPBQAAAAA=&#10;">
                      <v:textbox>
                        <w:txbxContent>
                          <w:p w14:paraId="0DC30609" w14:textId="77777777" w:rsidR="001C5478" w:rsidRPr="00C82A24"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0752" behindDoc="0" locked="0" layoutInCell="1" allowOverlap="1" wp14:anchorId="7D27B02B" wp14:editId="769E4E57">
                      <wp:simplePos x="0" y="0"/>
                      <wp:positionH relativeFrom="column">
                        <wp:posOffset>3072130</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B4730" w14:textId="5D2C7E71"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7B02B" id="Rectangle 293" o:spid="_x0000_s1188" style="position:absolute;left:0;text-align:left;margin-left:241.9pt;margin-top:13.3pt;width:21.6pt;height:21.6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lNXKgIAAFM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PzlNXKgIAAFMEAAAOAAAAAAAAAAAAAAAAAC4CAABkcnMv&#10;ZTJvRG9jLnhtbFBLAQItABQABgAIAAAAIQBVOe0g3wAAAAkBAAAPAAAAAAAAAAAAAAAAAIQEAABk&#10;cnMvZG93bnJldi54bWxQSwUGAAAAAAQABADzAAAAkAUAAAAA&#10;">
                      <v:textbox>
                        <w:txbxContent>
                          <w:p w14:paraId="0DCB4730" w14:textId="5D2C7E71" w:rsidR="001C5478" w:rsidRPr="00C82A24"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49728" behindDoc="0" locked="0" layoutInCell="1" allowOverlap="1" wp14:anchorId="32304F06" wp14:editId="6487F238">
                      <wp:simplePos x="0" y="0"/>
                      <wp:positionH relativeFrom="column">
                        <wp:posOffset>3834765</wp:posOffset>
                      </wp:positionH>
                      <wp:positionV relativeFrom="paragraph">
                        <wp:posOffset>168910</wp:posOffset>
                      </wp:positionV>
                      <wp:extent cx="274320" cy="274320"/>
                      <wp:effectExtent l="0" t="0" r="11430" b="11430"/>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520ABD" w14:textId="4E642CFA" w:rsidR="001C5478" w:rsidRPr="00290685" w:rsidRDefault="001C5478"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04F06" id="Rectangle 294" o:spid="_x0000_s1189" style="position:absolute;left:0;text-align:left;margin-left:301.95pt;margin-top:13.3pt;width:21.6pt;height:21.6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cVUKgIAAFM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P5cVUKgIAAFMEAAAOAAAAAAAAAAAAAAAAAC4CAABkcnMv&#10;ZTJvRG9jLnhtbFBLAQItABQABgAIAAAAIQAnKdUr3wAAAAkBAAAPAAAAAAAAAAAAAAAAAIQEAABk&#10;cnMvZG93bnJldi54bWxQSwUGAAAAAAQABADzAAAAkAUAAAAA&#10;">
                      <v:textbox>
                        <w:txbxContent>
                          <w:p w14:paraId="64520ABD" w14:textId="4E642CFA" w:rsidR="001C5478" w:rsidRPr="00290685" w:rsidRDefault="001C5478"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5872" behindDoc="0" locked="0" layoutInCell="1" allowOverlap="1" wp14:anchorId="7D62D1C3" wp14:editId="53160F1E">
                      <wp:simplePos x="0" y="0"/>
                      <wp:positionH relativeFrom="column">
                        <wp:posOffset>31750</wp:posOffset>
                      </wp:positionH>
                      <wp:positionV relativeFrom="paragraph">
                        <wp:posOffset>168910</wp:posOffset>
                      </wp:positionV>
                      <wp:extent cx="274320" cy="274320"/>
                      <wp:effectExtent l="0" t="0" r="17780" b="1778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76AD97" w14:textId="77777777" w:rsidR="001C5478" w:rsidRPr="005F1945" w:rsidRDefault="001C5478"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2D1C3" id="Rectangle 295" o:spid="_x0000_s1190" style="position:absolute;left:0;text-align:left;margin-left:2.5pt;margin-top:13.3pt;width:21.6pt;height:21.6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ued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MyuedKgIAAFMEAAAOAAAAAAAAAAAAAAAAAC4CAABkcnMvZTJv&#10;RG9jLnhtbFBLAQItABQABgAIAAAAIQBTtgRt3AAAAAYBAAAPAAAAAAAAAAAAAAAAAIQEAABkcnMv&#10;ZG93bnJldi54bWxQSwUGAAAAAAQABADzAAAAjQUAAAAA&#10;">
                      <v:textbox>
                        <w:txbxContent>
                          <w:p w14:paraId="4A76AD97" w14:textId="77777777" w:rsidR="001C5478" w:rsidRPr="005F1945" w:rsidRDefault="001C5478"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77F2C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BA89A27"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4F700A20" w14:textId="77777777" w:rsidTr="00816478">
        <w:trPr>
          <w:cantSplit/>
          <w:trHeight w:val="342"/>
        </w:trPr>
        <w:tc>
          <w:tcPr>
            <w:tcW w:w="2376" w:type="dxa"/>
            <w:shd w:val="clear" w:color="auto" w:fill="DDD9C3" w:themeFill="background2" w:themeFillShade="E6"/>
          </w:tcPr>
          <w:p w14:paraId="382F794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04C205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3825086" w14:textId="77777777" w:rsidR="00816478" w:rsidRPr="00AC3BAF"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4957FC1F" w14:textId="77777777" w:rsidR="00816478" w:rsidRPr="00AC3BAF"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 xml:space="preserve">Task commenced </w:t>
            </w:r>
            <w:r>
              <w:rPr>
                <w:bCs/>
                <w:iCs/>
                <w:snapToGrid w:val="0"/>
                <w:sz w:val="20"/>
                <w:szCs w:val="20"/>
              </w:rPr>
              <w:t xml:space="preserve">at </w:t>
            </w:r>
            <w:r w:rsidRPr="006C3CC4">
              <w:rPr>
                <w:bCs/>
                <w:iCs/>
                <w:snapToGrid w:val="0"/>
                <w:sz w:val="20"/>
                <w:szCs w:val="20"/>
              </w:rPr>
              <w:t xml:space="preserve">VTS </w:t>
            </w:r>
            <w:r>
              <w:rPr>
                <w:bCs/>
                <w:iCs/>
                <w:snapToGrid w:val="0"/>
                <w:sz w:val="20"/>
                <w:szCs w:val="20"/>
              </w:rPr>
              <w:t>43</w:t>
            </w:r>
          </w:p>
        </w:tc>
      </w:tr>
      <w:tr w:rsidR="00816478" w:rsidRPr="00696A73" w14:paraId="28B7EE4B" w14:textId="77777777" w:rsidTr="00816478">
        <w:trPr>
          <w:cantSplit/>
          <w:trHeight w:val="342"/>
        </w:trPr>
        <w:tc>
          <w:tcPr>
            <w:tcW w:w="2376" w:type="dxa"/>
            <w:vMerge w:val="restart"/>
            <w:shd w:val="clear" w:color="auto" w:fill="auto"/>
          </w:tcPr>
          <w:p w14:paraId="184157CD"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DD215B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F97B07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959E52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BF6016B" w14:textId="77777777" w:rsidTr="00816478">
        <w:trPr>
          <w:cantSplit/>
          <w:trHeight w:val="489"/>
        </w:trPr>
        <w:tc>
          <w:tcPr>
            <w:tcW w:w="2376" w:type="dxa"/>
            <w:vMerge/>
            <w:shd w:val="clear" w:color="auto" w:fill="auto"/>
          </w:tcPr>
          <w:p w14:paraId="333D7BC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C254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232046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43DFCE3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2D5FD68B" w14:textId="77777777" w:rsidTr="00816478">
        <w:trPr>
          <w:cantSplit/>
          <w:trHeight w:val="489"/>
        </w:trPr>
        <w:tc>
          <w:tcPr>
            <w:tcW w:w="2376" w:type="dxa"/>
            <w:shd w:val="clear" w:color="auto" w:fill="auto"/>
          </w:tcPr>
          <w:p w14:paraId="27A15AF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2C4BC9"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26460D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FE41E0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186E5709" w14:textId="77777777" w:rsidTr="00816478">
        <w:trPr>
          <w:cantSplit/>
          <w:trHeight w:val="489"/>
        </w:trPr>
        <w:tc>
          <w:tcPr>
            <w:tcW w:w="2376" w:type="dxa"/>
            <w:shd w:val="clear" w:color="auto" w:fill="auto"/>
          </w:tcPr>
          <w:p w14:paraId="50B6659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0643C8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073E03D" w14:textId="453B34B8"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w:t>
            </w:r>
            <w:r w:rsidR="00C6214E">
              <w:rPr>
                <w:bCs/>
                <w:iCs/>
                <w:snapToGrid w:val="0"/>
                <w:sz w:val="20"/>
                <w:szCs w:val="20"/>
              </w:rPr>
              <w:t>t VTS 47</w:t>
            </w:r>
            <w:r>
              <w:rPr>
                <w:bCs/>
                <w:iCs/>
                <w:snapToGrid w:val="0"/>
                <w:sz w:val="20"/>
                <w:szCs w:val="20"/>
              </w:rPr>
              <w:t xml:space="preserve"> prolonged  to 50 &amp;51 </w:t>
            </w:r>
          </w:p>
        </w:tc>
      </w:tr>
    </w:tbl>
    <w:p w14:paraId="5C0DB216" w14:textId="77777777" w:rsidR="00816478" w:rsidRDefault="00816478" w:rsidP="00816478">
      <w:pPr>
        <w:rPr>
          <w:rFonts w:eastAsiaTheme="minorEastAsia"/>
        </w:rPr>
      </w:pPr>
    </w:p>
    <w:p w14:paraId="1475CA37" w14:textId="77777777" w:rsidR="00816478" w:rsidRDefault="00816478" w:rsidP="00816478">
      <w:pPr>
        <w:rPr>
          <w:rFonts w:eastAsiaTheme="minorEastAsia"/>
        </w:rPr>
      </w:pPr>
      <w:r>
        <w:rPr>
          <w:rFonts w:eastAsiaTheme="minorEastAsia"/>
        </w:rPr>
        <w:br w:type="page"/>
      </w:r>
    </w:p>
    <w:p w14:paraId="05DB59C1" w14:textId="77777777" w:rsidR="00816478" w:rsidRPr="0054788C" w:rsidRDefault="00816478" w:rsidP="00816478">
      <w:pPr>
        <w:pStyle w:val="Heading1"/>
        <w:rPr>
          <w:rFonts w:eastAsiaTheme="minorEastAsia"/>
        </w:rPr>
      </w:pPr>
      <w:bookmarkStart w:id="596" w:name="_Toc521492558"/>
      <w:bookmarkStart w:id="597" w:name="_Toc523219697"/>
      <w:bookmarkStart w:id="598" w:name="_Toc32307800"/>
      <w:bookmarkStart w:id="599" w:name="_Toc521492556"/>
      <w:r w:rsidRPr="0054788C">
        <w:rPr>
          <w:rFonts w:eastAsiaTheme="minorEastAsia"/>
        </w:rPr>
        <w:t>TASK 3.2.1</w:t>
      </w:r>
      <w:r w:rsidRPr="0054788C">
        <w:rPr>
          <w:rFonts w:eastAsiaTheme="minorEastAsia"/>
        </w:rPr>
        <w:tab/>
      </w:r>
      <w:r>
        <w:rPr>
          <w:rFonts w:eastAsiaTheme="minorEastAsia"/>
        </w:rPr>
        <w:t>Develop Guidance on the M</w:t>
      </w:r>
      <w:r w:rsidRPr="0054788C">
        <w:rPr>
          <w:rFonts w:eastAsiaTheme="minorEastAsia"/>
        </w:rPr>
        <w:t>anagement of a VTS</w:t>
      </w:r>
      <w:bookmarkEnd w:id="596"/>
      <w:bookmarkEnd w:id="597"/>
      <w:bookmarkEnd w:id="59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180C338E" w14:textId="77777777" w:rsidTr="00816478">
        <w:trPr>
          <w:cantSplit/>
          <w:trHeight w:val="416"/>
          <w:tblHeader/>
        </w:trPr>
        <w:tc>
          <w:tcPr>
            <w:tcW w:w="9606" w:type="dxa"/>
            <w:gridSpan w:val="4"/>
            <w:shd w:val="clear" w:color="auto" w:fill="DDD9C3"/>
            <w:vAlign w:val="center"/>
          </w:tcPr>
          <w:p w14:paraId="4B0EF65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0AC61877" w14:textId="77777777" w:rsidTr="00816478">
        <w:trPr>
          <w:cantSplit/>
          <w:trHeight w:val="428"/>
        </w:trPr>
        <w:tc>
          <w:tcPr>
            <w:tcW w:w="2376" w:type="dxa"/>
            <w:shd w:val="clear" w:color="auto" w:fill="auto"/>
          </w:tcPr>
          <w:p w14:paraId="272295E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4DE2F36"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51A33F5" w14:textId="77777777" w:rsidTr="00816478">
        <w:trPr>
          <w:cantSplit/>
          <w:trHeight w:val="491"/>
        </w:trPr>
        <w:tc>
          <w:tcPr>
            <w:tcW w:w="2376" w:type="dxa"/>
            <w:tcBorders>
              <w:bottom w:val="single" w:sz="4" w:space="0" w:color="auto"/>
            </w:tcBorders>
            <w:shd w:val="clear" w:color="auto" w:fill="auto"/>
          </w:tcPr>
          <w:p w14:paraId="6CA54BC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C599E4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VTS Training and Certification</w:t>
            </w:r>
          </w:p>
        </w:tc>
      </w:tr>
      <w:tr w:rsidR="00816478" w:rsidRPr="00CB4CEA" w14:paraId="1F9B1722" w14:textId="77777777" w:rsidTr="00816478">
        <w:trPr>
          <w:cantSplit/>
          <w:trHeight w:val="712"/>
        </w:trPr>
        <w:tc>
          <w:tcPr>
            <w:tcW w:w="2376" w:type="dxa"/>
            <w:tcBorders>
              <w:bottom w:val="single" w:sz="4" w:space="0" w:color="auto"/>
            </w:tcBorders>
            <w:shd w:val="clear" w:color="auto" w:fill="auto"/>
          </w:tcPr>
          <w:p w14:paraId="494804E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6AF04BD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the management of a VTS</w:t>
            </w:r>
          </w:p>
        </w:tc>
      </w:tr>
      <w:tr w:rsidR="00816478" w:rsidRPr="00CB4CEA" w14:paraId="71B7E494" w14:textId="77777777" w:rsidTr="00816478">
        <w:trPr>
          <w:cantSplit/>
          <w:trHeight w:val="466"/>
        </w:trPr>
        <w:tc>
          <w:tcPr>
            <w:tcW w:w="2376" w:type="dxa"/>
            <w:tcBorders>
              <w:top w:val="single" w:sz="4" w:space="0" w:color="auto"/>
            </w:tcBorders>
          </w:tcPr>
          <w:p w14:paraId="1BD32F8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FD2D5B0" w14:textId="77777777" w:rsidR="00816478" w:rsidRDefault="00816478" w:rsidP="00816478">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Starting from the job description given by recommendation V-103, the objective is to provide guidance for VTS Management, competences and training, including a possible educational scheme (curriculum) which will provide details of the subject areas for knowledge and practical competences;</w:t>
            </w:r>
          </w:p>
          <w:p w14:paraId="265C88A5" w14:textId="77777777" w:rsidR="00816478" w:rsidRPr="00C72E60" w:rsidRDefault="00816478" w:rsidP="00816478">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Introduce a new approach to VTS training, based on competence and qualification.</w:t>
            </w:r>
          </w:p>
          <w:p w14:paraId="46F2F543"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28F20415" w14:textId="77777777" w:rsidTr="00816478">
        <w:trPr>
          <w:cantSplit/>
          <w:trHeight w:val="402"/>
        </w:trPr>
        <w:tc>
          <w:tcPr>
            <w:tcW w:w="2376" w:type="dxa"/>
          </w:tcPr>
          <w:p w14:paraId="36C8E86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489250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2C5DE39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55B7822E" w14:textId="77777777" w:rsidTr="00816478">
        <w:trPr>
          <w:cantSplit/>
          <w:trHeight w:val="402"/>
        </w:trPr>
        <w:tc>
          <w:tcPr>
            <w:tcW w:w="2376" w:type="dxa"/>
          </w:tcPr>
          <w:p w14:paraId="679371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7F773E" w14:textId="77777777" w:rsidR="00816478" w:rsidRPr="00C72E60" w:rsidRDefault="00816478" w:rsidP="00816478">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Model Courses IALA V-103/1 and V-103/2 define the training programme for VTS Operator and Supervisor. However there is a lack of guidance – or equivalent – for VTS Management training. Considering the need of standardisation in the training process, an internationally agreed competency framework for VTS Management is required.</w:t>
            </w:r>
          </w:p>
          <w:p w14:paraId="1B0E4A9C" w14:textId="77777777" w:rsidR="00816478" w:rsidRPr="00C72E60" w:rsidRDefault="00816478" w:rsidP="00816478">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The construction of a competence based framework for VTS Management has the potential to increase the levels of harmonisation which is necessary to mitigate maritime related risks and threats in a more coherent manner.</w:t>
            </w:r>
          </w:p>
          <w:p w14:paraId="0E51084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00F16C03" w14:textId="77777777" w:rsidTr="00816478">
        <w:trPr>
          <w:cantSplit/>
          <w:trHeight w:val="854"/>
        </w:trPr>
        <w:tc>
          <w:tcPr>
            <w:tcW w:w="2376" w:type="dxa"/>
          </w:tcPr>
          <w:p w14:paraId="7C09F83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5858B6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42252C" w14:textId="77777777" w:rsidR="00816478" w:rsidRDefault="00816478" w:rsidP="00816478">
            <w:pPr>
              <w:pStyle w:val="BodyText3"/>
              <w:spacing w:before="120"/>
              <w:ind w:left="0"/>
              <w:jc w:val="both"/>
              <w:rPr>
                <w:b/>
                <w:i w:val="0"/>
                <w:sz w:val="20"/>
              </w:rPr>
            </w:pPr>
            <w:r w:rsidRPr="00A11A2E">
              <w:rPr>
                <w:b/>
                <w:i w:val="0"/>
                <w:sz w:val="20"/>
              </w:rPr>
              <w:t>Goal</w:t>
            </w:r>
          </w:p>
          <w:p w14:paraId="7798BD48" w14:textId="77777777" w:rsidR="00816478" w:rsidRDefault="00816478" w:rsidP="00816478">
            <w:pPr>
              <w:pStyle w:val="BodyText3"/>
              <w:spacing w:before="120"/>
              <w:ind w:left="0"/>
              <w:jc w:val="both"/>
              <w:rPr>
                <w:i w:val="0"/>
                <w:sz w:val="20"/>
              </w:rPr>
            </w:pPr>
            <w:r w:rsidRPr="00A11A2E">
              <w:rPr>
                <w:i w:val="0"/>
                <w:sz w:val="20"/>
              </w:rPr>
              <w:t xml:space="preserve"> </w:t>
            </w:r>
            <w:r>
              <w:rPr>
                <w:i w:val="0"/>
                <w:sz w:val="20"/>
              </w:rPr>
              <w:t>G2</w:t>
            </w:r>
          </w:p>
          <w:p w14:paraId="39A26B1E" w14:textId="77777777" w:rsidR="00816478" w:rsidRDefault="00816478" w:rsidP="00816478">
            <w:pPr>
              <w:pStyle w:val="BodyText3"/>
              <w:spacing w:before="120"/>
              <w:ind w:left="0"/>
              <w:jc w:val="both"/>
              <w:rPr>
                <w:b/>
                <w:i w:val="0"/>
                <w:sz w:val="20"/>
              </w:rPr>
            </w:pPr>
            <w:r w:rsidRPr="00A11A2E">
              <w:rPr>
                <w:b/>
                <w:i w:val="0"/>
                <w:sz w:val="20"/>
              </w:rPr>
              <w:t>Strategy</w:t>
            </w:r>
          </w:p>
          <w:p w14:paraId="26F43065" w14:textId="77777777" w:rsidR="00816478" w:rsidRPr="006C21E7" w:rsidRDefault="00816478" w:rsidP="00816478">
            <w:pPr>
              <w:pStyle w:val="BodyText3"/>
              <w:spacing w:before="120"/>
              <w:ind w:left="0"/>
              <w:jc w:val="both"/>
              <w:rPr>
                <w:i w:val="0"/>
                <w:sz w:val="20"/>
              </w:rPr>
            </w:pPr>
            <w:r w:rsidRPr="00A11A2E">
              <w:rPr>
                <w:i w:val="0"/>
                <w:sz w:val="20"/>
              </w:rPr>
              <w:t xml:space="preserve"> </w:t>
            </w:r>
            <w:r>
              <w:rPr>
                <w:i w:val="0"/>
                <w:sz w:val="20"/>
              </w:rPr>
              <w:t>S6</w:t>
            </w:r>
          </w:p>
        </w:tc>
      </w:tr>
      <w:tr w:rsidR="00816478" w:rsidRPr="00CB4CEA" w14:paraId="711CFC93" w14:textId="77777777" w:rsidTr="00816478">
        <w:trPr>
          <w:cantSplit/>
          <w:trHeight w:val="615"/>
        </w:trPr>
        <w:tc>
          <w:tcPr>
            <w:tcW w:w="2376" w:type="dxa"/>
          </w:tcPr>
          <w:p w14:paraId="48C94FF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E0E466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In Scope:</w:t>
            </w:r>
          </w:p>
          <w:p w14:paraId="34B0744D" w14:textId="77777777" w:rsidR="00816478" w:rsidRPr="00C72E60" w:rsidRDefault="00816478" w:rsidP="00816478">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VTS-oriented management</w:t>
            </w:r>
          </w:p>
          <w:p w14:paraId="706A8A82" w14:textId="77777777" w:rsidR="00816478" w:rsidRPr="00C72E60" w:rsidRDefault="00816478" w:rsidP="00816478">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Define competenc</w:t>
            </w:r>
            <w:r>
              <w:rPr>
                <w:bCs/>
                <w:iCs/>
                <w:snapToGrid w:val="0"/>
                <w:sz w:val="20"/>
                <w:szCs w:val="20"/>
              </w:rPr>
              <w:t>i</w:t>
            </w:r>
            <w:r w:rsidRPr="00C72E60">
              <w:rPr>
                <w:bCs/>
                <w:iCs/>
                <w:snapToGrid w:val="0"/>
                <w:sz w:val="20"/>
                <w:szCs w:val="20"/>
              </w:rPr>
              <w:t>es and learning areas (included but not limited to QMS, risk management toolbox, management of human, financial and technical resources)</w:t>
            </w:r>
          </w:p>
          <w:p w14:paraId="4250839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5D4A367"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Management training in general</w:t>
            </w:r>
          </w:p>
          <w:p w14:paraId="698D69B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77C968A9" w14:textId="77777777" w:rsidTr="00816478">
        <w:trPr>
          <w:cantSplit/>
          <w:trHeight w:val="1399"/>
        </w:trPr>
        <w:tc>
          <w:tcPr>
            <w:tcW w:w="2376" w:type="dxa"/>
          </w:tcPr>
          <w:p w14:paraId="0012799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FCFFFDB"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VTS Management tasks and areas of responsibility through a questionnaire</w:t>
            </w:r>
          </w:p>
          <w:p w14:paraId="49975884"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competences and learning needs related to these tasks and responsibilities</w:t>
            </w:r>
          </w:p>
          <w:p w14:paraId="4E2B8CE7"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Confirm the document outcome (Guideline and/or Model Course)</w:t>
            </w:r>
          </w:p>
        </w:tc>
      </w:tr>
      <w:tr w:rsidR="00816478" w:rsidRPr="00696A73" w14:paraId="389218A7" w14:textId="77777777" w:rsidTr="00816478">
        <w:trPr>
          <w:cantSplit/>
          <w:trHeight w:val="659"/>
        </w:trPr>
        <w:tc>
          <w:tcPr>
            <w:tcW w:w="2376" w:type="dxa"/>
          </w:tcPr>
          <w:p w14:paraId="04C10712"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C38F1C3" w14:textId="77777777" w:rsidR="00816478" w:rsidRDefault="00816478" w:rsidP="00816478">
            <w:pPr>
              <w:pStyle w:val="BodyText3"/>
              <w:spacing w:before="120"/>
              <w:ind w:left="0"/>
              <w:jc w:val="both"/>
              <w:rPr>
                <w:sz w:val="20"/>
                <w:lang w:val="en-CA"/>
              </w:rPr>
            </w:pPr>
            <w:r>
              <w:rPr>
                <w:sz w:val="20"/>
                <w:lang w:val="en-CA"/>
              </w:rPr>
              <w:t>Session number:</w:t>
            </w:r>
          </w:p>
          <w:p w14:paraId="2F9FB6D5"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62016" behindDoc="0" locked="0" layoutInCell="1" allowOverlap="1" wp14:anchorId="104EC43F" wp14:editId="38CB7044">
                      <wp:simplePos x="0" y="0"/>
                      <wp:positionH relativeFrom="column">
                        <wp:posOffset>645160</wp:posOffset>
                      </wp:positionH>
                      <wp:positionV relativeFrom="paragraph">
                        <wp:posOffset>168910</wp:posOffset>
                      </wp:positionV>
                      <wp:extent cx="274320" cy="274320"/>
                      <wp:effectExtent l="8890" t="10160" r="12065" b="10795"/>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EE59B0" w14:textId="77777777" w:rsidR="001C5478" w:rsidRPr="005F1945" w:rsidRDefault="001C5478"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EC43F" id="Rectangle 296" o:spid="_x0000_s1191" style="position:absolute;left:0;text-align:left;margin-left:50.8pt;margin-top:13.3pt;width:21.6pt;height:21.6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TNCeFyoCAABTBAAADgAAAAAAAAAAAAAAAAAuAgAAZHJzL2Uy&#10;b0RvYy54bWxQSwECLQAUAAYACAAAACEAL0aMNd0AAAAJAQAADwAAAAAAAAAAAAAAAACEBAAAZHJz&#10;L2Rvd25yZXYueG1sUEsFBgAAAAAEAAQA8wAAAI4FAAAAAA==&#10;">
                      <v:textbox>
                        <w:txbxContent>
                          <w:p w14:paraId="45EE59B0" w14:textId="77777777" w:rsidR="001C5478" w:rsidRPr="005F1945" w:rsidRDefault="001C5478" w:rsidP="00816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0992" behindDoc="0" locked="0" layoutInCell="1" allowOverlap="1" wp14:anchorId="6F9EB033" wp14:editId="35DA8A04">
                      <wp:simplePos x="0" y="0"/>
                      <wp:positionH relativeFrom="column">
                        <wp:posOffset>1219200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F39AFD"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EB033" id="Rectangle 297" o:spid="_x0000_s1192" style="position:absolute;left:0;text-align:left;margin-left:96pt;margin-top:13.3pt;width:21.6pt;height:21.6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NyYvbKwIAAFMEAAAOAAAAAAAAAAAAAAAAAC4CAABkcnMv&#10;ZTJvRG9jLnhtbFBLAQItABQABgAIAAAAIQDP0zhp3gAAAAkBAAAPAAAAAAAAAAAAAAAAAIUEAABk&#10;cnMvZG93bnJldi54bWxQSwUGAAAAAAQABADzAAAAkAUAAAAA&#10;">
                      <v:textbox>
                        <w:txbxContent>
                          <w:p w14:paraId="63F39AFD" w14:textId="77777777" w:rsidR="001C5478" w:rsidRPr="00C82A24"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9968" behindDoc="0" locked="0" layoutInCell="1" allowOverlap="1" wp14:anchorId="1BED8E1A" wp14:editId="03713C56">
                      <wp:simplePos x="0" y="0"/>
                      <wp:positionH relativeFrom="column">
                        <wp:posOffset>1793240</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8DC4E3" w14:textId="0884FE43" w:rsidR="001C5478" w:rsidRPr="00C82A24" w:rsidRDefault="001C5478" w:rsidP="00816478">
                                  <w:pPr>
                                    <w:jc w:val="center"/>
                                    <w:rPr>
                                      <w:lang w:val="de-DE"/>
                                    </w:rPr>
                                  </w:pPr>
                                  <w:del w:id="600" w:author="Eckhoff,Dirk" w:date="2020-10-16T16:37:00Z">
                                    <w:r w:rsidDel="004A0145">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D8E1A" id="Rectangle 298" o:spid="_x0000_s1193" style="position:absolute;left:0;text-align:left;margin-left:141.2pt;margin-top:13.3pt;width:21.6pt;height:21.6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7IQ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yHshAqAgAAUwQAAA4AAAAAAAAAAAAAAAAALgIAAGRycy9l&#10;Mm9Eb2MueG1sUEsBAi0AFAAGAAgAAAAhABLl/DveAAAACQEAAA8AAAAAAAAAAAAAAAAAhAQAAGRy&#10;cy9kb3ducmV2LnhtbFBLBQYAAAAABAAEAPMAAACPBQAAAAA=&#10;">
                      <v:textbox>
                        <w:txbxContent>
                          <w:p w14:paraId="138DC4E3" w14:textId="0884FE43" w:rsidR="001C5478" w:rsidRPr="00C82A24" w:rsidRDefault="001C5478" w:rsidP="00816478">
                            <w:pPr>
                              <w:jc w:val="center"/>
                              <w:rPr>
                                <w:lang w:val="de-DE"/>
                              </w:rPr>
                            </w:pPr>
                            <w:del w:id="601" w:author="Eckhoff,Dirk" w:date="2020-10-16T16:37:00Z">
                              <w:r w:rsidDel="004A0145">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58944" behindDoc="0" locked="0" layoutInCell="1" allowOverlap="1" wp14:anchorId="2A246E42" wp14:editId="52A6AA99">
                      <wp:simplePos x="0" y="0"/>
                      <wp:positionH relativeFrom="column">
                        <wp:posOffset>2399665</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C6FE4C"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46E42" id="Rectangle 299" o:spid="_x0000_s1194" style="position:absolute;left:0;text-align:left;margin-left:188.95pt;margin-top:13.3pt;width:21.6pt;height:21.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LxP7TKgIAAFMEAAAOAAAAAAAAAAAAAAAAAC4CAABkcnMv&#10;ZTJvRG9jLnhtbFBLAQItABQABgAIAAAAIQAbfuOX3wAAAAkBAAAPAAAAAAAAAAAAAAAAAIQEAABk&#10;cnMvZG93bnJldi54bWxQSwUGAAAAAAQABADzAAAAkAUAAAAA&#10;">
                      <v:textbox>
                        <w:txbxContent>
                          <w:p w14:paraId="40C6FE4C" w14:textId="77777777" w:rsidR="001C5478" w:rsidRPr="00C82A24"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7920" behindDoc="0" locked="0" layoutInCell="1" allowOverlap="1" wp14:anchorId="5EEB9A81" wp14:editId="472C2A10">
                      <wp:simplePos x="0" y="0"/>
                      <wp:positionH relativeFrom="column">
                        <wp:posOffset>3072130</wp:posOffset>
                      </wp:positionH>
                      <wp:positionV relativeFrom="paragraph">
                        <wp:posOffset>168910</wp:posOffset>
                      </wp:positionV>
                      <wp:extent cx="274320" cy="274320"/>
                      <wp:effectExtent l="0" t="0" r="11430" b="11430"/>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A37EE7" w14:textId="045671C5" w:rsidR="001C5478" w:rsidRPr="00290685" w:rsidRDefault="001C5478"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B9A81" id="Rectangle 300" o:spid="_x0000_s1195" style="position:absolute;left:0;text-align:left;margin-left:241.9pt;margin-top:13.3pt;width:21.6pt;height:21.6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6IHNuKgIAAFMEAAAOAAAAAAAAAAAAAAAAAC4CAABkcnMv&#10;ZTJvRG9jLnhtbFBLAQItABQABgAIAAAAIQBVOe0g3wAAAAkBAAAPAAAAAAAAAAAAAAAAAIQEAABk&#10;cnMvZG93bnJldi54bWxQSwUGAAAAAAQABADzAAAAkAUAAAAA&#10;">
                      <v:textbox>
                        <w:txbxContent>
                          <w:p w14:paraId="17A37EE7" w14:textId="045671C5" w:rsidR="001C5478" w:rsidRPr="00290685" w:rsidRDefault="001C5478"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6896" behindDoc="0" locked="0" layoutInCell="1" allowOverlap="1" wp14:anchorId="1B827DBF" wp14:editId="781EB8F0">
                      <wp:simplePos x="0" y="0"/>
                      <wp:positionH relativeFrom="column">
                        <wp:posOffset>3834765</wp:posOffset>
                      </wp:positionH>
                      <wp:positionV relativeFrom="paragraph">
                        <wp:posOffset>168910</wp:posOffset>
                      </wp:positionV>
                      <wp:extent cx="274320" cy="274320"/>
                      <wp:effectExtent l="7620" t="10160" r="13335"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7E001" id="Rectangle 301" o:spid="_x0000_s1026" style="position:absolute;margin-left:301.95pt;margin-top:13.3pt;width:21.6pt;height:21.6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50pk+R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863040" behindDoc="0" locked="0" layoutInCell="1" allowOverlap="1" wp14:anchorId="4DA9C400" wp14:editId="04D114BD">
                      <wp:simplePos x="0" y="0"/>
                      <wp:positionH relativeFrom="column">
                        <wp:posOffset>31750</wp:posOffset>
                      </wp:positionH>
                      <wp:positionV relativeFrom="paragraph">
                        <wp:posOffset>168910</wp:posOffset>
                      </wp:positionV>
                      <wp:extent cx="274320" cy="274320"/>
                      <wp:effectExtent l="5080" t="10160" r="6350" b="10795"/>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D168E8A" w14:textId="77777777" w:rsidR="001C5478" w:rsidRPr="005F1945" w:rsidRDefault="001C5478"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9C400" id="Rectangle 302" o:spid="_x0000_s1196" style="position:absolute;left:0;text-align:left;margin-left:2.5pt;margin-top:13.3pt;width:21.6pt;height:21.6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jMJRopAgAAUwQAAA4AAAAAAAAAAAAAAAAALgIAAGRycy9lMm9E&#10;b2MueG1sUEsBAi0AFAAGAAgAAAAhAFO2BG3cAAAABgEAAA8AAAAAAAAAAAAAAAAAgwQAAGRycy9k&#10;b3ducmV2LnhtbFBLBQYAAAAABAAEAPMAAACMBQAAAAA=&#10;">
                      <v:textbox>
                        <w:txbxContent>
                          <w:p w14:paraId="2D168E8A" w14:textId="77777777" w:rsidR="001C5478" w:rsidRPr="005F1945" w:rsidRDefault="001C5478"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D35DFE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6DC32B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533AB1EB" w14:textId="77777777" w:rsidTr="00816478">
        <w:trPr>
          <w:cantSplit/>
          <w:trHeight w:val="342"/>
        </w:trPr>
        <w:tc>
          <w:tcPr>
            <w:tcW w:w="2376" w:type="dxa"/>
            <w:shd w:val="clear" w:color="auto" w:fill="DDD9C3" w:themeFill="background2" w:themeFillShade="E6"/>
          </w:tcPr>
          <w:p w14:paraId="57C8A2C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719532E"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198EFF7" w14:textId="77777777" w:rsidR="00816478" w:rsidRPr="00AC3BAF"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Pr>
                <w:bCs/>
                <w:iCs/>
                <w:snapToGrid w:val="0"/>
                <w:sz w:val="20"/>
                <w:szCs w:val="20"/>
              </w:rPr>
              <w:t>Proposed by Italy during 2014-18 Work Programme</w:t>
            </w:r>
          </w:p>
        </w:tc>
      </w:tr>
      <w:tr w:rsidR="00816478" w:rsidRPr="00696A73" w14:paraId="30C95890" w14:textId="77777777" w:rsidTr="00816478">
        <w:trPr>
          <w:cantSplit/>
          <w:trHeight w:val="342"/>
        </w:trPr>
        <w:tc>
          <w:tcPr>
            <w:tcW w:w="2376" w:type="dxa"/>
            <w:vMerge w:val="restart"/>
            <w:shd w:val="clear" w:color="auto" w:fill="auto"/>
          </w:tcPr>
          <w:p w14:paraId="0DC8606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B266B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BF8621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2D8588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402D1BC" w14:textId="77777777" w:rsidTr="00816478">
        <w:trPr>
          <w:cantSplit/>
          <w:trHeight w:val="489"/>
        </w:trPr>
        <w:tc>
          <w:tcPr>
            <w:tcW w:w="2376" w:type="dxa"/>
            <w:vMerge/>
            <w:shd w:val="clear" w:color="auto" w:fill="auto"/>
          </w:tcPr>
          <w:p w14:paraId="3757492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A9E49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8578D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3C7873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166591F1" w14:textId="77777777" w:rsidTr="00816478">
        <w:trPr>
          <w:cantSplit/>
          <w:trHeight w:val="489"/>
        </w:trPr>
        <w:tc>
          <w:tcPr>
            <w:tcW w:w="2376" w:type="dxa"/>
            <w:shd w:val="clear" w:color="auto" w:fill="auto"/>
          </w:tcPr>
          <w:p w14:paraId="2B350652"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40365B"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6720E3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098F11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339DAEAE" w14:textId="77777777" w:rsidTr="00816478">
        <w:trPr>
          <w:cantSplit/>
          <w:trHeight w:val="489"/>
        </w:trPr>
        <w:tc>
          <w:tcPr>
            <w:tcW w:w="2376" w:type="dxa"/>
            <w:shd w:val="clear" w:color="auto" w:fill="auto"/>
          </w:tcPr>
          <w:p w14:paraId="519C7FD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BE0A11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39198BE" w14:textId="08763A96"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VTS 47 prolonged  to 50 </w:t>
            </w:r>
          </w:p>
        </w:tc>
      </w:tr>
    </w:tbl>
    <w:p w14:paraId="43431437" w14:textId="77777777" w:rsidR="00816478" w:rsidRPr="00DD096E" w:rsidRDefault="00816478" w:rsidP="00816478">
      <w:pPr>
        <w:rPr>
          <w:rFonts w:eastAsiaTheme="minorEastAsia"/>
        </w:rPr>
      </w:pPr>
    </w:p>
    <w:p w14:paraId="7F6B54FF" w14:textId="77777777" w:rsidR="00816478" w:rsidRDefault="00816478" w:rsidP="00816478">
      <w:pPr>
        <w:rPr>
          <w:rStyle w:val="Heading1Char"/>
          <w:rFonts w:eastAsiaTheme="minorEastAsia"/>
        </w:rPr>
      </w:pPr>
      <w:bookmarkStart w:id="602" w:name="_Toc521492560"/>
      <w:r>
        <w:rPr>
          <w:rStyle w:val="Heading1Char"/>
          <w:rFonts w:eastAsiaTheme="minorEastAsia"/>
        </w:rPr>
        <w:br w:type="page"/>
      </w:r>
    </w:p>
    <w:p w14:paraId="53A8C4BB" w14:textId="30A226E1" w:rsidR="00816478" w:rsidRPr="0054788C" w:rsidRDefault="00816478" w:rsidP="00816478">
      <w:pPr>
        <w:pStyle w:val="Heading1"/>
        <w:rPr>
          <w:rFonts w:eastAsiaTheme="minorEastAsia"/>
        </w:rPr>
      </w:pPr>
      <w:bookmarkStart w:id="603" w:name="_Toc523219702"/>
      <w:bookmarkStart w:id="604" w:name="_Toc32307801"/>
      <w:r w:rsidRPr="0054788C">
        <w:rPr>
          <w:rFonts w:eastAsiaTheme="minorEastAsia"/>
        </w:rPr>
        <w:t>TASK 3.</w:t>
      </w:r>
      <w:r>
        <w:rPr>
          <w:rFonts w:eastAsiaTheme="minorEastAsia"/>
        </w:rPr>
        <w:t>2.2</w:t>
      </w:r>
      <w:r w:rsidRPr="0054788C">
        <w:rPr>
          <w:rFonts w:eastAsiaTheme="minorEastAsia"/>
        </w:rPr>
        <w:tab/>
      </w:r>
      <w:r>
        <w:rPr>
          <w:rFonts w:eastAsiaTheme="minorEastAsia"/>
        </w:rPr>
        <w:t>Review, Update and Reformat Guideline 1045 on S</w:t>
      </w:r>
      <w:r w:rsidRPr="0054788C">
        <w:rPr>
          <w:rFonts w:eastAsiaTheme="minorEastAsia"/>
        </w:rPr>
        <w:t>taffing level at VTS centres.</w:t>
      </w:r>
      <w:bookmarkEnd w:id="603"/>
      <w:bookmarkEnd w:id="60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CFA7420" w14:textId="77777777" w:rsidTr="00816478">
        <w:trPr>
          <w:cantSplit/>
          <w:trHeight w:val="416"/>
          <w:tblHeader/>
        </w:trPr>
        <w:tc>
          <w:tcPr>
            <w:tcW w:w="9606" w:type="dxa"/>
            <w:gridSpan w:val="4"/>
            <w:shd w:val="clear" w:color="auto" w:fill="DDD9C3"/>
            <w:vAlign w:val="center"/>
          </w:tcPr>
          <w:p w14:paraId="0C900AC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2A442912" w14:textId="77777777" w:rsidTr="00816478">
        <w:trPr>
          <w:cantSplit/>
          <w:trHeight w:val="428"/>
        </w:trPr>
        <w:tc>
          <w:tcPr>
            <w:tcW w:w="2376" w:type="dxa"/>
            <w:shd w:val="clear" w:color="auto" w:fill="auto"/>
          </w:tcPr>
          <w:p w14:paraId="7F459E7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DCB623"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4182D7E0" w14:textId="77777777" w:rsidTr="00816478">
        <w:trPr>
          <w:cantSplit/>
          <w:trHeight w:val="491"/>
        </w:trPr>
        <w:tc>
          <w:tcPr>
            <w:tcW w:w="2376" w:type="dxa"/>
            <w:tcBorders>
              <w:bottom w:val="single" w:sz="4" w:space="0" w:color="auto"/>
            </w:tcBorders>
            <w:shd w:val="clear" w:color="auto" w:fill="auto"/>
          </w:tcPr>
          <w:p w14:paraId="13E84E8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5219C40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103994">
              <w:rPr>
                <w:sz w:val="18"/>
                <w:szCs w:val="18"/>
              </w:rPr>
              <w:t>VTS Training</w:t>
            </w:r>
          </w:p>
        </w:tc>
      </w:tr>
      <w:tr w:rsidR="00816478" w:rsidRPr="00CB4CEA" w14:paraId="2DFEA050" w14:textId="77777777" w:rsidTr="00816478">
        <w:trPr>
          <w:cantSplit/>
          <w:trHeight w:val="712"/>
        </w:trPr>
        <w:tc>
          <w:tcPr>
            <w:tcW w:w="2376" w:type="dxa"/>
            <w:tcBorders>
              <w:bottom w:val="single" w:sz="4" w:space="0" w:color="auto"/>
            </w:tcBorders>
            <w:shd w:val="clear" w:color="auto" w:fill="auto"/>
          </w:tcPr>
          <w:p w14:paraId="53A08C3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512FB34E"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637651">
              <w:rPr>
                <w:rFonts w:cs="Arial"/>
                <w:snapToGrid w:val="0"/>
                <w:kern w:val="28"/>
                <w:sz w:val="20"/>
                <w:szCs w:val="20"/>
                <w:lang w:eastAsia="de-DE"/>
              </w:rPr>
              <w:t>Review, update and reformat Guideline 1045 on staffing level at VTS centres</w:t>
            </w:r>
            <w:r w:rsidRPr="00BF71F7">
              <w:rPr>
                <w:rFonts w:cs="Arial"/>
                <w:snapToGrid w:val="0"/>
                <w:kern w:val="28"/>
                <w:sz w:val="20"/>
                <w:szCs w:val="20"/>
                <w:lang w:eastAsia="de-DE"/>
              </w:rPr>
              <w:t>.</w:t>
            </w:r>
          </w:p>
        </w:tc>
      </w:tr>
      <w:tr w:rsidR="00816478" w:rsidRPr="00CB4CEA" w14:paraId="1EEC32D8" w14:textId="77777777" w:rsidTr="00816478">
        <w:trPr>
          <w:cantSplit/>
          <w:trHeight w:val="466"/>
        </w:trPr>
        <w:tc>
          <w:tcPr>
            <w:tcW w:w="2376" w:type="dxa"/>
            <w:tcBorders>
              <w:top w:val="single" w:sz="4" w:space="0" w:color="auto"/>
            </w:tcBorders>
          </w:tcPr>
          <w:p w14:paraId="1C58E2E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1905501F" w14:textId="77777777" w:rsidR="00816478" w:rsidRPr="00103994" w:rsidRDefault="00816478" w:rsidP="00816478">
            <w:pPr>
              <w:pStyle w:val="ListParagraph"/>
              <w:widowControl w:val="0"/>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update IALA Guideline No. 1045 to ensure it provides an effective document to assist Competent Authorities and VTS Authorities to plan, implement and establish staffing at a VTS centre in a globally harmonised manner.</w:t>
            </w:r>
          </w:p>
          <w:p w14:paraId="7BDF826F" w14:textId="77777777" w:rsidR="00816478" w:rsidRPr="00103994" w:rsidRDefault="00816478" w:rsidP="00816478">
            <w:pPr>
              <w:pStyle w:val="ListParagraph"/>
              <w:widowControl w:val="0"/>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provide guidance on the calculation of the appropriate staffing level.</w:t>
            </w:r>
          </w:p>
          <w:p w14:paraId="489BDFF9"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3F5D1F0D" w14:textId="77777777" w:rsidTr="00816478">
        <w:trPr>
          <w:cantSplit/>
          <w:trHeight w:val="402"/>
        </w:trPr>
        <w:tc>
          <w:tcPr>
            <w:tcW w:w="2376" w:type="dxa"/>
          </w:tcPr>
          <w:p w14:paraId="666744B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C3D57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Updated guideline with minor changes</w:t>
            </w:r>
          </w:p>
          <w:p w14:paraId="4DE0AD1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2514AE22" w14:textId="77777777" w:rsidTr="00816478">
        <w:trPr>
          <w:cantSplit/>
          <w:trHeight w:val="402"/>
        </w:trPr>
        <w:tc>
          <w:tcPr>
            <w:tcW w:w="2376" w:type="dxa"/>
          </w:tcPr>
          <w:p w14:paraId="727D0B7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22CC019" w14:textId="77777777" w:rsidR="00816478" w:rsidRPr="00496C4D"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VTS centres should be able to carry out manpower planning. </w:t>
            </w:r>
          </w:p>
          <w:p w14:paraId="49D2550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189235B" w14:textId="77777777" w:rsidTr="00816478">
        <w:trPr>
          <w:cantSplit/>
          <w:trHeight w:val="854"/>
        </w:trPr>
        <w:tc>
          <w:tcPr>
            <w:tcW w:w="2376" w:type="dxa"/>
          </w:tcPr>
          <w:p w14:paraId="256917DC"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Strategic Alignment</w:t>
            </w:r>
          </w:p>
          <w:p w14:paraId="4BC50DA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A1C2E" w14:textId="77777777" w:rsidR="00816478" w:rsidRDefault="00816478" w:rsidP="00816478">
            <w:pPr>
              <w:pStyle w:val="BodyText3"/>
              <w:spacing w:before="120"/>
              <w:ind w:left="0"/>
              <w:jc w:val="both"/>
              <w:rPr>
                <w:b/>
                <w:i w:val="0"/>
                <w:sz w:val="20"/>
              </w:rPr>
            </w:pPr>
            <w:r w:rsidRPr="00A11A2E">
              <w:rPr>
                <w:b/>
                <w:i w:val="0"/>
                <w:sz w:val="20"/>
              </w:rPr>
              <w:t>Goal</w:t>
            </w:r>
          </w:p>
          <w:p w14:paraId="5608005A" w14:textId="77777777" w:rsidR="00816478" w:rsidRDefault="00816478" w:rsidP="00816478">
            <w:pPr>
              <w:pStyle w:val="BodyText3"/>
              <w:spacing w:before="120"/>
              <w:ind w:left="0"/>
              <w:jc w:val="both"/>
              <w:rPr>
                <w:i w:val="0"/>
                <w:sz w:val="20"/>
              </w:rPr>
            </w:pPr>
            <w:r>
              <w:rPr>
                <w:i w:val="0"/>
                <w:sz w:val="20"/>
              </w:rPr>
              <w:t>G1</w:t>
            </w:r>
          </w:p>
          <w:p w14:paraId="0C026F44" w14:textId="77777777" w:rsidR="00816478" w:rsidRDefault="00816478" w:rsidP="00816478">
            <w:pPr>
              <w:pStyle w:val="BodyText3"/>
              <w:spacing w:before="120"/>
              <w:ind w:left="0"/>
              <w:jc w:val="both"/>
              <w:rPr>
                <w:b/>
                <w:i w:val="0"/>
                <w:sz w:val="20"/>
              </w:rPr>
            </w:pPr>
            <w:r w:rsidRPr="00A11A2E">
              <w:rPr>
                <w:b/>
                <w:i w:val="0"/>
                <w:sz w:val="20"/>
              </w:rPr>
              <w:t>Strategy</w:t>
            </w:r>
          </w:p>
          <w:p w14:paraId="54732CC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S1</w:t>
            </w:r>
          </w:p>
        </w:tc>
      </w:tr>
      <w:tr w:rsidR="00816478" w:rsidRPr="00CB4CEA" w14:paraId="53756FE6" w14:textId="77777777" w:rsidTr="00816478">
        <w:trPr>
          <w:cantSplit/>
          <w:trHeight w:val="615"/>
        </w:trPr>
        <w:tc>
          <w:tcPr>
            <w:tcW w:w="2376" w:type="dxa"/>
          </w:tcPr>
          <w:p w14:paraId="651E5730"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5803B35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102ECF7"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of the Guideline content</w:t>
            </w:r>
          </w:p>
          <w:p w14:paraId="08497E99"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the validity of the formula for calculating staffing level</w:t>
            </w:r>
          </w:p>
          <w:p w14:paraId="068A7646"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future Guideline on Human Factors</w:t>
            </w:r>
          </w:p>
          <w:p w14:paraId="08E801DF"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new IALA document structure</w:t>
            </w:r>
          </w:p>
          <w:p w14:paraId="479C8275"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A45900E" w14:textId="77777777" w:rsidR="00816478" w:rsidRPr="00103994" w:rsidRDefault="00816478" w:rsidP="00816478">
            <w:pPr>
              <w:pStyle w:val="ListParagraph"/>
              <w:widowControl w:val="0"/>
              <w:numPr>
                <w:ilvl w:val="0"/>
                <w:numId w:val="7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Staff qualifications</w:t>
            </w:r>
          </w:p>
          <w:p w14:paraId="39B442D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48EB75D1" w14:textId="77777777" w:rsidTr="00816478">
        <w:trPr>
          <w:cantSplit/>
          <w:trHeight w:val="1399"/>
        </w:trPr>
        <w:tc>
          <w:tcPr>
            <w:tcW w:w="2376" w:type="dxa"/>
          </w:tcPr>
          <w:p w14:paraId="5B52A8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0D066208"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Updating the manual to current standards and terminology.</w:t>
            </w:r>
          </w:p>
        </w:tc>
      </w:tr>
      <w:tr w:rsidR="00816478" w:rsidRPr="00696A73" w14:paraId="11E4C5EE" w14:textId="77777777" w:rsidTr="00816478">
        <w:trPr>
          <w:cantSplit/>
          <w:trHeight w:val="659"/>
        </w:trPr>
        <w:tc>
          <w:tcPr>
            <w:tcW w:w="2376" w:type="dxa"/>
          </w:tcPr>
          <w:p w14:paraId="0C13B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ADA613C" w14:textId="77777777" w:rsidR="00816478" w:rsidRDefault="00816478" w:rsidP="00816478">
            <w:pPr>
              <w:pStyle w:val="BodyText3"/>
              <w:spacing w:before="120"/>
              <w:ind w:left="0"/>
              <w:jc w:val="both"/>
              <w:rPr>
                <w:sz w:val="20"/>
                <w:lang w:val="en-CA"/>
              </w:rPr>
            </w:pPr>
            <w:r>
              <w:rPr>
                <w:sz w:val="20"/>
                <w:lang w:val="en-CA"/>
              </w:rPr>
              <w:t>Session number:</w:t>
            </w:r>
          </w:p>
          <w:p w14:paraId="56D120EC"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90688" behindDoc="0" locked="0" layoutInCell="1" allowOverlap="1" wp14:anchorId="641536E1" wp14:editId="1CE733A0">
                      <wp:simplePos x="0" y="0"/>
                      <wp:positionH relativeFrom="column">
                        <wp:posOffset>645160</wp:posOffset>
                      </wp:positionH>
                      <wp:positionV relativeFrom="paragraph">
                        <wp:posOffset>168910</wp:posOffset>
                      </wp:positionV>
                      <wp:extent cx="274320" cy="274320"/>
                      <wp:effectExtent l="8890" t="10160" r="1206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67114F" w14:textId="77777777" w:rsidR="001C5478" w:rsidRPr="005F1945" w:rsidRDefault="001C5478"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536E1" id="Rectangle 1" o:spid="_x0000_s1197" style="position:absolute;left:0;text-align:left;margin-left:50.8pt;margin-top:13.3pt;width:21.6pt;height:21.6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4fJQ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D97h8lAgAATwQAAA4AAAAAAAAAAAAAAAAALgIAAGRycy9lMm9Eb2Mu&#10;eG1sUEsBAi0AFAAGAAgAAAAhAC9GjDXdAAAACQEAAA8AAAAAAAAAAAAAAAAAfwQAAGRycy9kb3du&#10;cmV2LnhtbFBLBQYAAAAABAAEAPMAAACJBQAAAAA=&#10;">
                      <v:textbox>
                        <w:txbxContent>
                          <w:p w14:paraId="5567114F" w14:textId="77777777" w:rsidR="001C5478" w:rsidRPr="005F1945" w:rsidRDefault="001C5478"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89664" behindDoc="0" locked="0" layoutInCell="1" allowOverlap="1" wp14:anchorId="6CB44B74" wp14:editId="5BBF822C">
                      <wp:simplePos x="0" y="0"/>
                      <wp:positionH relativeFrom="column">
                        <wp:posOffset>1219200</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0FE0FC" w14:textId="77777777" w:rsidR="001C5478" w:rsidRPr="00C82A24" w:rsidRDefault="001C5478"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B44B74" id="Rectangle 2" o:spid="_x0000_s1198" style="position:absolute;left:0;text-align:left;margin-left:96pt;margin-top:13.3pt;width:21.6pt;height:21.6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Opc4MiYCAABPBAAADgAAAAAAAAAAAAAAAAAuAgAAZHJzL2Uyb0Rv&#10;Yy54bWxQSwECLQAUAAYACAAAACEAz9M4ad4AAAAJAQAADwAAAAAAAAAAAAAAAACABAAAZHJzL2Rv&#10;d25yZXYueG1sUEsFBgAAAAAEAAQA8wAAAIsFAAAAAA==&#10;">
                      <v:textbox>
                        <w:txbxContent>
                          <w:p w14:paraId="6E0FE0FC" w14:textId="77777777" w:rsidR="001C5478" w:rsidRPr="00C82A24" w:rsidRDefault="001C5478" w:rsidP="00816478">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888640" behindDoc="0" locked="0" layoutInCell="1" allowOverlap="1" wp14:anchorId="5CF1B483" wp14:editId="3FA70053">
                      <wp:simplePos x="0" y="0"/>
                      <wp:positionH relativeFrom="column">
                        <wp:posOffset>1793240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3702DA" w14:textId="77777777" w:rsidR="001C5478" w:rsidRDefault="001C5478"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1B483" id="Rectangle 3" o:spid="_x0000_s1199" style="position:absolute;left:0;text-align:left;margin-left:141.2pt;margin-top:13.3pt;width:21.6pt;height:21.6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IxOdSknAgAATwQAAA4AAAAAAAAAAAAAAAAALgIAAGRycy9lMm9E&#10;b2MueG1sUEsBAi0AFAAGAAgAAAAhABLl/DveAAAACQEAAA8AAAAAAAAAAAAAAAAAgQQAAGRycy9k&#10;b3ducmV2LnhtbFBLBQYAAAAABAAEAPMAAACMBQAAAAA=&#10;">
                      <v:textbox>
                        <w:txbxContent>
                          <w:p w14:paraId="723702DA" w14:textId="77777777" w:rsidR="001C5478" w:rsidRDefault="001C5478" w:rsidP="00816478">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87616" behindDoc="0" locked="0" layoutInCell="1" allowOverlap="1" wp14:anchorId="04C437DD" wp14:editId="769FC63D">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756732" w14:textId="77777777" w:rsidR="001C5478" w:rsidRDefault="001C5478"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437DD" id="Rectangle 4" o:spid="_x0000_s1200" style="position:absolute;left:0;text-align:left;margin-left:188.95pt;margin-top:13.3pt;width:21.6pt;height:21.6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I5ClGkmAgAATwQAAA4AAAAAAAAAAAAAAAAALgIAAGRycy9lMm9E&#10;b2MueG1sUEsBAi0AFAAGAAgAAAAhABt+45ffAAAACQEAAA8AAAAAAAAAAAAAAAAAgAQAAGRycy9k&#10;b3ducmV2LnhtbFBLBQYAAAAABAAEAPMAAACMBQAAAAA=&#10;">
                      <v:textbox>
                        <w:txbxContent>
                          <w:p w14:paraId="43756732" w14:textId="77777777" w:rsidR="001C5478" w:rsidRDefault="001C5478" w:rsidP="00816478">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86592" behindDoc="0" locked="0" layoutInCell="1" allowOverlap="1" wp14:anchorId="6A8511C3" wp14:editId="0E074C92">
                      <wp:simplePos x="0" y="0"/>
                      <wp:positionH relativeFrom="column">
                        <wp:posOffset>3072130</wp:posOffset>
                      </wp:positionH>
                      <wp:positionV relativeFrom="paragraph">
                        <wp:posOffset>168910</wp:posOffset>
                      </wp:positionV>
                      <wp:extent cx="274320" cy="274320"/>
                      <wp:effectExtent l="6985" t="10160" r="13970" b="107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66194" id="Rectangle 5" o:spid="_x0000_s1026" style="position:absolute;margin-left:241.9pt;margin-top:13.3pt;width:21.6pt;height:21.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3MhMhwCAAA7BAAADgAAAAAAAAAAAAAAAAAuAgAAZHJzL2Uyb0RvYy54bWxQSwEC&#10;LQAUAAYACAAAACEAVTntIN8AAAAJAQAADwAAAAAAAAAAAAAAAAB2BAAAZHJzL2Rvd25yZXYueG1s&#10;UEsFBgAAAAAEAAQA8wAAAIIFAAAAAA==&#10;"/>
                  </w:pict>
                </mc:Fallback>
              </mc:AlternateContent>
            </w:r>
            <w:r w:rsidRPr="00341A16">
              <w:rPr>
                <w:noProof/>
                <w:sz w:val="20"/>
                <w:lang w:eastAsia="en-GB"/>
              </w:rPr>
              <mc:AlternateContent>
                <mc:Choice Requires="wps">
                  <w:drawing>
                    <wp:anchor distT="0" distB="0" distL="114300" distR="114300" simplePos="0" relativeHeight="251885568" behindDoc="0" locked="0" layoutInCell="1" allowOverlap="1" wp14:anchorId="491131A3" wp14:editId="33AA27B0">
                      <wp:simplePos x="0" y="0"/>
                      <wp:positionH relativeFrom="column">
                        <wp:posOffset>3834765</wp:posOffset>
                      </wp:positionH>
                      <wp:positionV relativeFrom="paragraph">
                        <wp:posOffset>168910</wp:posOffset>
                      </wp:positionV>
                      <wp:extent cx="274320" cy="274320"/>
                      <wp:effectExtent l="7620" t="10160" r="13335" b="107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AEE3D" id="Rectangle 6" o:spid="_x0000_s1026" style="position:absolute;margin-left:301.95pt;margin-top:13.3pt;width:21.6pt;height:21.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NwalFcdAgAAOwQAAA4AAAAAAAAAAAAAAAAALgIAAGRycy9lMm9Eb2MueG1sUEsB&#10;Ai0AFAAGAAgAAAAhACcp1SvfAAAACQEAAA8AAAAAAAAAAAAAAAAAdwQAAGRycy9kb3ducmV2Lnht&#10;bFBLBQYAAAAABAAEAPMAAACDBQAAAAA=&#10;"/>
                  </w:pict>
                </mc:Fallback>
              </mc:AlternateContent>
            </w:r>
            <w:r w:rsidRPr="00341A16">
              <w:rPr>
                <w:noProof/>
                <w:sz w:val="20"/>
                <w:lang w:eastAsia="en-GB"/>
              </w:rPr>
              <mc:AlternateContent>
                <mc:Choice Requires="wps">
                  <w:drawing>
                    <wp:anchor distT="0" distB="0" distL="114300" distR="114300" simplePos="0" relativeHeight="251891712" behindDoc="0" locked="0" layoutInCell="1" allowOverlap="1" wp14:anchorId="21C14CE0" wp14:editId="0FAF0139">
                      <wp:simplePos x="0" y="0"/>
                      <wp:positionH relativeFrom="column">
                        <wp:posOffset>31750</wp:posOffset>
                      </wp:positionH>
                      <wp:positionV relativeFrom="paragraph">
                        <wp:posOffset>168910</wp:posOffset>
                      </wp:positionV>
                      <wp:extent cx="274320" cy="274320"/>
                      <wp:effectExtent l="5080" t="10160" r="6350"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A04C8B4" w14:textId="77777777" w:rsidR="001C5478" w:rsidRPr="005F1945" w:rsidRDefault="001C5478"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14CE0" id="Rectangle 7" o:spid="_x0000_s1201" style="position:absolute;left:0;text-align:left;margin-left:2.5pt;margin-top:13.3pt;width:21.6pt;height:21.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Vs9lGJwIAAE8EAAAOAAAAAAAAAAAAAAAAAC4CAABkcnMvZTJvRG9j&#10;LnhtbFBLAQItABQABgAIAAAAIQBTtgRt3AAAAAYBAAAPAAAAAAAAAAAAAAAAAIEEAABkcnMvZG93&#10;bnJldi54bWxQSwUGAAAAAAQABADzAAAAigUAAAAA&#10;">
                      <v:textbox>
                        <w:txbxContent>
                          <w:p w14:paraId="0A04C8B4" w14:textId="77777777" w:rsidR="001C5478" w:rsidRPr="005F1945" w:rsidRDefault="001C5478"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FE8EDC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5F5CDCC"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C14B351" w14:textId="77777777" w:rsidTr="00816478">
        <w:trPr>
          <w:cantSplit/>
          <w:trHeight w:val="342"/>
        </w:trPr>
        <w:tc>
          <w:tcPr>
            <w:tcW w:w="2376" w:type="dxa"/>
            <w:shd w:val="clear" w:color="auto" w:fill="DDD9C3" w:themeFill="background2" w:themeFillShade="E6"/>
          </w:tcPr>
          <w:p w14:paraId="108A057E"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A0177EF"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62D867"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D147A52" w14:textId="77777777" w:rsidTr="00816478">
        <w:trPr>
          <w:cantSplit/>
          <w:trHeight w:val="342"/>
        </w:trPr>
        <w:tc>
          <w:tcPr>
            <w:tcW w:w="2376" w:type="dxa"/>
            <w:vMerge w:val="restart"/>
            <w:shd w:val="clear" w:color="auto" w:fill="auto"/>
          </w:tcPr>
          <w:p w14:paraId="41302AB4"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E3140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844C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F6B291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2EF674A1" w14:textId="77777777" w:rsidTr="00816478">
        <w:trPr>
          <w:cantSplit/>
          <w:trHeight w:val="489"/>
        </w:trPr>
        <w:tc>
          <w:tcPr>
            <w:tcW w:w="2376" w:type="dxa"/>
            <w:vMerge/>
            <w:shd w:val="clear" w:color="auto" w:fill="auto"/>
          </w:tcPr>
          <w:p w14:paraId="15A59EB1"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DC5AC5E" w14:textId="08607700" w:rsidR="00816478" w:rsidRPr="00696A73"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7372513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03A368C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40B03998" w14:textId="77777777" w:rsidTr="00816478">
        <w:trPr>
          <w:cantSplit/>
          <w:trHeight w:val="489"/>
        </w:trPr>
        <w:tc>
          <w:tcPr>
            <w:tcW w:w="2376" w:type="dxa"/>
            <w:shd w:val="clear" w:color="auto" w:fill="auto"/>
          </w:tcPr>
          <w:p w14:paraId="3FE507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4B5668"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53EBCD4" w14:textId="653CF79F"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816478" w:rsidRPr="00661231">
              <w:rPr>
                <w:bCs/>
                <w:i/>
                <w:iCs/>
                <w:snapToGrid w:val="0"/>
                <w:sz w:val="16"/>
                <w:szCs w:val="16"/>
              </w:rPr>
              <w:t>(</w:t>
            </w:r>
            <w:r w:rsidR="00816478">
              <w:rPr>
                <w:bCs/>
                <w:i/>
                <w:iCs/>
                <w:snapToGrid w:val="0"/>
                <w:sz w:val="16"/>
                <w:szCs w:val="16"/>
              </w:rPr>
              <w:t>Council Session)</w:t>
            </w:r>
          </w:p>
        </w:tc>
        <w:tc>
          <w:tcPr>
            <w:tcW w:w="2552" w:type="dxa"/>
            <w:shd w:val="clear" w:color="auto" w:fill="DDD9C3" w:themeFill="background2" w:themeFillShade="E6"/>
          </w:tcPr>
          <w:p w14:paraId="02DF042F" w14:textId="334097E4"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14.12.2018 </w:t>
            </w:r>
            <w:r w:rsidR="00816478">
              <w:rPr>
                <w:bCs/>
                <w:i/>
                <w:iCs/>
                <w:snapToGrid w:val="0"/>
                <w:sz w:val="16"/>
                <w:szCs w:val="16"/>
              </w:rPr>
              <w:t>(Date</w:t>
            </w:r>
            <w:r w:rsidR="00816478" w:rsidRPr="00661231">
              <w:rPr>
                <w:bCs/>
                <w:i/>
                <w:iCs/>
                <w:snapToGrid w:val="0"/>
                <w:sz w:val="16"/>
                <w:szCs w:val="16"/>
              </w:rPr>
              <w:t>)</w:t>
            </w:r>
          </w:p>
        </w:tc>
      </w:tr>
      <w:tr w:rsidR="00816478" w:rsidRPr="00696A73" w14:paraId="52245FEE" w14:textId="77777777" w:rsidTr="00816478">
        <w:trPr>
          <w:cantSplit/>
          <w:trHeight w:val="489"/>
        </w:trPr>
        <w:tc>
          <w:tcPr>
            <w:tcW w:w="2376" w:type="dxa"/>
            <w:shd w:val="clear" w:color="auto" w:fill="auto"/>
          </w:tcPr>
          <w:p w14:paraId="439E50BE"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B8C4F4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CB4BB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8810CFE" w14:textId="77777777" w:rsidR="00816478" w:rsidRPr="00DD096E" w:rsidRDefault="00816478" w:rsidP="00816478">
      <w:pPr>
        <w:rPr>
          <w:rFonts w:eastAsiaTheme="minorEastAsia"/>
        </w:rPr>
      </w:pPr>
    </w:p>
    <w:p w14:paraId="69DC5CD0" w14:textId="77777777" w:rsidR="00816478" w:rsidRPr="00DD096E" w:rsidRDefault="00816478" w:rsidP="00816478">
      <w:pPr>
        <w:rPr>
          <w:rFonts w:eastAsiaTheme="minorEastAsia"/>
        </w:rPr>
      </w:pPr>
    </w:p>
    <w:p w14:paraId="45E19105" w14:textId="71A38DB4" w:rsidR="00816478" w:rsidRPr="00DD096E" w:rsidRDefault="00816478" w:rsidP="00816478">
      <w:pPr>
        <w:rPr>
          <w:rFonts w:eastAsiaTheme="minorEastAsia"/>
        </w:rPr>
      </w:pPr>
      <w:r>
        <w:rPr>
          <w:rFonts w:eastAsiaTheme="minorEastAsia"/>
        </w:rPr>
        <w:br w:type="column"/>
      </w:r>
    </w:p>
    <w:p w14:paraId="79855783" w14:textId="77777777" w:rsidR="00816478" w:rsidRPr="0054788C" w:rsidRDefault="00816478" w:rsidP="00816478">
      <w:pPr>
        <w:pStyle w:val="Heading1"/>
        <w:rPr>
          <w:rFonts w:eastAsiaTheme="minorEastAsia"/>
        </w:rPr>
      </w:pPr>
      <w:bookmarkStart w:id="605" w:name="_Toc523219698"/>
      <w:bookmarkStart w:id="606" w:name="_Toc32307802"/>
      <w:r w:rsidRPr="0054788C">
        <w:rPr>
          <w:rFonts w:eastAsiaTheme="minorEastAsia"/>
        </w:rPr>
        <w:t>TASK 3.3.1</w:t>
      </w:r>
      <w:r w:rsidRPr="0054788C">
        <w:rPr>
          <w:rFonts w:eastAsiaTheme="minorEastAsia"/>
        </w:rPr>
        <w:tab/>
        <w:t>Review</w:t>
      </w:r>
      <w:r>
        <w:rPr>
          <w:rFonts w:eastAsiaTheme="minorEastAsia"/>
        </w:rPr>
        <w:t xml:space="preserve"> and  update </w:t>
      </w:r>
      <w:r w:rsidRPr="0054788C">
        <w:rPr>
          <w:rFonts w:eastAsiaTheme="minorEastAsia"/>
        </w:rPr>
        <w:t>Recommendation V-103 on the Standards for Training and Certification of VTS Personnel and associated Model Courses.</w:t>
      </w:r>
      <w:bookmarkEnd w:id="602"/>
      <w:bookmarkEnd w:id="605"/>
      <w:bookmarkEnd w:id="60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FDE2042" w14:textId="77777777" w:rsidTr="00816478">
        <w:trPr>
          <w:cantSplit/>
          <w:trHeight w:val="416"/>
          <w:tblHeader/>
        </w:trPr>
        <w:tc>
          <w:tcPr>
            <w:tcW w:w="9606" w:type="dxa"/>
            <w:gridSpan w:val="4"/>
            <w:shd w:val="clear" w:color="auto" w:fill="DDD9C3"/>
            <w:vAlign w:val="center"/>
          </w:tcPr>
          <w:p w14:paraId="0B7B2F9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10FEDCB1" w14:textId="77777777" w:rsidTr="00816478">
        <w:trPr>
          <w:cantSplit/>
          <w:trHeight w:val="428"/>
        </w:trPr>
        <w:tc>
          <w:tcPr>
            <w:tcW w:w="2376" w:type="dxa"/>
            <w:shd w:val="clear" w:color="auto" w:fill="auto"/>
          </w:tcPr>
          <w:p w14:paraId="57883A6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03449C5"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1B9CACC0" w14:textId="77777777" w:rsidTr="00816478">
        <w:trPr>
          <w:cantSplit/>
          <w:trHeight w:val="491"/>
        </w:trPr>
        <w:tc>
          <w:tcPr>
            <w:tcW w:w="2376" w:type="dxa"/>
            <w:tcBorders>
              <w:bottom w:val="single" w:sz="4" w:space="0" w:color="auto"/>
            </w:tcBorders>
            <w:shd w:val="clear" w:color="auto" w:fill="auto"/>
          </w:tcPr>
          <w:p w14:paraId="1C6528C7"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6FDA0FC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Competency Certification and revalidation</w:t>
            </w:r>
          </w:p>
        </w:tc>
      </w:tr>
      <w:tr w:rsidR="00816478" w:rsidRPr="00CB4CEA" w14:paraId="6140F062" w14:textId="77777777" w:rsidTr="00816478">
        <w:trPr>
          <w:cantSplit/>
          <w:trHeight w:val="712"/>
        </w:trPr>
        <w:tc>
          <w:tcPr>
            <w:tcW w:w="2376" w:type="dxa"/>
            <w:tcBorders>
              <w:bottom w:val="single" w:sz="4" w:space="0" w:color="auto"/>
            </w:tcBorders>
            <w:shd w:val="clear" w:color="auto" w:fill="auto"/>
          </w:tcPr>
          <w:p w14:paraId="649BF8A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4C2E20E3" w14:textId="77777777" w:rsidR="004A0145"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07" w:author="Eckhoff,Dirk" w:date="2020-10-16T16:39:00Z"/>
                <w:rFonts w:asciiTheme="minorHAnsi" w:hAnsiTheme="minorHAnsi" w:cstheme="minorHAnsi"/>
                <w:sz w:val="20"/>
                <w:szCs w:val="20"/>
              </w:rPr>
            </w:pPr>
            <w:del w:id="608" w:author="Eckhoff,Dirk" w:date="2020-10-16T16:39:00Z">
              <w:r w:rsidDel="004A0145">
                <w:rPr>
                  <w:rFonts w:cs="Arial"/>
                  <w:snapToGrid w:val="0"/>
                  <w:kern w:val="28"/>
                  <w:sz w:val="20"/>
                  <w:szCs w:val="20"/>
                  <w:lang w:eastAsia="de-DE"/>
                </w:rPr>
                <w:delText>Review, modernise a</w:delText>
              </w:r>
              <w:r w:rsidRPr="00213F58" w:rsidDel="004A0145">
                <w:rPr>
                  <w:rFonts w:cs="Arial"/>
                  <w:snapToGrid w:val="0"/>
                  <w:kern w:val="28"/>
                  <w:sz w:val="20"/>
                  <w:szCs w:val="20"/>
                  <w:lang w:eastAsia="de-DE"/>
                </w:rPr>
                <w:delText>nd</w:delText>
              </w:r>
              <w:r w:rsidDel="004A0145">
                <w:rPr>
                  <w:rFonts w:cs="Arial"/>
                  <w:snapToGrid w:val="0"/>
                  <w:kern w:val="28"/>
                  <w:sz w:val="20"/>
                  <w:szCs w:val="20"/>
                  <w:lang w:eastAsia="de-DE"/>
                </w:rPr>
                <w:delText xml:space="preserve"> reformat Recommendation V-103 o</w:delText>
              </w:r>
              <w:r w:rsidRPr="00213F58" w:rsidDel="004A0145">
                <w:rPr>
                  <w:rFonts w:cs="Arial"/>
                  <w:snapToGrid w:val="0"/>
                  <w:kern w:val="28"/>
                  <w:sz w:val="20"/>
                  <w:szCs w:val="20"/>
                  <w:lang w:eastAsia="de-DE"/>
                </w:rPr>
                <w:delText xml:space="preserve">n The Standards </w:delText>
              </w:r>
              <w:r w:rsidDel="004A0145">
                <w:rPr>
                  <w:rFonts w:cs="Arial"/>
                  <w:snapToGrid w:val="0"/>
                  <w:kern w:val="28"/>
                  <w:sz w:val="20"/>
                  <w:szCs w:val="20"/>
                  <w:lang w:eastAsia="de-DE"/>
                </w:rPr>
                <w:delText>for Training and Certification o</w:delText>
              </w:r>
              <w:r w:rsidRPr="00213F58" w:rsidDel="004A0145">
                <w:rPr>
                  <w:rFonts w:cs="Arial"/>
                  <w:snapToGrid w:val="0"/>
                  <w:kern w:val="28"/>
                  <w:sz w:val="20"/>
                  <w:szCs w:val="20"/>
                  <w:lang w:eastAsia="de-DE"/>
                </w:rPr>
                <w:delText xml:space="preserve">f </w:delText>
              </w:r>
              <w:r w:rsidDel="004A0145">
                <w:rPr>
                  <w:rFonts w:cs="Arial"/>
                  <w:snapToGrid w:val="0"/>
                  <w:kern w:val="28"/>
                  <w:sz w:val="20"/>
                  <w:szCs w:val="20"/>
                  <w:lang w:eastAsia="de-DE"/>
                </w:rPr>
                <w:delText>VTS Personnel a</w:delText>
              </w:r>
              <w:r w:rsidRPr="00213F58" w:rsidDel="004A0145">
                <w:rPr>
                  <w:rFonts w:cs="Arial"/>
                  <w:snapToGrid w:val="0"/>
                  <w:kern w:val="28"/>
                  <w:sz w:val="20"/>
                  <w:szCs w:val="20"/>
                  <w:lang w:eastAsia="de-DE"/>
                </w:rPr>
                <w:delText>nd Associated Model Courses</w:delText>
              </w:r>
              <w:r w:rsidRPr="00BF71F7" w:rsidDel="004A0145">
                <w:rPr>
                  <w:rFonts w:cs="Arial"/>
                  <w:snapToGrid w:val="0"/>
                  <w:kern w:val="28"/>
                  <w:sz w:val="20"/>
                  <w:szCs w:val="20"/>
                  <w:lang w:eastAsia="de-DE"/>
                </w:rPr>
                <w:delText>.</w:delText>
              </w:r>
            </w:del>
            <w:ins w:id="609" w:author="Eckhoff,Dirk" w:date="2020-10-16T16:39:00Z">
              <w:r w:rsidR="004A0145" w:rsidRPr="005D481F">
                <w:rPr>
                  <w:rFonts w:asciiTheme="minorHAnsi" w:hAnsiTheme="minorHAnsi" w:cstheme="minorHAnsi"/>
                  <w:sz w:val="20"/>
                  <w:szCs w:val="20"/>
                </w:rPr>
                <w:t xml:space="preserve"> </w:t>
              </w:r>
            </w:ins>
          </w:p>
          <w:p w14:paraId="4B6BF251" w14:textId="6459595D" w:rsidR="00816478"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10" w:author="Eckhoff,Dirk" w:date="2020-10-16T16:39:00Z"/>
                <w:rFonts w:asciiTheme="minorHAnsi" w:hAnsiTheme="minorHAnsi" w:cstheme="minorHAnsi"/>
                <w:sz w:val="20"/>
                <w:szCs w:val="20"/>
              </w:rPr>
            </w:pPr>
            <w:ins w:id="611" w:author="Eckhoff,Dirk" w:date="2020-10-16T16:39:00Z">
              <w:r>
                <w:rPr>
                  <w:rFonts w:asciiTheme="minorHAnsi" w:hAnsiTheme="minorHAnsi" w:cstheme="minorHAnsi"/>
                  <w:sz w:val="20"/>
                  <w:szCs w:val="20"/>
                </w:rPr>
                <w:t>3.3.1</w:t>
              </w:r>
            </w:ins>
            <w:ins w:id="612" w:author="Eckhoff,Dirk" w:date="2020-10-16T16:40:00Z">
              <w:r>
                <w:rPr>
                  <w:rFonts w:asciiTheme="minorHAnsi" w:hAnsiTheme="minorHAnsi" w:cstheme="minorHAnsi"/>
                  <w:sz w:val="20"/>
                  <w:szCs w:val="20"/>
                </w:rPr>
                <w:t>a</w:t>
              </w:r>
            </w:ins>
            <w:ins w:id="613" w:author="Eckhoff,Dirk" w:date="2020-10-16T16:39:00Z">
              <w:r>
                <w:rPr>
                  <w:rFonts w:asciiTheme="minorHAnsi" w:hAnsiTheme="minorHAnsi" w:cstheme="minorHAnsi"/>
                  <w:sz w:val="20"/>
                  <w:szCs w:val="20"/>
                </w:rPr>
                <w:t xml:space="preserve"> </w:t>
              </w:r>
              <w:r w:rsidRPr="005D481F">
                <w:rPr>
                  <w:rFonts w:asciiTheme="minorHAnsi" w:hAnsiTheme="minorHAnsi" w:cstheme="minorHAnsi"/>
                  <w:sz w:val="20"/>
                  <w:szCs w:val="20"/>
                </w:rPr>
                <w:t xml:space="preserve">Review and </w:t>
              </w:r>
              <w:r>
                <w:rPr>
                  <w:rFonts w:asciiTheme="minorHAnsi" w:hAnsiTheme="minorHAnsi" w:cstheme="minorHAnsi"/>
                  <w:sz w:val="20"/>
                  <w:szCs w:val="20"/>
                </w:rPr>
                <w:t>split</w:t>
              </w:r>
              <w:r w:rsidRPr="005D481F">
                <w:rPr>
                  <w:rFonts w:asciiTheme="minorHAnsi" w:hAnsiTheme="minorHAnsi" w:cstheme="minorHAnsi"/>
                  <w:sz w:val="20"/>
                  <w:szCs w:val="20"/>
                </w:rPr>
                <w:t xml:space="preserve"> </w:t>
              </w:r>
              <w:r>
                <w:rPr>
                  <w:rFonts w:asciiTheme="minorHAnsi" w:hAnsiTheme="minorHAnsi" w:cstheme="minorHAnsi"/>
                  <w:sz w:val="20"/>
                  <w:szCs w:val="20"/>
                </w:rPr>
                <w:t>R0103 (</w:t>
              </w:r>
              <w:r w:rsidRPr="005D481F">
                <w:rPr>
                  <w:rFonts w:asciiTheme="minorHAnsi" w:hAnsiTheme="minorHAnsi" w:cstheme="minorHAnsi"/>
                  <w:sz w:val="20"/>
                  <w:szCs w:val="20"/>
                </w:rPr>
                <w:t>V-103</w:t>
              </w:r>
              <w:r>
                <w:rPr>
                  <w:rFonts w:asciiTheme="minorHAnsi" w:hAnsiTheme="minorHAnsi" w:cstheme="minorHAnsi"/>
                  <w:sz w:val="20"/>
                  <w:szCs w:val="20"/>
                </w:rPr>
                <w:t xml:space="preserve">) </w:t>
              </w:r>
              <w:r w:rsidRPr="00F8337B">
                <w:rPr>
                  <w:rFonts w:asciiTheme="minorHAnsi" w:hAnsiTheme="minorHAnsi" w:cstheme="minorHAnsi"/>
                  <w:sz w:val="20"/>
                  <w:szCs w:val="20"/>
                </w:rPr>
                <w:t>to a Recommendation and Guideline</w:t>
              </w:r>
            </w:ins>
          </w:p>
          <w:p w14:paraId="4654414C" w14:textId="77777777"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14" w:author="Eckhoff,Dirk" w:date="2020-10-16T16:40:00Z"/>
                <w:rFonts w:asciiTheme="minorHAnsi" w:hAnsiTheme="minorHAnsi" w:cstheme="minorHAnsi"/>
                <w:sz w:val="20"/>
                <w:szCs w:val="20"/>
              </w:rPr>
            </w:pPr>
            <w:ins w:id="615" w:author="Eckhoff,Dirk" w:date="2020-10-16T16:39:00Z">
              <w:r>
                <w:rPr>
                  <w:rFonts w:cs="Arial"/>
                  <w:snapToGrid w:val="0"/>
                  <w:kern w:val="28"/>
                  <w:sz w:val="20"/>
                  <w:szCs w:val="20"/>
                  <w:lang w:eastAsia="de-DE"/>
                </w:rPr>
                <w:t>3.3.1</w:t>
              </w:r>
            </w:ins>
            <w:ins w:id="616" w:author="Eckhoff,Dirk" w:date="2020-10-16T16:40:00Z">
              <w:r>
                <w:rPr>
                  <w:rFonts w:cs="Arial"/>
                  <w:snapToGrid w:val="0"/>
                  <w:kern w:val="28"/>
                  <w:sz w:val="20"/>
                  <w:szCs w:val="20"/>
                  <w:lang w:eastAsia="de-DE"/>
                </w:rPr>
                <w:t xml:space="preserve">b </w:t>
              </w:r>
              <w:r w:rsidRPr="00F8337B">
                <w:rPr>
                  <w:rFonts w:asciiTheme="minorHAnsi" w:hAnsiTheme="minorHAnsi" w:cstheme="minorHAnsi"/>
                  <w:sz w:val="20"/>
                  <w:szCs w:val="20"/>
                </w:rPr>
                <w:t>Review / update Model Course V-103/1 – VTS Operator</w:t>
              </w:r>
            </w:ins>
          </w:p>
          <w:p w14:paraId="5DFA02EF" w14:textId="77777777" w:rsidR="004A0145"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17" w:author="Eckhoff,Dirk" w:date="2020-10-16T16:41:00Z"/>
                <w:rFonts w:asciiTheme="minorHAnsi" w:hAnsiTheme="minorHAnsi" w:cstheme="minorHAnsi"/>
                <w:sz w:val="20"/>
                <w:szCs w:val="20"/>
              </w:rPr>
            </w:pPr>
            <w:ins w:id="618" w:author="Eckhoff,Dirk" w:date="2020-10-16T16:41:00Z">
              <w:r>
                <w:rPr>
                  <w:rFonts w:cs="Arial"/>
                  <w:snapToGrid w:val="0"/>
                  <w:kern w:val="28"/>
                  <w:sz w:val="20"/>
                  <w:szCs w:val="20"/>
                  <w:lang w:eastAsia="de-DE"/>
                </w:rPr>
                <w:t xml:space="preserve">3.3.1c </w:t>
              </w:r>
              <w:r w:rsidRPr="00F8337B">
                <w:rPr>
                  <w:rFonts w:asciiTheme="minorHAnsi" w:hAnsiTheme="minorHAnsi" w:cstheme="minorHAnsi"/>
                  <w:sz w:val="20"/>
                  <w:szCs w:val="20"/>
                </w:rPr>
                <w:t>Review / update Model Course V-103/2 – VTS Supervisor</w:t>
              </w:r>
            </w:ins>
          </w:p>
          <w:p w14:paraId="4E9FBDCB" w14:textId="41946F19" w:rsidR="004A0145" w:rsidRPr="00BF71F7" w:rsidRDefault="004A0145"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ins w:id="619" w:author="Eckhoff,Dirk" w:date="2020-10-16T16:41:00Z">
              <w:r>
                <w:rPr>
                  <w:rFonts w:cs="Arial"/>
                  <w:snapToGrid w:val="0"/>
                  <w:kern w:val="28"/>
                  <w:sz w:val="20"/>
                  <w:szCs w:val="20"/>
                  <w:lang w:eastAsia="de-DE"/>
                </w:rPr>
                <w:t xml:space="preserve">3.3.1d </w:t>
              </w:r>
              <w:r w:rsidRPr="00F8337B">
                <w:rPr>
                  <w:rFonts w:asciiTheme="minorHAnsi" w:hAnsiTheme="minorHAnsi" w:cstheme="minorHAnsi"/>
                  <w:sz w:val="20"/>
                  <w:szCs w:val="20"/>
                </w:rPr>
                <w:t>Review / update Model</w:t>
              </w:r>
              <w:r>
                <w:rPr>
                  <w:rFonts w:asciiTheme="minorHAnsi" w:hAnsiTheme="minorHAnsi" w:cstheme="minorHAnsi"/>
                  <w:sz w:val="20"/>
                  <w:szCs w:val="20"/>
                </w:rPr>
                <w:t xml:space="preserve"> </w:t>
              </w:r>
              <w:r w:rsidRPr="00F8337B">
                <w:rPr>
                  <w:rFonts w:asciiTheme="minorHAnsi" w:hAnsiTheme="minorHAnsi" w:cstheme="minorHAnsi"/>
                  <w:sz w:val="20"/>
                  <w:szCs w:val="20"/>
                </w:rPr>
                <w:t>Courses V-103/3; 103/4; 103/5</w:t>
              </w:r>
            </w:ins>
            <w:ins w:id="620" w:author="Eckhoff,Dirk" w:date="2020-10-16T16:39:00Z">
              <w:r>
                <w:rPr>
                  <w:rFonts w:cs="Arial"/>
                  <w:snapToGrid w:val="0"/>
                  <w:kern w:val="28"/>
                  <w:sz w:val="20"/>
                  <w:szCs w:val="20"/>
                  <w:lang w:eastAsia="de-DE"/>
                </w:rPr>
                <w:t xml:space="preserve"> </w:t>
              </w:r>
            </w:ins>
          </w:p>
        </w:tc>
      </w:tr>
      <w:tr w:rsidR="00816478" w:rsidRPr="00CB4CEA" w14:paraId="72E7188B" w14:textId="77777777" w:rsidTr="00816478">
        <w:trPr>
          <w:cantSplit/>
          <w:trHeight w:val="466"/>
        </w:trPr>
        <w:tc>
          <w:tcPr>
            <w:tcW w:w="2376" w:type="dxa"/>
            <w:tcBorders>
              <w:top w:val="single" w:sz="4" w:space="0" w:color="auto"/>
            </w:tcBorders>
          </w:tcPr>
          <w:p w14:paraId="1352BF1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68788C05" w14:textId="77777777" w:rsidR="00816478" w:rsidRPr="00103994" w:rsidRDefault="00816478" w:rsidP="00816478">
            <w:pPr>
              <w:pStyle w:val="ListParagraph"/>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To split the existing IALA Recommendation R0103 into a new Recommendation and an associated Guideline. </w:t>
            </w:r>
          </w:p>
          <w:p w14:paraId="73A09965" w14:textId="77777777" w:rsidR="00816478" w:rsidRPr="00103994" w:rsidRDefault="00816478" w:rsidP="00816478">
            <w:pPr>
              <w:pStyle w:val="ListParagraph"/>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Guideline will provide a framework for the recruitment, training and certification of VTS personnel taking into account advances in modern best practices in education, training and certification.</w:t>
            </w:r>
          </w:p>
          <w:p w14:paraId="7329A203" w14:textId="77777777" w:rsidR="00816478" w:rsidRPr="00103994" w:rsidRDefault="00816478" w:rsidP="00816478">
            <w:pPr>
              <w:pStyle w:val="ListParagraph"/>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will focus on the provision of output focussed harmonised training standards for VTS Operators, Supervisors, VTS On-the-Job Training and On-the-Job Training Instructors in addition to the process of revalidation of VTS qualifications and certification.</w:t>
            </w:r>
          </w:p>
          <w:p w14:paraId="1F3943B4"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1E31CE91" w14:textId="77777777" w:rsidTr="00816478">
        <w:trPr>
          <w:cantSplit/>
          <w:trHeight w:val="402"/>
        </w:trPr>
        <w:tc>
          <w:tcPr>
            <w:tcW w:w="2376" w:type="dxa"/>
          </w:tcPr>
          <w:p w14:paraId="26A589A1"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79DA62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Revised Recommendation, Guideline and a series of Model Courses</w:t>
            </w:r>
          </w:p>
          <w:p w14:paraId="35FBF6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3B41AC63" w14:textId="77777777" w:rsidTr="00816478">
        <w:trPr>
          <w:cantSplit/>
          <w:trHeight w:val="402"/>
        </w:trPr>
        <w:tc>
          <w:tcPr>
            <w:tcW w:w="2376" w:type="dxa"/>
          </w:tcPr>
          <w:p w14:paraId="77CE541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17DA24B" w14:textId="77777777" w:rsidR="00816478" w:rsidRPr="00103994" w:rsidRDefault="00816478" w:rsidP="00816478">
            <w:pPr>
              <w:pStyle w:val="ListParagraph"/>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Recommendation R0103 has remained broadly unchanged since 2009 and there have been significant advances in education, training and certification best practice since the Recommendation was last revised. </w:t>
            </w:r>
          </w:p>
          <w:p w14:paraId="0BC7F549" w14:textId="77777777" w:rsidR="00816478" w:rsidRPr="00103994" w:rsidRDefault="00816478" w:rsidP="00816478">
            <w:pPr>
              <w:pStyle w:val="ListParagraph"/>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require review and updating to ensure that they reflect current practices in VTS delivery and provide a framework to ensure consistency in training outcomes taking account of the international and cross-cultural nature of the profession.</w:t>
            </w:r>
          </w:p>
          <w:p w14:paraId="1119A36D" w14:textId="77777777" w:rsidR="00816478" w:rsidRPr="00103994" w:rsidRDefault="00816478" w:rsidP="00816478">
            <w:pPr>
              <w:pStyle w:val="ListParagraph"/>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1F9F3F0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DC892AA" w14:textId="77777777" w:rsidTr="00816478">
        <w:trPr>
          <w:cantSplit/>
          <w:trHeight w:val="854"/>
        </w:trPr>
        <w:tc>
          <w:tcPr>
            <w:tcW w:w="2376" w:type="dxa"/>
          </w:tcPr>
          <w:p w14:paraId="617F1852"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Strategic Alignment</w:t>
            </w:r>
          </w:p>
          <w:p w14:paraId="63D4F121"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B337C0A"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012A91E9" w14:textId="77777777" w:rsidR="00816478" w:rsidRDefault="00816478" w:rsidP="00816478">
            <w:pPr>
              <w:pStyle w:val="BodyText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592C37F0" w14:textId="77777777" w:rsidR="00816478" w:rsidRDefault="00816478" w:rsidP="00816478">
            <w:pPr>
              <w:pStyle w:val="BodyText3"/>
              <w:spacing w:before="120"/>
              <w:ind w:left="0"/>
              <w:jc w:val="both"/>
              <w:rPr>
                <w:b/>
                <w:i w:val="0"/>
                <w:sz w:val="20"/>
              </w:rPr>
            </w:pPr>
            <w:r w:rsidRPr="00A11A2E">
              <w:rPr>
                <w:b/>
                <w:i w:val="0"/>
                <w:sz w:val="20"/>
              </w:rPr>
              <w:t>Strategy</w:t>
            </w:r>
          </w:p>
          <w:p w14:paraId="106AD70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56209B89" w14:textId="77777777" w:rsidTr="00816478">
        <w:trPr>
          <w:cantSplit/>
          <w:trHeight w:val="615"/>
        </w:trPr>
        <w:tc>
          <w:tcPr>
            <w:tcW w:w="2376" w:type="dxa"/>
          </w:tcPr>
          <w:p w14:paraId="42AF8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625506E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2F62B8C"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Recommendation R0103 to provide an international framework for the training and certification of VTS personnel.</w:t>
            </w:r>
          </w:p>
          <w:p w14:paraId="68F18814"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update and transfer the existing Recommendation R0103 into a new Guideline to include the recruitment, education, training and certification of VTS personnel.</w:t>
            </w:r>
          </w:p>
          <w:p w14:paraId="14FE489A"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content and structure of Model Courses V-103/1,2,3 and 4.</w:t>
            </w:r>
          </w:p>
          <w:p w14:paraId="7A33ED8B"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implications of Model Course V-103/5 to the above elements.</w:t>
            </w:r>
          </w:p>
          <w:p w14:paraId="352CF72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911ED7B" w14:textId="77777777" w:rsidR="00816478" w:rsidRPr="00103994" w:rsidRDefault="00816478" w:rsidP="00816478">
            <w:pPr>
              <w:pStyle w:val="ListParagraph"/>
              <w:widowControl w:val="0"/>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content and structure of Model Course V-103/5.</w:t>
            </w:r>
          </w:p>
          <w:p w14:paraId="5FD0538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5CF38518" w14:textId="77777777" w:rsidTr="00816478">
        <w:trPr>
          <w:cantSplit/>
          <w:trHeight w:val="1399"/>
        </w:trPr>
        <w:tc>
          <w:tcPr>
            <w:tcW w:w="2376" w:type="dxa"/>
          </w:tcPr>
          <w:p w14:paraId="3BFBB38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42233D4D"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816478" w:rsidRPr="00696A73" w14:paraId="04BB78A7" w14:textId="77777777" w:rsidTr="00816478">
        <w:trPr>
          <w:cantSplit/>
          <w:trHeight w:val="659"/>
        </w:trPr>
        <w:tc>
          <w:tcPr>
            <w:tcW w:w="2376" w:type="dxa"/>
          </w:tcPr>
          <w:p w14:paraId="0545C68F"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0DF1172" w14:textId="77777777" w:rsidR="00816478" w:rsidRDefault="00816478" w:rsidP="00816478">
            <w:pPr>
              <w:pStyle w:val="BodyText3"/>
              <w:spacing w:before="120"/>
              <w:ind w:left="0"/>
              <w:jc w:val="both"/>
              <w:rPr>
                <w:sz w:val="20"/>
                <w:lang w:val="en-CA"/>
              </w:rPr>
            </w:pPr>
            <w:r>
              <w:rPr>
                <w:sz w:val="20"/>
                <w:lang w:val="en-CA"/>
              </w:rPr>
              <w:t>Session number:</w:t>
            </w:r>
          </w:p>
          <w:p w14:paraId="68AD36C7"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69184" behindDoc="0" locked="0" layoutInCell="1" allowOverlap="1" wp14:anchorId="47CEA500" wp14:editId="5D9CBACE">
                      <wp:simplePos x="0" y="0"/>
                      <wp:positionH relativeFrom="column">
                        <wp:posOffset>645160</wp:posOffset>
                      </wp:positionH>
                      <wp:positionV relativeFrom="paragraph">
                        <wp:posOffset>168910</wp:posOffset>
                      </wp:positionV>
                      <wp:extent cx="274320" cy="274320"/>
                      <wp:effectExtent l="8890" t="10160" r="12065" b="10795"/>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4944534" w14:textId="77777777" w:rsidR="001C5478" w:rsidRPr="005F1945" w:rsidRDefault="001C5478"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EA500" id="Rectangle 311" o:spid="_x0000_s1202" style="position:absolute;left:0;text-align:left;margin-left:50.8pt;margin-top:13.3pt;width:21.6pt;height:21.6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Ty+VNioCAABTBAAADgAAAAAAAAAAAAAAAAAuAgAAZHJzL2Uy&#10;b0RvYy54bWxQSwECLQAUAAYACAAAACEAL0aMNd0AAAAJAQAADwAAAAAAAAAAAAAAAACEBAAAZHJz&#10;L2Rvd25yZXYueG1sUEsFBgAAAAAEAAQA8wAAAI4FAAAAAA==&#10;">
                      <v:textbox>
                        <w:txbxContent>
                          <w:p w14:paraId="74944534" w14:textId="77777777" w:rsidR="001C5478" w:rsidRPr="005F1945" w:rsidRDefault="001C5478" w:rsidP="00816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8160" behindDoc="0" locked="0" layoutInCell="1" allowOverlap="1" wp14:anchorId="60B74774" wp14:editId="723D0614">
                      <wp:simplePos x="0" y="0"/>
                      <wp:positionH relativeFrom="column">
                        <wp:posOffset>1219200</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2FD559"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74774" id="Rectangle 312" o:spid="_x0000_s1203" style="position:absolute;left:0;text-align:left;margin-left:96pt;margin-top:13.3pt;width:21.6pt;height:21.6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ey8KgIAAFMEAAAOAAAAZHJzL2Uyb0RvYy54bWysVNuO0zAQfUfiHyy/0zTZlu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E817LwqAgAAUwQAAA4AAAAAAAAAAAAAAAAALgIAAGRycy9l&#10;Mm9Eb2MueG1sUEsBAi0AFAAGAAgAAAAhAM/TOGneAAAACQEAAA8AAAAAAAAAAAAAAAAAhAQAAGRy&#10;cy9kb3ducmV2LnhtbFBLBQYAAAAABAAEAPMAAACPBQAAAAA=&#10;">
                      <v:textbox>
                        <w:txbxContent>
                          <w:p w14:paraId="772FD559" w14:textId="77777777" w:rsidR="001C5478" w:rsidRPr="00C82A24"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7136" behindDoc="0" locked="0" layoutInCell="1" allowOverlap="1" wp14:anchorId="2A1F1E69" wp14:editId="06DE606A">
                      <wp:simplePos x="0" y="0"/>
                      <wp:positionH relativeFrom="column">
                        <wp:posOffset>1793240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18A21C" w14:textId="3B5D5E47" w:rsidR="001C5478" w:rsidRPr="00C82A24" w:rsidRDefault="001C5478" w:rsidP="00816478">
                                  <w:pPr>
                                    <w:jc w:val="center"/>
                                    <w:rPr>
                                      <w:lang w:val="de-DE"/>
                                    </w:rPr>
                                  </w:pPr>
                                  <w:del w:id="621" w:author="Eckhoff,Dirk" w:date="2020-10-16T16:43:00Z">
                                    <w:r w:rsidDel="004A0145">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F1E69" id="Rectangle 313" o:spid="_x0000_s1204" style="position:absolute;left:0;text-align:left;margin-left:141.2pt;margin-top:13.3pt;width:21.6pt;height:21.6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Ih2oH8qAgAAUwQAAA4AAAAAAAAAAAAAAAAALgIAAGRycy9l&#10;Mm9Eb2MueG1sUEsBAi0AFAAGAAgAAAAhABLl/DveAAAACQEAAA8AAAAAAAAAAAAAAAAAhAQAAGRy&#10;cy9kb3ducmV2LnhtbFBLBQYAAAAABAAEAPMAAACPBQAAAAA=&#10;">
                      <v:textbox>
                        <w:txbxContent>
                          <w:p w14:paraId="0118A21C" w14:textId="3B5D5E47" w:rsidR="001C5478" w:rsidRPr="00C82A24" w:rsidRDefault="001C5478" w:rsidP="00816478">
                            <w:pPr>
                              <w:jc w:val="center"/>
                              <w:rPr>
                                <w:lang w:val="de-DE"/>
                              </w:rPr>
                            </w:pPr>
                            <w:del w:id="622" w:author="Eckhoff,Dirk" w:date="2020-10-16T16:43:00Z">
                              <w:r w:rsidDel="004A0145">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66112" behindDoc="0" locked="0" layoutInCell="1" allowOverlap="1" wp14:anchorId="1C2573D0" wp14:editId="63D8B9F8">
                      <wp:simplePos x="0" y="0"/>
                      <wp:positionH relativeFrom="column">
                        <wp:posOffset>2399665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0FB981" w14:textId="4DBB0F59" w:rsidR="001C5478" w:rsidRPr="00290685"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73D0" id="Rectangle 314" o:spid="_x0000_s1205" style="position:absolute;left:0;text-align:left;margin-left:188.95pt;margin-top:13.3pt;width:21.6pt;height:21.6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IXTZ8KgIAAFMEAAAOAAAAAAAAAAAAAAAAAC4CAABkcnMv&#10;ZTJvRG9jLnhtbFBLAQItABQABgAIAAAAIQAbfuOX3wAAAAkBAAAPAAAAAAAAAAAAAAAAAIQEAABk&#10;cnMvZG93bnJldi54bWxQSwUGAAAAAAQABADzAAAAkAUAAAAA&#10;">
                      <v:textbox>
                        <w:txbxContent>
                          <w:p w14:paraId="290FB981" w14:textId="4DBB0F59" w:rsidR="001C5478" w:rsidRPr="00290685"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5088" behindDoc="0" locked="0" layoutInCell="1" allowOverlap="1" wp14:anchorId="0C633CE8" wp14:editId="79B1207D">
                      <wp:simplePos x="0" y="0"/>
                      <wp:positionH relativeFrom="column">
                        <wp:posOffset>3072130</wp:posOffset>
                      </wp:positionH>
                      <wp:positionV relativeFrom="paragraph">
                        <wp:posOffset>168910</wp:posOffset>
                      </wp:positionV>
                      <wp:extent cx="274320" cy="274320"/>
                      <wp:effectExtent l="0" t="0" r="11430" b="11430"/>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2A51DC" w14:textId="1B38559F" w:rsidR="001C5478" w:rsidRPr="00290685" w:rsidRDefault="001C5478"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33CE8" id="Rectangle 315" o:spid="_x0000_s1206" style="position:absolute;left:0;text-align:left;margin-left:241.9pt;margin-top:13.3pt;width:21.6pt;height:21.6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iyhfApAgAAUwQAAA4AAAAAAAAAAAAAAAAALgIAAGRycy9l&#10;Mm9Eb2MueG1sUEsBAi0AFAAGAAgAAAAhAFU57SDfAAAACQEAAA8AAAAAAAAAAAAAAAAAgwQAAGRy&#10;cy9kb3ducmV2LnhtbFBLBQYAAAAABAAEAPMAAACPBQAAAAA=&#10;">
                      <v:textbox>
                        <w:txbxContent>
                          <w:p w14:paraId="282A51DC" w14:textId="1B38559F" w:rsidR="001C5478" w:rsidRPr="00290685" w:rsidRDefault="001C5478"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4064" behindDoc="0" locked="0" layoutInCell="1" allowOverlap="1" wp14:anchorId="4AA99FBB" wp14:editId="715C478E">
                      <wp:simplePos x="0" y="0"/>
                      <wp:positionH relativeFrom="column">
                        <wp:posOffset>3834765</wp:posOffset>
                      </wp:positionH>
                      <wp:positionV relativeFrom="paragraph">
                        <wp:posOffset>168910</wp:posOffset>
                      </wp:positionV>
                      <wp:extent cx="274320" cy="274320"/>
                      <wp:effectExtent l="0" t="0" r="11430" b="11430"/>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DC2CC3" w14:textId="7C320034" w:rsidR="001C5478" w:rsidRPr="00290685" w:rsidRDefault="001C5478"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99FBB" id="Rectangle 316" o:spid="_x0000_s1207" style="position:absolute;left:0;text-align:left;margin-left:301.95pt;margin-top:13.3pt;width:21.6pt;height:21.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IqPx6KgIAAFMEAAAOAAAAAAAAAAAAAAAAAC4CAABkcnMv&#10;ZTJvRG9jLnhtbFBLAQItABQABgAIAAAAIQAnKdUr3wAAAAkBAAAPAAAAAAAAAAAAAAAAAIQEAABk&#10;cnMvZG93bnJldi54bWxQSwUGAAAAAAQABADzAAAAkAUAAAAA&#10;">
                      <v:textbox>
                        <w:txbxContent>
                          <w:p w14:paraId="45DC2CC3" w14:textId="7C320034" w:rsidR="001C5478" w:rsidRPr="00290685" w:rsidRDefault="001C5478"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0208" behindDoc="0" locked="0" layoutInCell="1" allowOverlap="1" wp14:anchorId="05EA8961" wp14:editId="11A50850">
                      <wp:simplePos x="0" y="0"/>
                      <wp:positionH relativeFrom="column">
                        <wp:posOffset>31750</wp:posOffset>
                      </wp:positionH>
                      <wp:positionV relativeFrom="paragraph">
                        <wp:posOffset>168910</wp:posOffset>
                      </wp:positionV>
                      <wp:extent cx="274320" cy="274320"/>
                      <wp:effectExtent l="5080" t="10160" r="6350" b="10795"/>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C5F95" w14:textId="77777777" w:rsidR="001C5478" w:rsidRPr="005F1945" w:rsidRDefault="001C5478"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A8961" id="Rectangle 317" o:spid="_x0000_s1208" style="position:absolute;left:0;text-align:left;margin-left:2.5pt;margin-top:13.3pt;width:21.6pt;height:21.6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em2KgIAAFM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Jsem2KgIAAFMEAAAOAAAAAAAAAAAAAAAAAC4CAABkcnMvZTJv&#10;RG9jLnhtbFBLAQItABQABgAIAAAAIQBTtgRt3AAAAAYBAAAPAAAAAAAAAAAAAAAAAIQEAABkcnMv&#10;ZG93bnJldi54bWxQSwUGAAAAAAQABADzAAAAjQUAAAAA&#10;">
                      <v:textbox>
                        <w:txbxContent>
                          <w:p w14:paraId="5B4C5F95" w14:textId="77777777" w:rsidR="001C5478" w:rsidRPr="005F1945" w:rsidRDefault="001C5478"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81B4D8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A79263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3108AC85" w14:textId="77777777" w:rsidTr="00816478">
        <w:trPr>
          <w:cantSplit/>
          <w:trHeight w:val="342"/>
        </w:trPr>
        <w:tc>
          <w:tcPr>
            <w:tcW w:w="2376" w:type="dxa"/>
            <w:shd w:val="clear" w:color="auto" w:fill="DDD9C3" w:themeFill="background2" w:themeFillShade="E6"/>
          </w:tcPr>
          <w:p w14:paraId="27105764"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8F55E1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265146"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7E17B8A" w14:textId="77777777" w:rsidTr="00816478">
        <w:trPr>
          <w:cantSplit/>
          <w:trHeight w:val="342"/>
        </w:trPr>
        <w:tc>
          <w:tcPr>
            <w:tcW w:w="2376" w:type="dxa"/>
            <w:vMerge w:val="restart"/>
            <w:shd w:val="clear" w:color="auto" w:fill="auto"/>
          </w:tcPr>
          <w:p w14:paraId="34CF25B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E778B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00EA8A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D699E1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1CEC1331" w14:textId="77777777" w:rsidTr="00816478">
        <w:trPr>
          <w:cantSplit/>
          <w:trHeight w:val="489"/>
        </w:trPr>
        <w:tc>
          <w:tcPr>
            <w:tcW w:w="2376" w:type="dxa"/>
            <w:vMerge/>
            <w:shd w:val="clear" w:color="auto" w:fill="auto"/>
          </w:tcPr>
          <w:p w14:paraId="204D52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150717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61CDDE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6C79EFA9" w14:textId="61F63484" w:rsidR="00816478" w:rsidRPr="00696A73" w:rsidRDefault="00816478" w:rsidP="004A01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del w:id="623" w:author="Eckhoff,Dirk" w:date="2020-10-16T16:42:00Z">
              <w:r w:rsidDel="004A0145">
                <w:rPr>
                  <w:bCs/>
                  <w:iCs/>
                  <w:snapToGrid w:val="0"/>
                  <w:sz w:val="20"/>
                  <w:szCs w:val="20"/>
                </w:rPr>
                <w:fldChar w:fldCharType="begin">
                  <w:ffData>
                    <w:name w:val="Text2"/>
                    <w:enabled/>
                    <w:calcOnExit w:val="0"/>
                    <w:textInput/>
                  </w:ffData>
                </w:fldChar>
              </w:r>
              <w:r w:rsidDel="004A0145">
                <w:rPr>
                  <w:bCs/>
                  <w:iCs/>
                  <w:snapToGrid w:val="0"/>
                  <w:sz w:val="20"/>
                  <w:szCs w:val="20"/>
                </w:rPr>
                <w:delInstrText xml:space="preserve"> FORMTEXT </w:delInstrText>
              </w:r>
              <w:r w:rsidDel="004A0145">
                <w:rPr>
                  <w:bCs/>
                  <w:iCs/>
                  <w:snapToGrid w:val="0"/>
                  <w:sz w:val="20"/>
                  <w:szCs w:val="20"/>
                </w:rPr>
              </w:r>
              <w:r w:rsidDel="004A0145">
                <w:rPr>
                  <w:bCs/>
                  <w:iCs/>
                  <w:snapToGrid w:val="0"/>
                  <w:sz w:val="20"/>
                  <w:szCs w:val="20"/>
                </w:rPr>
                <w:fldChar w:fldCharType="separate"/>
              </w:r>
              <w:r w:rsidDel="004A0145">
                <w:rPr>
                  <w:bCs/>
                  <w:iCs/>
                  <w:noProof/>
                  <w:snapToGrid w:val="0"/>
                  <w:sz w:val="20"/>
                  <w:szCs w:val="20"/>
                </w:rPr>
                <w:delText> </w:delText>
              </w:r>
              <w:r w:rsidDel="004A0145">
                <w:rPr>
                  <w:bCs/>
                  <w:iCs/>
                  <w:noProof/>
                  <w:snapToGrid w:val="0"/>
                  <w:sz w:val="20"/>
                  <w:szCs w:val="20"/>
                </w:rPr>
                <w:delText> </w:delText>
              </w:r>
              <w:r w:rsidDel="004A0145">
                <w:rPr>
                  <w:bCs/>
                  <w:iCs/>
                  <w:noProof/>
                  <w:snapToGrid w:val="0"/>
                  <w:sz w:val="20"/>
                  <w:szCs w:val="20"/>
                </w:rPr>
                <w:delText> </w:delText>
              </w:r>
              <w:r w:rsidDel="004A0145">
                <w:rPr>
                  <w:bCs/>
                  <w:iCs/>
                  <w:noProof/>
                  <w:snapToGrid w:val="0"/>
                  <w:sz w:val="20"/>
                  <w:szCs w:val="20"/>
                </w:rPr>
                <w:delText> </w:delText>
              </w:r>
              <w:r w:rsidDel="004A0145">
                <w:rPr>
                  <w:bCs/>
                  <w:iCs/>
                  <w:noProof/>
                  <w:snapToGrid w:val="0"/>
                  <w:sz w:val="20"/>
                  <w:szCs w:val="20"/>
                </w:rPr>
                <w:delText> </w:delText>
              </w:r>
              <w:r w:rsidDel="004A0145">
                <w:rPr>
                  <w:bCs/>
                  <w:iCs/>
                  <w:snapToGrid w:val="0"/>
                  <w:sz w:val="20"/>
                  <w:szCs w:val="20"/>
                </w:rPr>
                <w:fldChar w:fldCharType="end"/>
              </w:r>
            </w:del>
            <w:ins w:id="624" w:author="Eckhoff,Dirk" w:date="2020-10-16T16:42:00Z">
              <w:r w:rsidR="004A0145">
                <w:rPr>
                  <w:bCs/>
                  <w:iCs/>
                  <w:snapToGrid w:val="0"/>
                  <w:sz w:val="20"/>
                  <w:szCs w:val="20"/>
                </w:rPr>
                <w:t>T3.3.1a</w:t>
              </w:r>
            </w:ins>
            <w:ins w:id="625" w:author="Eckhoff,Dirk" w:date="2020-10-16T17:05:00Z">
              <w:r w:rsidR="00EE385C">
                <w:rPr>
                  <w:bCs/>
                  <w:iCs/>
                  <w:snapToGrid w:val="0"/>
                  <w:sz w:val="20"/>
                  <w:szCs w:val="20"/>
                </w:rPr>
                <w:t xml:space="preserve"> </w:t>
              </w:r>
            </w:ins>
            <w:ins w:id="626" w:author="Eckhoff,Dirk" w:date="2020-10-16T16:42:00Z">
              <w:r w:rsidR="004A0145">
                <w:rPr>
                  <w:rFonts w:asciiTheme="minorHAnsi" w:hAnsiTheme="minorHAnsi" w:cstheme="minorHAnsi"/>
                  <w:color w:val="000000"/>
                  <w:sz w:val="20"/>
                  <w:szCs w:val="20"/>
                  <w:lang w:val="en-US" w:eastAsia="nl-NL"/>
                </w:rPr>
                <w:t xml:space="preserve"> </w:t>
              </w:r>
            </w:ins>
            <w:ins w:id="627" w:author="Eckhoff,Dirk" w:date="2020-10-16T16:43:00Z">
              <w:r w:rsidR="004A0145">
                <w:rPr>
                  <w:rFonts w:asciiTheme="minorHAnsi" w:hAnsiTheme="minorHAnsi" w:cstheme="minorHAnsi"/>
                  <w:color w:val="000000"/>
                  <w:sz w:val="20"/>
                  <w:szCs w:val="20"/>
                  <w:lang w:val="en-US" w:eastAsia="nl-NL"/>
                </w:rPr>
                <w:t xml:space="preserve">Rec and GL </w:t>
              </w:r>
            </w:ins>
            <w:ins w:id="628" w:author="Eckhoff,Dirk" w:date="2020-10-16T16:42:00Z">
              <w:r w:rsidR="004A0145">
                <w:rPr>
                  <w:rFonts w:asciiTheme="minorHAnsi" w:hAnsiTheme="minorHAnsi" w:cstheme="minorHAnsi"/>
                  <w:color w:val="000000"/>
                  <w:sz w:val="20"/>
                  <w:szCs w:val="20"/>
                  <w:lang w:val="en-US" w:eastAsia="nl-NL"/>
                </w:rPr>
                <w:t>to Council for Approval</w:t>
              </w:r>
            </w:ins>
          </w:p>
        </w:tc>
      </w:tr>
      <w:tr w:rsidR="00816478" w:rsidRPr="00696A73" w14:paraId="65DC5BE1" w14:textId="77777777" w:rsidTr="00816478">
        <w:trPr>
          <w:cantSplit/>
          <w:trHeight w:val="489"/>
        </w:trPr>
        <w:tc>
          <w:tcPr>
            <w:tcW w:w="2376" w:type="dxa"/>
            <w:shd w:val="clear" w:color="auto" w:fill="auto"/>
          </w:tcPr>
          <w:p w14:paraId="27A90EC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BA7AE53"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AD7601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38D7C0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694B2640" w14:textId="77777777" w:rsidTr="00816478">
        <w:trPr>
          <w:cantSplit/>
          <w:trHeight w:val="489"/>
        </w:trPr>
        <w:tc>
          <w:tcPr>
            <w:tcW w:w="2376" w:type="dxa"/>
            <w:shd w:val="clear" w:color="auto" w:fill="auto"/>
          </w:tcPr>
          <w:p w14:paraId="51BDB52F"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5DC9BD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54A503" w14:textId="76EE63DD" w:rsidR="00816478" w:rsidRDefault="00746E3C"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 47 prolonged  to  49, 50 &amp; 51</w:t>
            </w:r>
          </w:p>
        </w:tc>
      </w:tr>
    </w:tbl>
    <w:p w14:paraId="03074E01" w14:textId="77777777" w:rsidR="00816478" w:rsidRPr="00DD096E" w:rsidRDefault="00816478" w:rsidP="00816478">
      <w:pPr>
        <w:rPr>
          <w:rFonts w:eastAsiaTheme="minorEastAsia"/>
        </w:rPr>
      </w:pPr>
    </w:p>
    <w:p w14:paraId="4A482D4B" w14:textId="77777777" w:rsidR="00816478" w:rsidRPr="00DD096E" w:rsidRDefault="00816478" w:rsidP="00816478">
      <w:pPr>
        <w:rPr>
          <w:rFonts w:eastAsiaTheme="minorEastAsia"/>
        </w:rPr>
      </w:pPr>
      <w:r>
        <w:rPr>
          <w:rStyle w:val="Heading1Char"/>
          <w:rFonts w:eastAsiaTheme="minorEastAsia"/>
        </w:rPr>
        <w:br w:type="page"/>
      </w:r>
    </w:p>
    <w:p w14:paraId="4B0D1D23" w14:textId="77777777" w:rsidR="001C5478" w:rsidRPr="0054788C" w:rsidRDefault="001C5478" w:rsidP="001C5478">
      <w:pPr>
        <w:pStyle w:val="Heading1"/>
        <w:rPr>
          <w:ins w:id="629" w:author="Eckhoff,Dirk" w:date="2020-10-16T15:47:00Z"/>
          <w:rFonts w:eastAsiaTheme="minorEastAsia"/>
        </w:rPr>
      </w:pPr>
      <w:bookmarkStart w:id="630" w:name="_Toc523219699"/>
      <w:bookmarkStart w:id="631" w:name="_Toc32307803"/>
      <w:ins w:id="632" w:author="Eckhoff,Dirk" w:date="2020-10-16T15:47:00Z">
        <w:r>
          <w:rPr>
            <w:rFonts w:eastAsiaTheme="minorEastAsia"/>
          </w:rPr>
          <w:t>TASK 3.3.2</w:t>
        </w:r>
        <w:r>
          <w:rPr>
            <w:rFonts w:eastAsiaTheme="minorEastAsia"/>
          </w:rPr>
          <w:tab/>
          <w:t>Review and U</w:t>
        </w:r>
        <w:r w:rsidRPr="0054788C">
          <w:rPr>
            <w:rFonts w:eastAsiaTheme="minorEastAsia"/>
          </w:rPr>
          <w:t>pdate Guideline 1017 on Assessmen</w:t>
        </w:r>
        <w:r>
          <w:rPr>
            <w:rFonts w:eastAsiaTheme="minorEastAsia"/>
          </w:rPr>
          <w:t>t of Training Requirements for e</w:t>
        </w:r>
        <w:r w:rsidRPr="0054788C">
          <w:rPr>
            <w:rFonts w:eastAsiaTheme="minorEastAsia"/>
          </w:rPr>
          <w:t>xisting VTS Personnel, Candidate VTS Operators, Revalidation of VTS Operator Certificates</w:t>
        </w:r>
      </w:ins>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C5478" w:rsidRPr="00CB4CEA" w14:paraId="5DD18394" w14:textId="77777777" w:rsidTr="001C5478">
        <w:trPr>
          <w:cantSplit/>
          <w:trHeight w:val="416"/>
          <w:tblHeader/>
          <w:ins w:id="633" w:author="Eckhoff,Dirk" w:date="2020-10-16T15:47:00Z"/>
        </w:trPr>
        <w:tc>
          <w:tcPr>
            <w:tcW w:w="9606" w:type="dxa"/>
            <w:gridSpan w:val="4"/>
            <w:shd w:val="clear" w:color="auto" w:fill="DDD9C3"/>
            <w:vAlign w:val="center"/>
          </w:tcPr>
          <w:p w14:paraId="512399D6"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ins w:id="634" w:author="Eckhoff,Dirk" w:date="2020-10-16T15:47:00Z"/>
                <w:b/>
                <w:bCs/>
                <w:iCs/>
                <w:snapToGrid w:val="0"/>
              </w:rPr>
            </w:pPr>
            <w:ins w:id="635" w:author="Eckhoff,Dirk" w:date="2020-10-16T15:47:00Z">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ins>
          </w:p>
        </w:tc>
      </w:tr>
      <w:tr w:rsidR="001C5478" w:rsidRPr="00CB4CEA" w14:paraId="5274AE9F" w14:textId="77777777" w:rsidTr="001C5478">
        <w:trPr>
          <w:cantSplit/>
          <w:trHeight w:val="492"/>
          <w:ins w:id="636" w:author="Eckhoff,Dirk" w:date="2020-10-16T15:47:00Z"/>
        </w:trPr>
        <w:tc>
          <w:tcPr>
            <w:tcW w:w="2376" w:type="dxa"/>
            <w:shd w:val="clear" w:color="auto" w:fill="auto"/>
          </w:tcPr>
          <w:p w14:paraId="49B1A0A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37" w:author="Eckhoff,Dirk" w:date="2020-10-16T15:47:00Z"/>
                <w:b/>
                <w:bCs/>
                <w:iCs/>
                <w:snapToGrid w:val="0"/>
                <w:sz w:val="20"/>
                <w:szCs w:val="20"/>
              </w:rPr>
            </w:pPr>
            <w:ins w:id="638" w:author="Eckhoff,Dirk" w:date="2020-10-16T15:47:00Z">
              <w:r w:rsidRPr="00BF71F7">
                <w:rPr>
                  <w:b/>
                  <w:sz w:val="20"/>
                  <w:szCs w:val="20"/>
                </w:rPr>
                <w:t>Standard</w:t>
              </w:r>
            </w:ins>
          </w:p>
        </w:tc>
        <w:tc>
          <w:tcPr>
            <w:tcW w:w="7230" w:type="dxa"/>
            <w:gridSpan w:val="3"/>
            <w:shd w:val="clear" w:color="auto" w:fill="auto"/>
          </w:tcPr>
          <w:p w14:paraId="3E6C0E7D"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39" w:author="Eckhoff,Dirk" w:date="2020-10-16T15:47:00Z"/>
                <w:rFonts w:cs="Arial"/>
                <w:snapToGrid w:val="0"/>
                <w:kern w:val="28"/>
                <w:sz w:val="20"/>
                <w:szCs w:val="20"/>
                <w:highlight w:val="yellow"/>
                <w:lang w:eastAsia="de-DE"/>
              </w:rPr>
            </w:pPr>
            <w:ins w:id="640" w:author="Eckhoff,Dirk" w:date="2020-10-16T15:47:00Z">
              <w:r w:rsidRPr="00F17A36">
                <w:rPr>
                  <w:rFonts w:cs="Arial"/>
                  <w:sz w:val="20"/>
                  <w:szCs w:val="20"/>
                </w:rPr>
                <w:t>Vessel Traffic Services</w:t>
              </w:r>
            </w:ins>
          </w:p>
        </w:tc>
      </w:tr>
      <w:tr w:rsidR="001C5478" w:rsidRPr="00CB4CEA" w14:paraId="5268ACF9" w14:textId="77777777" w:rsidTr="001C5478">
        <w:trPr>
          <w:cantSplit/>
          <w:trHeight w:val="491"/>
          <w:ins w:id="641" w:author="Eckhoff,Dirk" w:date="2020-10-16T15:47:00Z"/>
        </w:trPr>
        <w:tc>
          <w:tcPr>
            <w:tcW w:w="2376" w:type="dxa"/>
            <w:tcBorders>
              <w:bottom w:val="single" w:sz="4" w:space="0" w:color="auto"/>
            </w:tcBorders>
            <w:shd w:val="clear" w:color="auto" w:fill="auto"/>
          </w:tcPr>
          <w:p w14:paraId="615BE21A"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42" w:author="Eckhoff,Dirk" w:date="2020-10-16T15:47:00Z"/>
                <w:b/>
                <w:bCs/>
                <w:iCs/>
                <w:snapToGrid w:val="0"/>
                <w:sz w:val="20"/>
                <w:szCs w:val="20"/>
              </w:rPr>
            </w:pPr>
            <w:ins w:id="643" w:author="Eckhoff,Dirk" w:date="2020-10-16T15:47:00Z">
              <w:r w:rsidRPr="00BF71F7">
                <w:rPr>
                  <w:b/>
                  <w:sz w:val="20"/>
                  <w:szCs w:val="20"/>
                </w:rPr>
                <w:t>Topic Area</w:t>
              </w:r>
            </w:ins>
          </w:p>
        </w:tc>
        <w:tc>
          <w:tcPr>
            <w:tcW w:w="7230" w:type="dxa"/>
            <w:gridSpan w:val="3"/>
            <w:tcBorders>
              <w:bottom w:val="single" w:sz="4" w:space="0" w:color="auto"/>
            </w:tcBorders>
            <w:shd w:val="clear" w:color="auto" w:fill="auto"/>
          </w:tcPr>
          <w:p w14:paraId="1CFDDF35"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44" w:author="Eckhoff,Dirk" w:date="2020-10-16T15:47:00Z"/>
                <w:rFonts w:cs="Arial"/>
                <w:snapToGrid w:val="0"/>
                <w:kern w:val="28"/>
                <w:sz w:val="20"/>
                <w:szCs w:val="20"/>
                <w:highlight w:val="yellow"/>
                <w:lang w:eastAsia="de-DE"/>
              </w:rPr>
            </w:pPr>
            <w:ins w:id="645" w:author="Eckhoff,Dirk" w:date="2020-10-16T15:47:00Z">
              <w:r w:rsidRPr="00F17A36">
                <w:rPr>
                  <w:rFonts w:cs="Arial"/>
                  <w:sz w:val="20"/>
                  <w:szCs w:val="20"/>
                </w:rPr>
                <w:t>VTS Training and Certification</w:t>
              </w:r>
            </w:ins>
          </w:p>
        </w:tc>
      </w:tr>
      <w:tr w:rsidR="001C5478" w:rsidRPr="00CB4CEA" w14:paraId="1F418873" w14:textId="77777777" w:rsidTr="001C5478">
        <w:trPr>
          <w:cantSplit/>
          <w:trHeight w:val="712"/>
          <w:ins w:id="646" w:author="Eckhoff,Dirk" w:date="2020-10-16T15:47:00Z"/>
        </w:trPr>
        <w:tc>
          <w:tcPr>
            <w:tcW w:w="2376" w:type="dxa"/>
            <w:tcBorders>
              <w:bottom w:val="single" w:sz="4" w:space="0" w:color="auto"/>
            </w:tcBorders>
            <w:shd w:val="clear" w:color="auto" w:fill="auto"/>
          </w:tcPr>
          <w:p w14:paraId="14C0B98E"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47" w:author="Eckhoff,Dirk" w:date="2020-10-16T15:47:00Z"/>
                <w:b/>
                <w:bCs/>
                <w:iCs/>
                <w:snapToGrid w:val="0"/>
                <w:sz w:val="20"/>
                <w:szCs w:val="20"/>
              </w:rPr>
            </w:pPr>
            <w:ins w:id="648" w:author="Eckhoff,Dirk" w:date="2020-10-16T15:47:00Z">
              <w:r w:rsidRPr="00BF71F7">
                <w:rPr>
                  <w:b/>
                  <w:bCs/>
                  <w:iCs/>
                  <w:snapToGrid w:val="0"/>
                  <w:sz w:val="20"/>
                  <w:szCs w:val="20"/>
                </w:rPr>
                <w:t>Task</w:t>
              </w:r>
            </w:ins>
          </w:p>
        </w:tc>
        <w:tc>
          <w:tcPr>
            <w:tcW w:w="7230" w:type="dxa"/>
            <w:gridSpan w:val="3"/>
            <w:tcBorders>
              <w:bottom w:val="single" w:sz="4" w:space="0" w:color="auto"/>
            </w:tcBorders>
            <w:shd w:val="clear" w:color="auto" w:fill="auto"/>
          </w:tcPr>
          <w:p w14:paraId="409B420B"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49" w:author="Eckhoff,Dirk" w:date="2020-10-16T15:47:00Z"/>
                <w:rFonts w:cs="Arial"/>
                <w:snapToGrid w:val="0"/>
                <w:kern w:val="28"/>
                <w:sz w:val="20"/>
                <w:szCs w:val="20"/>
                <w:lang w:eastAsia="de-DE"/>
              </w:rPr>
            </w:pPr>
            <w:ins w:id="650" w:author="Eckhoff,Dirk" w:date="2020-10-16T15:47:00Z">
              <w:r w:rsidRPr="00F17A36">
                <w:rPr>
                  <w:rFonts w:cs="Arial"/>
                  <w:snapToGrid w:val="0"/>
                  <w:kern w:val="28"/>
                  <w:sz w:val="20"/>
                  <w:szCs w:val="20"/>
                  <w:lang w:eastAsia="de-DE"/>
                </w:rPr>
                <w:t xml:space="preserve">Review and update G1017 on assessment of training requirements for existing VTS Personnel, Candidate VTS Operators, Revalidation of VTS Operator Certificates </w:t>
              </w:r>
            </w:ins>
          </w:p>
        </w:tc>
      </w:tr>
      <w:tr w:rsidR="001C5478" w:rsidRPr="00CB4CEA" w14:paraId="3F11ED5D" w14:textId="77777777" w:rsidTr="001C5478">
        <w:trPr>
          <w:cantSplit/>
          <w:trHeight w:val="493"/>
          <w:ins w:id="651" w:author="Eckhoff,Dirk" w:date="2020-10-16T15:47:00Z"/>
        </w:trPr>
        <w:tc>
          <w:tcPr>
            <w:tcW w:w="2376" w:type="dxa"/>
            <w:tcBorders>
              <w:top w:val="single" w:sz="4" w:space="0" w:color="auto"/>
            </w:tcBorders>
          </w:tcPr>
          <w:p w14:paraId="301C5F32"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52" w:author="Eckhoff,Dirk" w:date="2020-10-16T15:47:00Z"/>
                <w:b/>
                <w:bCs/>
                <w:iCs/>
                <w:snapToGrid w:val="0"/>
                <w:sz w:val="20"/>
                <w:szCs w:val="20"/>
              </w:rPr>
            </w:pPr>
            <w:ins w:id="653" w:author="Eckhoff,Dirk" w:date="2020-10-16T15:47:00Z">
              <w:r w:rsidRPr="00BF71F7">
                <w:rPr>
                  <w:b/>
                  <w:bCs/>
                  <w:iCs/>
                  <w:snapToGrid w:val="0"/>
                  <w:sz w:val="20"/>
                  <w:szCs w:val="20"/>
                </w:rPr>
                <w:t xml:space="preserve">Objectives of the task </w:t>
              </w:r>
            </w:ins>
          </w:p>
        </w:tc>
        <w:tc>
          <w:tcPr>
            <w:tcW w:w="7230" w:type="dxa"/>
            <w:gridSpan w:val="3"/>
            <w:tcBorders>
              <w:top w:val="single" w:sz="4" w:space="0" w:color="auto"/>
            </w:tcBorders>
          </w:tcPr>
          <w:p w14:paraId="4B7CDC94" w14:textId="77777777" w:rsidR="001C5478" w:rsidRDefault="001C5478" w:rsidP="001C5478">
            <w:pPr>
              <w:pStyle w:val="ListParagraph"/>
              <w:widowControl w:val="0"/>
              <w:numPr>
                <w:ilvl w:val="0"/>
                <w:numId w:val="95"/>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ind w:left="210" w:hanging="284"/>
              <w:jc w:val="both"/>
              <w:rPr>
                <w:ins w:id="654" w:author="Eckhoff,Dirk" w:date="2020-10-16T15:47:00Z"/>
                <w:bCs/>
                <w:iCs/>
                <w:snapToGrid w:val="0"/>
                <w:sz w:val="20"/>
                <w:szCs w:val="20"/>
              </w:rPr>
            </w:pPr>
            <w:ins w:id="655" w:author="Eckhoff,Dirk" w:date="2020-10-16T15:47:00Z">
              <w:r w:rsidRPr="005C4CE7">
                <w:rPr>
                  <w:bCs/>
                  <w:iCs/>
                  <w:snapToGrid w:val="0"/>
                  <w:sz w:val="20"/>
                  <w:szCs w:val="20"/>
                </w:rPr>
                <w:t>Ensure that G1017 is relevant and up to date taking into account of existing and future developments</w:t>
              </w:r>
            </w:ins>
          </w:p>
          <w:p w14:paraId="1026E453" w14:textId="77777777" w:rsidR="001C5478" w:rsidRPr="005C4CE7" w:rsidRDefault="001C5478" w:rsidP="001C5478">
            <w:pPr>
              <w:pStyle w:val="ListParagraph"/>
              <w:numPr>
                <w:ilvl w:val="0"/>
                <w:numId w:val="95"/>
              </w:numPr>
              <w:ind w:left="210" w:hanging="284"/>
              <w:rPr>
                <w:ins w:id="656" w:author="Eckhoff,Dirk" w:date="2020-10-16T15:47:00Z"/>
                <w:bCs/>
                <w:iCs/>
                <w:snapToGrid w:val="0"/>
                <w:sz w:val="20"/>
                <w:szCs w:val="20"/>
              </w:rPr>
            </w:pPr>
            <w:ins w:id="657" w:author="Eckhoff,Dirk" w:date="2020-10-16T15:47:00Z">
              <w:r w:rsidRPr="005C4CE7">
                <w:rPr>
                  <w:sz w:val="20"/>
                  <w:szCs w:val="20"/>
                  <w:lang w:eastAsia="en-GB"/>
                </w:rPr>
                <w:t xml:space="preserve">To describe the process to assess prior learning, qualifications and previous experience of students or existing VTS personnel that should be taken into account when assessing the training requirements </w:t>
              </w:r>
            </w:ins>
          </w:p>
        </w:tc>
      </w:tr>
      <w:tr w:rsidR="001C5478" w:rsidRPr="00CB4CEA" w14:paraId="7CD8EDF6" w14:textId="77777777" w:rsidTr="001C5478">
        <w:trPr>
          <w:cantSplit/>
          <w:trHeight w:val="402"/>
          <w:ins w:id="658" w:author="Eckhoff,Dirk" w:date="2020-10-16T15:47:00Z"/>
        </w:trPr>
        <w:tc>
          <w:tcPr>
            <w:tcW w:w="2376" w:type="dxa"/>
          </w:tcPr>
          <w:p w14:paraId="2DCBDEE1"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59" w:author="Eckhoff,Dirk" w:date="2020-10-16T15:47:00Z"/>
                <w:b/>
                <w:bCs/>
                <w:iCs/>
                <w:snapToGrid w:val="0"/>
                <w:sz w:val="20"/>
                <w:szCs w:val="20"/>
              </w:rPr>
            </w:pPr>
            <w:ins w:id="660" w:author="Eckhoff,Dirk" w:date="2020-10-16T15:47:00Z">
              <w:r w:rsidRPr="00BF71F7">
                <w:rPr>
                  <w:b/>
                  <w:bCs/>
                  <w:iCs/>
                  <w:snapToGrid w:val="0"/>
                  <w:sz w:val="20"/>
                  <w:szCs w:val="20"/>
                </w:rPr>
                <w:t>Expected outcome</w:t>
              </w:r>
            </w:ins>
          </w:p>
        </w:tc>
        <w:tc>
          <w:tcPr>
            <w:tcW w:w="7230" w:type="dxa"/>
            <w:gridSpan w:val="3"/>
          </w:tcPr>
          <w:p w14:paraId="01322C44"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61" w:author="Eckhoff,Dirk" w:date="2020-10-16T15:47:00Z"/>
                <w:rFonts w:cs="Arial"/>
                <w:bCs/>
                <w:iCs/>
                <w:snapToGrid w:val="0"/>
                <w:sz w:val="20"/>
                <w:szCs w:val="20"/>
              </w:rPr>
            </w:pPr>
            <w:ins w:id="662" w:author="Eckhoff,Dirk" w:date="2020-10-16T15:47:00Z">
              <w:r w:rsidRPr="00F17A36">
                <w:rPr>
                  <w:rFonts w:cs="Arial"/>
                  <w:bCs/>
                  <w:iCs/>
                  <w:snapToGrid w:val="0"/>
                  <w:sz w:val="20"/>
                  <w:szCs w:val="20"/>
                </w:rPr>
                <w:t>Revised Guideline</w:t>
              </w:r>
            </w:ins>
          </w:p>
        </w:tc>
      </w:tr>
      <w:tr w:rsidR="001C5478" w:rsidRPr="00CB4CEA" w14:paraId="040BDDE5" w14:textId="77777777" w:rsidTr="001C5478">
        <w:trPr>
          <w:cantSplit/>
          <w:trHeight w:val="402"/>
          <w:ins w:id="663" w:author="Eckhoff,Dirk" w:date="2020-10-16T15:47:00Z"/>
        </w:trPr>
        <w:tc>
          <w:tcPr>
            <w:tcW w:w="2376" w:type="dxa"/>
          </w:tcPr>
          <w:p w14:paraId="292DFE97"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64" w:author="Eckhoff,Dirk" w:date="2020-10-16T15:47:00Z"/>
                <w:b/>
                <w:bCs/>
                <w:iCs/>
                <w:snapToGrid w:val="0"/>
                <w:sz w:val="20"/>
                <w:szCs w:val="20"/>
              </w:rPr>
            </w:pPr>
            <w:ins w:id="665" w:author="Eckhoff,Dirk" w:date="2020-10-16T15:47:00Z">
              <w:r>
                <w:rPr>
                  <w:b/>
                  <w:bCs/>
                  <w:iCs/>
                  <w:snapToGrid w:val="0"/>
                  <w:sz w:val="20"/>
                  <w:szCs w:val="20"/>
                </w:rPr>
                <w:t>Compelling need</w:t>
              </w:r>
            </w:ins>
          </w:p>
        </w:tc>
        <w:tc>
          <w:tcPr>
            <w:tcW w:w="7230" w:type="dxa"/>
            <w:gridSpan w:val="3"/>
          </w:tcPr>
          <w:p w14:paraId="648CAE69"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66" w:author="Eckhoff,Dirk" w:date="2020-10-16T15:47:00Z"/>
                <w:rFonts w:cs="Arial"/>
                <w:bCs/>
                <w:iCs/>
                <w:snapToGrid w:val="0"/>
                <w:sz w:val="20"/>
                <w:szCs w:val="20"/>
              </w:rPr>
            </w:pPr>
            <w:ins w:id="667" w:author="Eckhoff,Dirk" w:date="2020-10-16T15:47:00Z">
              <w:r w:rsidRPr="00F17A36">
                <w:rPr>
                  <w:rFonts w:cs="Arial"/>
                  <w:bCs/>
                  <w:iCs/>
                  <w:snapToGrid w:val="0"/>
                  <w:sz w:val="20"/>
                  <w:szCs w:val="20"/>
                </w:rPr>
                <w:t>Timely to review existing G1017 as it was last revised in 2005</w:t>
              </w:r>
              <w:r>
                <w:rPr>
                  <w:rFonts w:cs="Arial"/>
                  <w:bCs/>
                  <w:iCs/>
                  <w:snapToGrid w:val="0"/>
                  <w:sz w:val="20"/>
                  <w:szCs w:val="20"/>
                </w:rPr>
                <w:t xml:space="preserve"> and t</w:t>
              </w:r>
              <w:r w:rsidRPr="00F17A36">
                <w:rPr>
                  <w:rFonts w:cs="Arial"/>
                  <w:bCs/>
                  <w:iCs/>
                  <w:snapToGrid w:val="0"/>
                  <w:sz w:val="20"/>
                  <w:szCs w:val="20"/>
                </w:rPr>
                <w:t>o ensure harmonisation of G1017 with revised R0103</w:t>
              </w:r>
            </w:ins>
          </w:p>
        </w:tc>
      </w:tr>
      <w:tr w:rsidR="001C5478" w:rsidRPr="00696A73" w14:paraId="0932815B" w14:textId="77777777" w:rsidTr="001C5478">
        <w:trPr>
          <w:cantSplit/>
          <w:trHeight w:val="854"/>
          <w:ins w:id="668" w:author="Eckhoff,Dirk" w:date="2020-10-16T15:47:00Z"/>
        </w:trPr>
        <w:tc>
          <w:tcPr>
            <w:tcW w:w="2376" w:type="dxa"/>
          </w:tcPr>
          <w:p w14:paraId="564C554F"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69" w:author="Eckhoff,Dirk" w:date="2020-10-16T15:47:00Z"/>
                <w:b/>
                <w:bCs/>
                <w:iCs/>
                <w:noProof/>
                <w:snapToGrid w:val="0"/>
                <w:sz w:val="20"/>
                <w:szCs w:val="20"/>
              </w:rPr>
            </w:pPr>
            <w:ins w:id="670" w:author="Eckhoff,Dirk" w:date="2020-10-16T15:47:00Z">
              <w:r w:rsidRPr="00BF71F7">
                <w:rPr>
                  <w:b/>
                  <w:bCs/>
                  <w:iCs/>
                  <w:noProof/>
                  <w:snapToGrid w:val="0"/>
                  <w:sz w:val="20"/>
                  <w:szCs w:val="20"/>
                </w:rPr>
                <w:t>Strategic Alignment</w:t>
              </w:r>
            </w:ins>
          </w:p>
          <w:p w14:paraId="49719D9A" w14:textId="77777777" w:rsidR="001C5478" w:rsidRPr="00B47562"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71" w:author="Eckhoff,Dirk" w:date="2020-10-16T15:47:00Z"/>
                <w:bCs/>
                <w:i/>
                <w:iCs/>
                <w:snapToGrid w:val="0"/>
                <w:sz w:val="16"/>
                <w:szCs w:val="16"/>
              </w:rPr>
            </w:pPr>
            <w:ins w:id="672" w:author="Eckhoff,Dirk" w:date="2020-10-16T15:47:00Z">
              <w:r w:rsidRPr="00B47562">
                <w:rPr>
                  <w:bCs/>
                  <w:i/>
                  <w:iCs/>
                  <w:noProof/>
                  <w:snapToGrid w:val="0"/>
                  <w:sz w:val="16"/>
                  <w:szCs w:val="16"/>
                </w:rPr>
                <w:t>(See IALA Strategic Vision)</w:t>
              </w:r>
            </w:ins>
          </w:p>
        </w:tc>
        <w:tc>
          <w:tcPr>
            <w:tcW w:w="7230" w:type="dxa"/>
            <w:gridSpan w:val="3"/>
          </w:tcPr>
          <w:p w14:paraId="26B7F7FC" w14:textId="77777777" w:rsidR="001C5478" w:rsidRPr="00F17A36" w:rsidRDefault="001C5478" w:rsidP="001C5478">
            <w:pPr>
              <w:pStyle w:val="BodyText3"/>
              <w:spacing w:before="120"/>
              <w:ind w:left="0"/>
              <w:jc w:val="both"/>
              <w:rPr>
                <w:ins w:id="673" w:author="Eckhoff,Dirk" w:date="2020-10-16T15:47:00Z"/>
                <w:rFonts w:cs="Arial"/>
                <w:b/>
                <w:i w:val="0"/>
                <w:sz w:val="20"/>
                <w:szCs w:val="20"/>
              </w:rPr>
            </w:pPr>
            <w:ins w:id="674" w:author="Eckhoff,Dirk" w:date="2020-10-16T15:47:00Z">
              <w:r w:rsidRPr="00F17A36">
                <w:rPr>
                  <w:rFonts w:cs="Arial"/>
                  <w:b/>
                  <w:i w:val="0"/>
                  <w:sz w:val="20"/>
                  <w:szCs w:val="20"/>
                </w:rPr>
                <w:t>Goal</w:t>
              </w:r>
            </w:ins>
          </w:p>
          <w:p w14:paraId="7AB14C9E" w14:textId="77777777" w:rsidR="001C5478" w:rsidRPr="00F17A36" w:rsidRDefault="001C5478" w:rsidP="001C5478">
            <w:pPr>
              <w:pStyle w:val="BodyText3"/>
              <w:spacing w:before="120"/>
              <w:ind w:left="0"/>
              <w:jc w:val="both"/>
              <w:rPr>
                <w:ins w:id="675" w:author="Eckhoff,Dirk" w:date="2020-10-16T15:47:00Z"/>
                <w:rFonts w:cs="Arial"/>
                <w:i w:val="0"/>
                <w:sz w:val="20"/>
                <w:szCs w:val="20"/>
              </w:rPr>
            </w:pPr>
            <w:ins w:id="676" w:author="Eckhoff,Dirk" w:date="2020-10-16T15:47:00Z">
              <w:r w:rsidRPr="00F17A36">
                <w:rPr>
                  <w:rFonts w:cs="Arial"/>
                  <w:i w:val="0"/>
                  <w:sz w:val="20"/>
                  <w:szCs w:val="20"/>
                  <w:lang w:eastAsia="en-GB"/>
                </w:rPr>
                <w:t>(G1) Ensure that aids to navigation systems and related services, including e</w:t>
              </w:r>
              <w:r w:rsidRPr="00F17A36">
                <w:rPr>
                  <w:rFonts w:ascii="Calibri" w:eastAsia="Calibri" w:hAnsi="Calibri" w:cs="Calibri"/>
                  <w:i w:val="0"/>
                  <w:sz w:val="20"/>
                  <w:szCs w:val="20"/>
                  <w:lang w:eastAsia="en-GB"/>
                </w:rPr>
                <w:t>‐</w:t>
              </w:r>
              <w:r w:rsidRPr="00F17A36">
                <w:rPr>
                  <w:rFonts w:cs="Arial"/>
                  <w:i w:val="0"/>
                  <w:sz w:val="20"/>
                  <w:szCs w:val="20"/>
                  <w:lang w:eastAsia="en-GB"/>
                </w:rPr>
                <w:t>Navigation, Vessel Traffic Services, and emerging technologies, are harmonised through international cooperation and the provision of standards. </w:t>
              </w:r>
            </w:ins>
          </w:p>
          <w:p w14:paraId="7ED553F0" w14:textId="77777777" w:rsidR="001C5478" w:rsidRPr="00F17A36" w:rsidRDefault="001C5478" w:rsidP="001C5478">
            <w:pPr>
              <w:pStyle w:val="BodyText3"/>
              <w:spacing w:before="120"/>
              <w:ind w:left="0"/>
              <w:jc w:val="both"/>
              <w:rPr>
                <w:ins w:id="677" w:author="Eckhoff,Dirk" w:date="2020-10-16T15:47:00Z"/>
                <w:rFonts w:cs="Arial"/>
                <w:b/>
                <w:i w:val="0"/>
                <w:sz w:val="20"/>
                <w:szCs w:val="20"/>
              </w:rPr>
            </w:pPr>
            <w:ins w:id="678" w:author="Eckhoff,Dirk" w:date="2020-10-16T15:47:00Z">
              <w:r w:rsidRPr="00F17A36">
                <w:rPr>
                  <w:rFonts w:cs="Arial"/>
                  <w:b/>
                  <w:i w:val="0"/>
                  <w:sz w:val="20"/>
                  <w:szCs w:val="20"/>
                </w:rPr>
                <w:t>Strategy</w:t>
              </w:r>
            </w:ins>
          </w:p>
          <w:p w14:paraId="590218D8" w14:textId="77777777" w:rsidR="001C5478" w:rsidRPr="00F17A36" w:rsidRDefault="001C5478" w:rsidP="001C5478">
            <w:pPr>
              <w:rPr>
                <w:ins w:id="679" w:author="Eckhoff,Dirk" w:date="2020-10-16T15:47:00Z"/>
                <w:rFonts w:cs="Arial"/>
                <w:sz w:val="20"/>
                <w:szCs w:val="20"/>
                <w:lang w:eastAsia="en-GB"/>
              </w:rPr>
            </w:pPr>
            <w:ins w:id="680" w:author="Eckhoff,Dirk" w:date="2020-10-16T15:47:00Z">
              <w:r w:rsidRPr="00F17A36">
                <w:rPr>
                  <w:rFonts w:cs="Arial"/>
                  <w:sz w:val="20"/>
                  <w:szCs w:val="20"/>
                  <w:lang w:eastAsia="en-GB"/>
                </w:rPr>
                <w:t>(S2) Improve and harmonise the delivery of VTS globally and in a manner consistent with international conventions, legislative frameworks and public expectations</w:t>
              </w:r>
            </w:ins>
          </w:p>
          <w:p w14:paraId="407FFDA5" w14:textId="77777777" w:rsidR="001C5478" w:rsidRPr="00F17A36" w:rsidRDefault="001C5478" w:rsidP="001C5478">
            <w:pPr>
              <w:rPr>
                <w:ins w:id="681" w:author="Eckhoff,Dirk" w:date="2020-10-16T15:47:00Z"/>
                <w:rFonts w:cs="Arial"/>
                <w:bCs/>
                <w:i/>
                <w:iCs/>
                <w:snapToGrid w:val="0"/>
                <w:sz w:val="20"/>
                <w:szCs w:val="20"/>
              </w:rPr>
            </w:pPr>
          </w:p>
        </w:tc>
      </w:tr>
      <w:tr w:rsidR="001C5478" w:rsidRPr="00CB4CEA" w14:paraId="2F3EEA61" w14:textId="77777777" w:rsidTr="001C5478">
        <w:trPr>
          <w:cantSplit/>
          <w:trHeight w:val="615"/>
          <w:ins w:id="682" w:author="Eckhoff,Dirk" w:date="2020-10-16T15:47:00Z"/>
        </w:trPr>
        <w:tc>
          <w:tcPr>
            <w:tcW w:w="2376" w:type="dxa"/>
          </w:tcPr>
          <w:p w14:paraId="71992E70"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83" w:author="Eckhoff,Dirk" w:date="2020-10-16T15:47:00Z"/>
                <w:b/>
                <w:bCs/>
                <w:iCs/>
                <w:noProof/>
                <w:snapToGrid w:val="0"/>
                <w:sz w:val="20"/>
                <w:szCs w:val="20"/>
              </w:rPr>
            </w:pPr>
            <w:ins w:id="684" w:author="Eckhoff,Dirk" w:date="2020-10-16T15:47:00Z">
              <w:r w:rsidRPr="00BF71F7">
                <w:rPr>
                  <w:b/>
                  <w:bCs/>
                  <w:iCs/>
                  <w:noProof/>
                  <w:snapToGrid w:val="0"/>
                  <w:sz w:val="20"/>
                  <w:szCs w:val="20"/>
                </w:rPr>
                <w:t xml:space="preserve">Scope </w:t>
              </w:r>
              <w:r w:rsidRPr="00BF71F7">
                <w:rPr>
                  <w:b/>
                  <w:bCs/>
                  <w:iCs/>
                  <w:noProof/>
                  <w:snapToGrid w:val="0"/>
                  <w:sz w:val="20"/>
                  <w:szCs w:val="20"/>
                </w:rPr>
                <w:br/>
              </w:r>
            </w:ins>
          </w:p>
        </w:tc>
        <w:tc>
          <w:tcPr>
            <w:tcW w:w="7230" w:type="dxa"/>
            <w:gridSpan w:val="3"/>
          </w:tcPr>
          <w:p w14:paraId="1C97693D"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85" w:author="Eckhoff,Dirk" w:date="2020-10-16T15:47:00Z"/>
                <w:rFonts w:cs="Arial"/>
                <w:b/>
                <w:bCs/>
                <w:iCs/>
                <w:snapToGrid w:val="0"/>
                <w:sz w:val="20"/>
                <w:szCs w:val="20"/>
              </w:rPr>
            </w:pPr>
            <w:ins w:id="686" w:author="Eckhoff,Dirk" w:date="2020-10-16T15:47:00Z">
              <w:r w:rsidRPr="00F17A36">
                <w:rPr>
                  <w:rFonts w:cs="Arial"/>
                  <w:b/>
                  <w:bCs/>
                  <w:iCs/>
                  <w:snapToGrid w:val="0"/>
                  <w:sz w:val="20"/>
                  <w:szCs w:val="20"/>
                </w:rPr>
                <w:t xml:space="preserve">In Scope: </w:t>
              </w:r>
            </w:ins>
          </w:p>
          <w:p w14:paraId="77AD0806" w14:textId="77777777" w:rsidR="001C5478" w:rsidRPr="005C4CE7" w:rsidRDefault="001C5478" w:rsidP="001C5478">
            <w:pPr>
              <w:pStyle w:val="ListParagraph"/>
              <w:widowControl w:val="0"/>
              <w:numPr>
                <w:ilvl w:val="0"/>
                <w:numId w:val="9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87" w:author="Eckhoff,Dirk" w:date="2020-10-16T15:47:00Z"/>
                <w:bCs/>
                <w:iCs/>
                <w:snapToGrid w:val="0"/>
                <w:sz w:val="20"/>
                <w:szCs w:val="20"/>
              </w:rPr>
            </w:pPr>
            <w:ins w:id="688" w:author="Eckhoff,Dirk" w:date="2020-10-16T15:47:00Z">
              <w:r w:rsidRPr="005C4CE7">
                <w:rPr>
                  <w:bCs/>
                  <w:iCs/>
                  <w:snapToGrid w:val="0"/>
                  <w:sz w:val="20"/>
                  <w:szCs w:val="20"/>
                </w:rPr>
                <w:t xml:space="preserve">Certification of existing and </w:t>
              </w:r>
              <w:r>
                <w:rPr>
                  <w:bCs/>
                  <w:iCs/>
                  <w:snapToGrid w:val="0"/>
                  <w:sz w:val="20"/>
                  <w:szCs w:val="20"/>
                </w:rPr>
                <w:t>C</w:t>
              </w:r>
              <w:r w:rsidRPr="005C4CE7">
                <w:rPr>
                  <w:bCs/>
                  <w:iCs/>
                  <w:snapToGrid w:val="0"/>
                  <w:sz w:val="20"/>
                  <w:szCs w:val="20"/>
                </w:rPr>
                <w:t>andidate VTS Operator with IALA V-103</w:t>
              </w:r>
            </w:ins>
          </w:p>
          <w:p w14:paraId="4419B73B" w14:textId="77777777" w:rsidR="001C5478" w:rsidRPr="005C4CE7" w:rsidRDefault="001C5478" w:rsidP="001C5478">
            <w:pPr>
              <w:pStyle w:val="ListParagraph"/>
              <w:widowControl w:val="0"/>
              <w:numPr>
                <w:ilvl w:val="0"/>
                <w:numId w:val="9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89" w:author="Eckhoff,Dirk" w:date="2020-10-16T15:47:00Z"/>
                <w:bCs/>
                <w:iCs/>
                <w:snapToGrid w:val="0"/>
                <w:sz w:val="20"/>
                <w:szCs w:val="20"/>
              </w:rPr>
            </w:pPr>
            <w:ins w:id="690" w:author="Eckhoff,Dirk" w:date="2020-10-16T15:47:00Z">
              <w:r w:rsidRPr="005C4CE7">
                <w:rPr>
                  <w:bCs/>
                  <w:iCs/>
                  <w:snapToGrid w:val="0"/>
                  <w:sz w:val="20"/>
                  <w:szCs w:val="20"/>
                </w:rPr>
                <w:t xml:space="preserve">Revalidation of VTS Operator </w:t>
              </w:r>
              <w:r>
                <w:rPr>
                  <w:bCs/>
                  <w:iCs/>
                  <w:snapToGrid w:val="0"/>
                  <w:sz w:val="20"/>
                  <w:szCs w:val="20"/>
                </w:rPr>
                <w:t>C</w:t>
              </w:r>
              <w:r w:rsidRPr="005C4CE7">
                <w:rPr>
                  <w:bCs/>
                  <w:iCs/>
                  <w:snapToGrid w:val="0"/>
                  <w:sz w:val="20"/>
                  <w:szCs w:val="20"/>
                </w:rPr>
                <w:t>ertificate (review relevance in view of R0103 (</w:t>
              </w:r>
              <w:r>
                <w:rPr>
                  <w:bCs/>
                  <w:iCs/>
                  <w:snapToGrid w:val="0"/>
                  <w:sz w:val="20"/>
                  <w:szCs w:val="20"/>
                </w:rPr>
                <w:t>V-</w:t>
              </w:r>
              <w:r w:rsidRPr="005C4CE7">
                <w:rPr>
                  <w:bCs/>
                  <w:iCs/>
                  <w:snapToGrid w:val="0"/>
                  <w:sz w:val="20"/>
                  <w:szCs w:val="20"/>
                </w:rPr>
                <w:t>103/5))</w:t>
              </w:r>
            </w:ins>
          </w:p>
          <w:p w14:paraId="29971F63" w14:textId="77777777" w:rsidR="001C5478" w:rsidRPr="005C4CE7" w:rsidRDefault="001C5478" w:rsidP="001C5478">
            <w:pPr>
              <w:pStyle w:val="ListParagraph"/>
              <w:widowControl w:val="0"/>
              <w:numPr>
                <w:ilvl w:val="0"/>
                <w:numId w:val="9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91" w:author="Eckhoff,Dirk" w:date="2020-10-16T15:47:00Z"/>
                <w:bCs/>
                <w:iCs/>
                <w:snapToGrid w:val="0"/>
                <w:sz w:val="20"/>
                <w:szCs w:val="20"/>
              </w:rPr>
            </w:pPr>
            <w:ins w:id="692" w:author="Eckhoff,Dirk" w:date="2020-10-16T15:47:00Z">
              <w:r w:rsidRPr="005C4CE7">
                <w:rPr>
                  <w:bCs/>
                  <w:iCs/>
                  <w:snapToGrid w:val="0"/>
                  <w:sz w:val="20"/>
                  <w:szCs w:val="20"/>
                </w:rPr>
                <w:t xml:space="preserve">Evidence, </w:t>
              </w:r>
              <w:r>
                <w:rPr>
                  <w:bCs/>
                  <w:iCs/>
                  <w:snapToGrid w:val="0"/>
                  <w:sz w:val="20"/>
                  <w:szCs w:val="20"/>
                </w:rPr>
                <w:t>a</w:t>
              </w:r>
              <w:r w:rsidRPr="005C4CE7">
                <w:rPr>
                  <w:bCs/>
                  <w:iCs/>
                  <w:snapToGrid w:val="0"/>
                  <w:sz w:val="20"/>
                  <w:szCs w:val="20"/>
                </w:rPr>
                <w:t xml:space="preserve">ssessment and </w:t>
              </w:r>
              <w:r>
                <w:rPr>
                  <w:bCs/>
                  <w:iCs/>
                  <w:snapToGrid w:val="0"/>
                  <w:sz w:val="20"/>
                  <w:szCs w:val="20"/>
                </w:rPr>
                <w:t>r</w:t>
              </w:r>
              <w:r w:rsidRPr="005C4CE7">
                <w:rPr>
                  <w:bCs/>
                  <w:iCs/>
                  <w:snapToGrid w:val="0"/>
                  <w:sz w:val="20"/>
                  <w:szCs w:val="20"/>
                </w:rPr>
                <w:t>ecognition of prior learning</w:t>
              </w:r>
            </w:ins>
          </w:p>
          <w:p w14:paraId="259BE159"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93" w:author="Eckhoff,Dirk" w:date="2020-10-16T15:47:00Z"/>
                <w:rFonts w:cs="Arial"/>
                <w:b/>
                <w:bCs/>
                <w:iCs/>
                <w:snapToGrid w:val="0"/>
                <w:sz w:val="20"/>
                <w:szCs w:val="20"/>
              </w:rPr>
            </w:pPr>
            <w:ins w:id="694" w:author="Eckhoff,Dirk" w:date="2020-10-16T15:47:00Z">
              <w:r w:rsidRPr="00F17A36">
                <w:rPr>
                  <w:rFonts w:cs="Arial"/>
                  <w:b/>
                  <w:bCs/>
                  <w:iCs/>
                  <w:snapToGrid w:val="0"/>
                  <w:sz w:val="20"/>
                  <w:szCs w:val="20"/>
                </w:rPr>
                <w:t>Out of scope:</w:t>
              </w:r>
            </w:ins>
          </w:p>
          <w:p w14:paraId="6820D8A3" w14:textId="77777777" w:rsidR="001C5478" w:rsidRPr="005C4CE7" w:rsidRDefault="001C5478" w:rsidP="001C5478">
            <w:pPr>
              <w:pStyle w:val="ListParagraph"/>
              <w:widowControl w:val="0"/>
              <w:numPr>
                <w:ilvl w:val="0"/>
                <w:numId w:val="9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695" w:author="Eckhoff,Dirk" w:date="2020-10-16T15:47:00Z"/>
                <w:bCs/>
                <w:iCs/>
                <w:snapToGrid w:val="0"/>
                <w:sz w:val="20"/>
                <w:szCs w:val="20"/>
              </w:rPr>
            </w:pPr>
            <w:ins w:id="696" w:author="Eckhoff,Dirk" w:date="2020-10-16T15:47:00Z">
              <w:r w:rsidRPr="005C4CE7">
                <w:rPr>
                  <w:bCs/>
                  <w:iCs/>
                  <w:snapToGrid w:val="0"/>
                  <w:sz w:val="20"/>
                  <w:szCs w:val="20"/>
                </w:rPr>
                <w:t>R0103</w:t>
              </w:r>
            </w:ins>
          </w:p>
          <w:p w14:paraId="4F23E617" w14:textId="77777777" w:rsidR="001C5478" w:rsidRPr="00F17A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ns w:id="697" w:author="Eckhoff,Dirk" w:date="2020-10-16T15:47:00Z"/>
                <w:rFonts w:cs="Arial"/>
                <w:bCs/>
                <w:iCs/>
                <w:snapToGrid w:val="0"/>
                <w:sz w:val="20"/>
                <w:szCs w:val="20"/>
              </w:rPr>
            </w:pPr>
          </w:p>
        </w:tc>
      </w:tr>
      <w:tr w:rsidR="001C5478" w:rsidRPr="00696A73" w14:paraId="0FA768E7" w14:textId="77777777" w:rsidTr="001C5478">
        <w:trPr>
          <w:cantSplit/>
          <w:trHeight w:val="1399"/>
          <w:ins w:id="698" w:author="Eckhoff,Dirk" w:date="2020-10-16T15:47:00Z"/>
        </w:trPr>
        <w:tc>
          <w:tcPr>
            <w:tcW w:w="2376" w:type="dxa"/>
          </w:tcPr>
          <w:p w14:paraId="1BB265E7"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699" w:author="Eckhoff,Dirk" w:date="2020-10-16T15:47:00Z"/>
                <w:bCs/>
                <w:iCs/>
                <w:snapToGrid w:val="0"/>
                <w:sz w:val="20"/>
                <w:szCs w:val="20"/>
              </w:rPr>
            </w:pPr>
            <w:ins w:id="700" w:author="Eckhoff,Dirk" w:date="2020-10-16T15:47:00Z">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ins>
          </w:p>
        </w:tc>
        <w:tc>
          <w:tcPr>
            <w:tcW w:w="7230" w:type="dxa"/>
            <w:gridSpan w:val="3"/>
          </w:tcPr>
          <w:p w14:paraId="25FC2084" w14:textId="77777777" w:rsidR="001C5478" w:rsidRPr="005C4CE7" w:rsidRDefault="001C5478" w:rsidP="001C5478">
            <w:pPr>
              <w:pStyle w:val="ListParagraph"/>
              <w:widowControl w:val="0"/>
              <w:numPr>
                <w:ilvl w:val="0"/>
                <w:numId w:val="9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ins w:id="701" w:author="Eckhoff,Dirk" w:date="2020-10-16T15:47:00Z"/>
                <w:bCs/>
                <w:iCs/>
                <w:snapToGrid w:val="0"/>
                <w:sz w:val="20"/>
                <w:szCs w:val="20"/>
              </w:rPr>
            </w:pPr>
            <w:ins w:id="702" w:author="Eckhoff,Dirk" w:date="2020-10-16T15:47:00Z">
              <w:r w:rsidRPr="005C4CE7">
                <w:rPr>
                  <w:bCs/>
                  <w:iCs/>
                  <w:snapToGrid w:val="0"/>
                  <w:sz w:val="20"/>
                  <w:szCs w:val="20"/>
                </w:rPr>
                <w:t>Compare revised R0103 with existing G1017</w:t>
              </w:r>
            </w:ins>
          </w:p>
          <w:p w14:paraId="54783A60" w14:textId="77777777" w:rsidR="001C5478" w:rsidRPr="005C4CE7" w:rsidRDefault="001C5478" w:rsidP="001C5478">
            <w:pPr>
              <w:pStyle w:val="ListParagraph"/>
              <w:widowControl w:val="0"/>
              <w:numPr>
                <w:ilvl w:val="0"/>
                <w:numId w:val="9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ins w:id="703" w:author="Eckhoff,Dirk" w:date="2020-10-16T15:47:00Z"/>
                <w:bCs/>
                <w:iCs/>
                <w:snapToGrid w:val="0"/>
                <w:sz w:val="20"/>
                <w:szCs w:val="20"/>
              </w:rPr>
            </w:pPr>
            <w:ins w:id="704" w:author="Eckhoff,Dirk" w:date="2020-10-16T15:47:00Z">
              <w:r w:rsidRPr="005C4CE7">
                <w:rPr>
                  <w:bCs/>
                  <w:iCs/>
                  <w:snapToGrid w:val="0"/>
                  <w:sz w:val="20"/>
                  <w:szCs w:val="20"/>
                </w:rPr>
                <w:t>Review process for the issue of an IALA V-103 VTS Operator Certificate for existing VTS personnel</w:t>
              </w:r>
            </w:ins>
          </w:p>
          <w:p w14:paraId="23644739" w14:textId="77777777" w:rsidR="001C5478" w:rsidRPr="005C4CE7" w:rsidRDefault="001C5478" w:rsidP="001C5478">
            <w:pPr>
              <w:pStyle w:val="ListParagraph"/>
              <w:widowControl w:val="0"/>
              <w:numPr>
                <w:ilvl w:val="0"/>
                <w:numId w:val="9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ins w:id="705" w:author="Eckhoff,Dirk" w:date="2020-10-16T15:47:00Z"/>
                <w:bCs/>
                <w:iCs/>
                <w:snapToGrid w:val="0"/>
                <w:sz w:val="20"/>
                <w:szCs w:val="20"/>
              </w:rPr>
            </w:pPr>
            <w:ins w:id="706" w:author="Eckhoff,Dirk" w:date="2020-10-16T15:47:00Z">
              <w:r w:rsidRPr="005C4CE7">
                <w:rPr>
                  <w:bCs/>
                  <w:iCs/>
                  <w:snapToGrid w:val="0"/>
                  <w:sz w:val="20"/>
                  <w:szCs w:val="20"/>
                </w:rPr>
                <w:t xml:space="preserve">Review </w:t>
              </w:r>
              <w:r>
                <w:rPr>
                  <w:bCs/>
                  <w:iCs/>
                  <w:snapToGrid w:val="0"/>
                  <w:sz w:val="20"/>
                  <w:szCs w:val="20"/>
                </w:rPr>
                <w:t>s</w:t>
              </w:r>
              <w:r w:rsidRPr="005C4CE7">
                <w:rPr>
                  <w:bCs/>
                  <w:iCs/>
                  <w:snapToGrid w:val="0"/>
                  <w:sz w:val="20"/>
                  <w:szCs w:val="20"/>
                </w:rPr>
                <w:t xml:space="preserve">ubject </w:t>
              </w:r>
              <w:r>
                <w:rPr>
                  <w:bCs/>
                  <w:iCs/>
                  <w:snapToGrid w:val="0"/>
                  <w:sz w:val="20"/>
                  <w:szCs w:val="20"/>
                </w:rPr>
                <w:t>a</w:t>
              </w:r>
              <w:r w:rsidRPr="005C4CE7">
                <w:rPr>
                  <w:bCs/>
                  <w:iCs/>
                  <w:snapToGrid w:val="0"/>
                  <w:sz w:val="20"/>
                  <w:szCs w:val="20"/>
                </w:rPr>
                <w:t xml:space="preserve">reas, </w:t>
              </w:r>
              <w:r>
                <w:rPr>
                  <w:bCs/>
                  <w:iCs/>
                  <w:snapToGrid w:val="0"/>
                  <w:sz w:val="20"/>
                  <w:szCs w:val="20"/>
                </w:rPr>
                <w:t>R</w:t>
              </w:r>
              <w:r w:rsidRPr="005C4CE7">
                <w:rPr>
                  <w:bCs/>
                  <w:iCs/>
                  <w:snapToGrid w:val="0"/>
                  <w:sz w:val="20"/>
                  <w:szCs w:val="20"/>
                </w:rPr>
                <w:t xml:space="preserve">ecommended </w:t>
              </w:r>
              <w:r>
                <w:rPr>
                  <w:bCs/>
                  <w:iCs/>
                  <w:snapToGrid w:val="0"/>
                  <w:sz w:val="20"/>
                  <w:szCs w:val="20"/>
                </w:rPr>
                <w:t>C</w:t>
              </w:r>
              <w:r w:rsidRPr="005C4CE7">
                <w:rPr>
                  <w:bCs/>
                  <w:iCs/>
                  <w:snapToGrid w:val="0"/>
                  <w:sz w:val="20"/>
                  <w:szCs w:val="20"/>
                </w:rPr>
                <w:t xml:space="preserve">ompetence levels and </w:t>
              </w:r>
              <w:r>
                <w:rPr>
                  <w:bCs/>
                  <w:iCs/>
                  <w:snapToGrid w:val="0"/>
                  <w:sz w:val="20"/>
                  <w:szCs w:val="20"/>
                </w:rPr>
                <w:t>R</w:t>
              </w:r>
              <w:r w:rsidRPr="005C4CE7">
                <w:rPr>
                  <w:bCs/>
                  <w:iCs/>
                  <w:snapToGrid w:val="0"/>
                  <w:sz w:val="20"/>
                  <w:szCs w:val="20"/>
                </w:rPr>
                <w:t xml:space="preserve">ecommended </w:t>
              </w:r>
              <w:r>
                <w:rPr>
                  <w:bCs/>
                  <w:iCs/>
                  <w:snapToGrid w:val="0"/>
                  <w:sz w:val="20"/>
                  <w:szCs w:val="20"/>
                </w:rPr>
                <w:t>P</w:t>
              </w:r>
              <w:r w:rsidRPr="005C4CE7">
                <w:rPr>
                  <w:bCs/>
                  <w:iCs/>
                  <w:snapToGrid w:val="0"/>
                  <w:sz w:val="20"/>
                  <w:szCs w:val="20"/>
                </w:rPr>
                <w:t xml:space="preserve">rior </w:t>
              </w:r>
              <w:r>
                <w:rPr>
                  <w:bCs/>
                  <w:iCs/>
                  <w:snapToGrid w:val="0"/>
                  <w:sz w:val="20"/>
                  <w:szCs w:val="20"/>
                </w:rPr>
                <w:t>L</w:t>
              </w:r>
              <w:r w:rsidRPr="005C4CE7">
                <w:rPr>
                  <w:bCs/>
                  <w:iCs/>
                  <w:snapToGrid w:val="0"/>
                  <w:sz w:val="20"/>
                  <w:szCs w:val="20"/>
                </w:rPr>
                <w:t xml:space="preserve">earning category for </w:t>
              </w:r>
              <w:r>
                <w:rPr>
                  <w:bCs/>
                  <w:iCs/>
                  <w:snapToGrid w:val="0"/>
                  <w:sz w:val="20"/>
                  <w:szCs w:val="20"/>
                </w:rPr>
                <w:t>C</w:t>
              </w:r>
              <w:r w:rsidRPr="005C4CE7">
                <w:rPr>
                  <w:bCs/>
                  <w:iCs/>
                  <w:snapToGrid w:val="0"/>
                  <w:sz w:val="20"/>
                  <w:szCs w:val="20"/>
                </w:rPr>
                <w:t xml:space="preserve">andidate VTS </w:t>
              </w:r>
              <w:r>
                <w:rPr>
                  <w:bCs/>
                  <w:iCs/>
                  <w:snapToGrid w:val="0"/>
                  <w:sz w:val="20"/>
                  <w:szCs w:val="20"/>
                </w:rPr>
                <w:t>O</w:t>
              </w:r>
              <w:r w:rsidRPr="005C4CE7">
                <w:rPr>
                  <w:bCs/>
                  <w:iCs/>
                  <w:snapToGrid w:val="0"/>
                  <w:sz w:val="20"/>
                  <w:szCs w:val="20"/>
                </w:rPr>
                <w:t>perator and re</w:t>
              </w:r>
              <w:r>
                <w:rPr>
                  <w:bCs/>
                  <w:iCs/>
                  <w:snapToGrid w:val="0"/>
                  <w:sz w:val="20"/>
                  <w:szCs w:val="20"/>
                </w:rPr>
                <w:t>-</w:t>
              </w:r>
              <w:r w:rsidRPr="005C4CE7">
                <w:rPr>
                  <w:bCs/>
                  <w:iCs/>
                  <w:snapToGrid w:val="0"/>
                  <w:sz w:val="20"/>
                  <w:szCs w:val="20"/>
                </w:rPr>
                <w:t xml:space="preserve">validation after a break of </w:t>
              </w:r>
              <w:r>
                <w:rPr>
                  <w:bCs/>
                  <w:iCs/>
                  <w:snapToGrid w:val="0"/>
                  <w:sz w:val="20"/>
                  <w:szCs w:val="20"/>
                </w:rPr>
                <w:t>five years</w:t>
              </w:r>
              <w:r w:rsidRPr="005C4CE7">
                <w:rPr>
                  <w:bCs/>
                  <w:iCs/>
                  <w:snapToGrid w:val="0"/>
                  <w:sz w:val="20"/>
                  <w:szCs w:val="20"/>
                </w:rPr>
                <w:t xml:space="preserve"> or more </w:t>
              </w:r>
            </w:ins>
          </w:p>
          <w:p w14:paraId="590D2115" w14:textId="77777777" w:rsidR="001C5478" w:rsidRPr="005C4CE7" w:rsidRDefault="001C5478" w:rsidP="001C5478">
            <w:pPr>
              <w:pStyle w:val="ListParagraph"/>
              <w:widowControl w:val="0"/>
              <w:numPr>
                <w:ilvl w:val="0"/>
                <w:numId w:val="9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1" w:hanging="351"/>
              <w:jc w:val="both"/>
              <w:rPr>
                <w:ins w:id="707" w:author="Eckhoff,Dirk" w:date="2020-10-16T15:47:00Z"/>
                <w:bCs/>
                <w:iCs/>
                <w:snapToGrid w:val="0"/>
                <w:sz w:val="20"/>
                <w:szCs w:val="20"/>
              </w:rPr>
            </w:pPr>
            <w:ins w:id="708" w:author="Eckhoff,Dirk" w:date="2020-10-16T15:47:00Z">
              <w:r w:rsidRPr="005C4CE7">
                <w:rPr>
                  <w:bCs/>
                  <w:iCs/>
                  <w:snapToGrid w:val="0"/>
                  <w:sz w:val="20"/>
                  <w:szCs w:val="20"/>
                </w:rPr>
                <w:t xml:space="preserve">Review </w:t>
              </w:r>
              <w:r w:rsidRPr="005C4CE7">
                <w:rPr>
                  <w:sz w:val="20"/>
                  <w:szCs w:val="20"/>
                  <w:lang w:eastAsia="en-GB"/>
                </w:rPr>
                <w:t>process to assess prior learning, qualifications and previous experience of students or existing VTS personnel that should be taken into account when assessing the training requirements</w:t>
              </w:r>
            </w:ins>
          </w:p>
          <w:p w14:paraId="67BB187D" w14:textId="77777777" w:rsidR="001C5478" w:rsidRPr="00F17A36" w:rsidRDefault="001C5478" w:rsidP="001C5478">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contextualSpacing w:val="0"/>
              <w:jc w:val="both"/>
              <w:rPr>
                <w:ins w:id="709" w:author="Eckhoff,Dirk" w:date="2020-10-16T15:47:00Z"/>
                <w:bCs/>
                <w:iCs/>
                <w:snapToGrid w:val="0"/>
                <w:sz w:val="20"/>
                <w:szCs w:val="20"/>
              </w:rPr>
            </w:pPr>
          </w:p>
        </w:tc>
      </w:tr>
      <w:tr w:rsidR="001C5478" w:rsidRPr="00696A73" w14:paraId="1B5CF662" w14:textId="77777777" w:rsidTr="001C5478">
        <w:trPr>
          <w:cantSplit/>
          <w:trHeight w:val="659"/>
          <w:ins w:id="710" w:author="Eckhoff,Dirk" w:date="2020-10-16T15:47:00Z"/>
        </w:trPr>
        <w:tc>
          <w:tcPr>
            <w:tcW w:w="2376" w:type="dxa"/>
          </w:tcPr>
          <w:p w14:paraId="24701234" w14:textId="77777777" w:rsidR="001C5478" w:rsidRPr="00BF71F7"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11" w:author="Eckhoff,Dirk" w:date="2020-10-16T15:47:00Z"/>
                <w:b/>
                <w:bCs/>
                <w:iCs/>
                <w:snapToGrid w:val="0"/>
                <w:sz w:val="20"/>
                <w:szCs w:val="20"/>
              </w:rPr>
            </w:pPr>
            <w:ins w:id="712" w:author="Eckhoff,Dirk" w:date="2020-10-16T15:47:00Z">
              <w:r w:rsidRPr="00BF71F7">
                <w:rPr>
                  <w:b/>
                  <w:bCs/>
                  <w:iCs/>
                  <w:snapToGrid w:val="0"/>
                  <w:sz w:val="20"/>
                  <w:szCs w:val="20"/>
                </w:rPr>
                <w:t>Expected numbers of sessions for completion</w:t>
              </w:r>
            </w:ins>
          </w:p>
        </w:tc>
        <w:tc>
          <w:tcPr>
            <w:tcW w:w="7230" w:type="dxa"/>
            <w:gridSpan w:val="3"/>
          </w:tcPr>
          <w:p w14:paraId="7A7715C6" w14:textId="77777777" w:rsidR="001C5478" w:rsidRDefault="001C5478" w:rsidP="001C5478">
            <w:pPr>
              <w:pStyle w:val="BodyText3"/>
              <w:spacing w:before="120"/>
              <w:ind w:left="0"/>
              <w:jc w:val="both"/>
              <w:rPr>
                <w:ins w:id="713" w:author="Eckhoff,Dirk" w:date="2020-10-16T15:47:00Z"/>
                <w:sz w:val="20"/>
                <w:lang w:val="en-CA"/>
              </w:rPr>
            </w:pPr>
            <w:ins w:id="714" w:author="Eckhoff,Dirk" w:date="2020-10-16T15:47:00Z">
              <w:r>
                <w:rPr>
                  <w:sz w:val="20"/>
                  <w:lang w:val="en-CA"/>
                </w:rPr>
                <w:t>Session number:</w:t>
              </w:r>
            </w:ins>
          </w:p>
          <w:p w14:paraId="458B58AC" w14:textId="77777777" w:rsidR="001C5478" w:rsidRDefault="001C5478" w:rsidP="001C5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ins w:id="715" w:author="Eckhoff,Dirk" w:date="2020-10-16T15:47:00Z"/>
                <w:sz w:val="20"/>
                <w:lang w:val="en-CA"/>
              </w:rPr>
            </w:pPr>
            <w:ins w:id="716" w:author="Eckhoff,Dirk" w:date="2020-10-16T15:47:00Z">
              <w:r w:rsidRPr="00341A16">
                <w:rPr>
                  <w:noProof/>
                  <w:sz w:val="20"/>
                  <w:lang w:eastAsia="en-GB"/>
                </w:rPr>
                <mc:AlternateContent>
                  <mc:Choice Requires="wps">
                    <w:drawing>
                      <wp:anchor distT="0" distB="0" distL="114300" distR="114300" simplePos="0" relativeHeight="251930624" behindDoc="0" locked="0" layoutInCell="1" allowOverlap="1" wp14:anchorId="5E39EF25" wp14:editId="6F9836B4">
                        <wp:simplePos x="0" y="0"/>
                        <wp:positionH relativeFrom="column">
                          <wp:posOffset>645160</wp:posOffset>
                        </wp:positionH>
                        <wp:positionV relativeFrom="paragraph">
                          <wp:posOffset>168910</wp:posOffset>
                        </wp:positionV>
                        <wp:extent cx="274320" cy="274320"/>
                        <wp:effectExtent l="8890" t="10160" r="12065" b="10795"/>
                        <wp:wrapNone/>
                        <wp:docPr id="469"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29A715" w14:textId="77777777" w:rsidR="001C5478" w:rsidRPr="005F1945" w:rsidRDefault="001C5478" w:rsidP="001C5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9EF25" id="Rectangle 416" o:spid="_x0000_s1209" style="position:absolute;left:0;text-align:left;margin-left:50.8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Dk8JOUrAgAAUwQAAA4AAAAAAAAAAAAAAAAALgIAAGRycy9l&#10;Mm9Eb2MueG1sUEsBAi0AFAAGAAgAAAAhAC9GjDXdAAAACQEAAA8AAAAAAAAAAAAAAAAAhQQAAGRy&#10;cy9kb3ducmV2LnhtbFBLBQYAAAAABAAEAPMAAACPBQAAAAA=&#10;">
                        <v:textbox>
                          <w:txbxContent>
                            <w:p w14:paraId="0029A715" w14:textId="77777777" w:rsidR="001C5478" w:rsidRPr="005F1945" w:rsidRDefault="001C5478" w:rsidP="001C5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929600" behindDoc="0" locked="0" layoutInCell="1" allowOverlap="1" wp14:anchorId="3D77968B" wp14:editId="2FD735C7">
                        <wp:simplePos x="0" y="0"/>
                        <wp:positionH relativeFrom="column">
                          <wp:posOffset>1219200</wp:posOffset>
                        </wp:positionH>
                        <wp:positionV relativeFrom="paragraph">
                          <wp:posOffset>168910</wp:posOffset>
                        </wp:positionV>
                        <wp:extent cx="274320" cy="274320"/>
                        <wp:effectExtent l="0" t="0" r="11430" b="11430"/>
                        <wp:wrapNone/>
                        <wp:docPr id="470"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FB7E55" w14:textId="77777777" w:rsidR="001C5478" w:rsidRPr="00C82A24" w:rsidRDefault="001C5478"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7968B" id="Rectangle 417" o:spid="_x0000_s1210" style="position:absolute;left:0;text-align:left;margin-left:96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RMs+kqAgAAUwQAAA4AAAAAAAAAAAAAAAAALgIAAGRycy9l&#10;Mm9Eb2MueG1sUEsBAi0AFAAGAAgAAAAhAM/TOGneAAAACQEAAA8AAAAAAAAAAAAAAAAAhAQAAGRy&#10;cy9kb3ducmV2LnhtbFBLBQYAAAAABAAEAPMAAACPBQAAAAA=&#10;">
                        <v:textbox>
                          <w:txbxContent>
                            <w:p w14:paraId="58FB7E55" w14:textId="77777777" w:rsidR="001C5478" w:rsidRPr="00C82A24" w:rsidRDefault="001C5478" w:rsidP="001C5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28576" behindDoc="0" locked="0" layoutInCell="1" allowOverlap="1" wp14:anchorId="6E36E09E" wp14:editId="4A53F89F">
                        <wp:simplePos x="0" y="0"/>
                        <wp:positionH relativeFrom="column">
                          <wp:posOffset>1793240</wp:posOffset>
                        </wp:positionH>
                        <wp:positionV relativeFrom="paragraph">
                          <wp:posOffset>168910</wp:posOffset>
                        </wp:positionV>
                        <wp:extent cx="274320" cy="274320"/>
                        <wp:effectExtent l="0" t="0" r="11430" b="11430"/>
                        <wp:wrapNone/>
                        <wp:docPr id="471"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A7B71" w14:textId="77777777" w:rsidR="001C5478" w:rsidRPr="00C82A24" w:rsidRDefault="001C5478"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6E09E" id="Rectangle 418" o:spid="_x0000_s1211" style="position:absolute;left:0;text-align:left;margin-left:141.2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ObZC5gqAgAAUwQAAA4AAAAAAAAAAAAAAAAALgIAAGRycy9l&#10;Mm9Eb2MueG1sUEsBAi0AFAAGAAgAAAAhABLl/DveAAAACQEAAA8AAAAAAAAAAAAAAAAAhAQAAGRy&#10;cy9kb3ducmV2LnhtbFBLBQYAAAAABAAEAPMAAACPBQAAAAA=&#10;">
                        <v:textbox>
                          <w:txbxContent>
                            <w:p w14:paraId="432A7B71" w14:textId="77777777" w:rsidR="001C5478" w:rsidRPr="00C82A24" w:rsidRDefault="001C5478" w:rsidP="001C5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27552" behindDoc="0" locked="0" layoutInCell="1" allowOverlap="1" wp14:anchorId="1275C2E8" wp14:editId="4AC2FB46">
                        <wp:simplePos x="0" y="0"/>
                        <wp:positionH relativeFrom="column">
                          <wp:posOffset>2399665</wp:posOffset>
                        </wp:positionH>
                        <wp:positionV relativeFrom="paragraph">
                          <wp:posOffset>168910</wp:posOffset>
                        </wp:positionV>
                        <wp:extent cx="274320" cy="274320"/>
                        <wp:effectExtent l="0" t="0" r="11430" b="11430"/>
                        <wp:wrapNone/>
                        <wp:docPr id="472"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CE69E1" w14:textId="77777777" w:rsidR="001C5478" w:rsidRPr="00C82A24" w:rsidRDefault="001C5478"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5C2E8" id="Rectangle 419" o:spid="_x0000_s1212" style="position:absolute;left:0;text-align:left;margin-left:188.95pt;margin-top:13.3pt;width:21.6pt;height:21.6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gTI4LysCAABTBAAADgAAAAAAAAAAAAAAAAAuAgAAZHJz&#10;L2Uyb0RvYy54bWxQSwECLQAUAAYACAAAACEAG37jl98AAAAJAQAADwAAAAAAAAAAAAAAAACFBAAA&#10;ZHJzL2Rvd25yZXYueG1sUEsFBgAAAAAEAAQA8wAAAJEFAAAAAA==&#10;">
                        <v:textbox>
                          <w:txbxContent>
                            <w:p w14:paraId="4FCE69E1" w14:textId="77777777" w:rsidR="001C5478" w:rsidRPr="00C82A24" w:rsidRDefault="001C5478" w:rsidP="001C5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26528" behindDoc="0" locked="0" layoutInCell="1" allowOverlap="1" wp14:anchorId="352E80BA" wp14:editId="540D204F">
                        <wp:simplePos x="0" y="0"/>
                        <wp:positionH relativeFrom="column">
                          <wp:posOffset>3072130</wp:posOffset>
                        </wp:positionH>
                        <wp:positionV relativeFrom="paragraph">
                          <wp:posOffset>168910</wp:posOffset>
                        </wp:positionV>
                        <wp:extent cx="274320" cy="274320"/>
                        <wp:effectExtent l="0" t="0" r="11430" b="11430"/>
                        <wp:wrapNone/>
                        <wp:docPr id="473"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C0AFAF" w14:textId="77777777" w:rsidR="001C5478" w:rsidRPr="00C82A24" w:rsidRDefault="001C5478" w:rsidP="001C5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E80BA" id="Rectangle 420" o:spid="_x0000_s1213" style="position:absolute;left:0;text-align:left;margin-left:241.9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9hdIFKgIAAFMEAAAOAAAAAAAAAAAAAAAAAC4CAABkcnMv&#10;ZTJvRG9jLnhtbFBLAQItABQABgAIAAAAIQBVOe0g3wAAAAkBAAAPAAAAAAAAAAAAAAAAAIQEAABk&#10;cnMvZG93bnJldi54bWxQSwUGAAAAAAQABADzAAAAkAUAAAAA&#10;">
                        <v:textbox>
                          <w:txbxContent>
                            <w:p w14:paraId="3CC0AFAF" w14:textId="77777777" w:rsidR="001C5478" w:rsidRPr="00C82A24" w:rsidRDefault="001C5478" w:rsidP="001C5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25504" behindDoc="0" locked="0" layoutInCell="1" allowOverlap="1" wp14:anchorId="169D4E25" wp14:editId="2BCB93F2">
                        <wp:simplePos x="0" y="0"/>
                        <wp:positionH relativeFrom="column">
                          <wp:posOffset>3834765</wp:posOffset>
                        </wp:positionH>
                        <wp:positionV relativeFrom="paragraph">
                          <wp:posOffset>168910</wp:posOffset>
                        </wp:positionV>
                        <wp:extent cx="274320" cy="274320"/>
                        <wp:effectExtent l="7620" t="10160" r="13335" b="10795"/>
                        <wp:wrapNone/>
                        <wp:docPr id="474"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2B856" id="Rectangle 421" o:spid="_x0000_s1026" style="position:absolute;margin-left:301.95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ZW92XR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31648" behindDoc="0" locked="0" layoutInCell="1" allowOverlap="1" wp14:anchorId="3BF76EBA" wp14:editId="1E5F97CF">
                        <wp:simplePos x="0" y="0"/>
                        <wp:positionH relativeFrom="column">
                          <wp:posOffset>31750</wp:posOffset>
                        </wp:positionH>
                        <wp:positionV relativeFrom="paragraph">
                          <wp:posOffset>168910</wp:posOffset>
                        </wp:positionV>
                        <wp:extent cx="274320" cy="274320"/>
                        <wp:effectExtent l="5080" t="10160" r="6350" b="10795"/>
                        <wp:wrapNone/>
                        <wp:docPr id="475"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20A956" w14:textId="77777777" w:rsidR="001C5478" w:rsidRPr="005F1945" w:rsidRDefault="001C5478" w:rsidP="001C5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76EBA" id="Rectangle 422" o:spid="_x0000_s1214" style="position:absolute;left:0;text-align:left;margin-left:2.5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VndfVisCAABTBAAADgAAAAAAAAAAAAAAAAAuAgAAZHJzL2Uy&#10;b0RvYy54bWxQSwECLQAUAAYACAAAACEAU7YEbdwAAAAGAQAADwAAAAAAAAAAAAAAAACFBAAAZHJz&#10;L2Rvd25yZXYueG1sUEsFBgAAAAAEAAQA8wAAAI4FAAAAAA==&#10;">
                        <v:textbox>
                          <w:txbxContent>
                            <w:p w14:paraId="4720A956" w14:textId="77777777" w:rsidR="001C5478" w:rsidRPr="005F1945" w:rsidRDefault="001C5478" w:rsidP="001C5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ins>
          </w:p>
          <w:p w14:paraId="0DD58F2F"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17" w:author="Eckhoff,Dirk" w:date="2020-10-16T15:47:00Z"/>
                <w:bCs/>
                <w:iCs/>
                <w:snapToGrid w:val="0"/>
                <w:sz w:val="20"/>
                <w:szCs w:val="20"/>
                <w:lang w:val="en-CA"/>
              </w:rPr>
            </w:pPr>
          </w:p>
          <w:p w14:paraId="54E2C99A" w14:textId="77777777" w:rsidR="001C5478" w:rsidRPr="005010D1"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18" w:author="Eckhoff,Dirk" w:date="2020-10-16T15:47:00Z"/>
                <w:bCs/>
                <w:iCs/>
                <w:snapToGrid w:val="0"/>
                <w:sz w:val="20"/>
                <w:szCs w:val="20"/>
                <w:lang w:val="en-CA"/>
              </w:rPr>
            </w:pPr>
          </w:p>
        </w:tc>
      </w:tr>
      <w:tr w:rsidR="001C5478" w:rsidRPr="00696A73" w14:paraId="30ADC582" w14:textId="77777777" w:rsidTr="001C5478">
        <w:trPr>
          <w:cantSplit/>
          <w:trHeight w:val="342"/>
          <w:ins w:id="719" w:author="Eckhoff,Dirk" w:date="2020-10-16T15:47:00Z"/>
        </w:trPr>
        <w:tc>
          <w:tcPr>
            <w:tcW w:w="2376" w:type="dxa"/>
            <w:shd w:val="clear" w:color="auto" w:fill="DDD9C3" w:themeFill="background2" w:themeFillShade="E6"/>
          </w:tcPr>
          <w:p w14:paraId="5864D47C" w14:textId="77777777" w:rsidR="001C5478"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20" w:author="Eckhoff,Dirk" w:date="2020-10-16T15:47:00Z"/>
                <w:b/>
                <w:bCs/>
                <w:iCs/>
                <w:snapToGrid w:val="0"/>
                <w:sz w:val="20"/>
                <w:szCs w:val="20"/>
              </w:rPr>
            </w:pPr>
            <w:ins w:id="721" w:author="Eckhoff,Dirk" w:date="2020-10-16T15:47:00Z">
              <w:r>
                <w:rPr>
                  <w:b/>
                  <w:bCs/>
                  <w:iCs/>
                  <w:snapToGrid w:val="0"/>
                  <w:sz w:val="20"/>
                  <w:szCs w:val="20"/>
                </w:rPr>
                <w:t>Committee notes</w:t>
              </w:r>
            </w:ins>
          </w:p>
        </w:tc>
        <w:tc>
          <w:tcPr>
            <w:tcW w:w="2410" w:type="dxa"/>
            <w:shd w:val="clear" w:color="auto" w:fill="DDD9C3" w:themeFill="background2" w:themeFillShade="E6"/>
          </w:tcPr>
          <w:p w14:paraId="2F386C72"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22" w:author="Eckhoff,Dirk" w:date="2020-10-16T15:47:00Z"/>
                <w:b/>
                <w:bCs/>
                <w:iCs/>
                <w:snapToGrid w:val="0"/>
                <w:sz w:val="20"/>
                <w:szCs w:val="20"/>
              </w:rPr>
            </w:pPr>
            <w:ins w:id="723" w:author="Eckhoff,Dirk" w:date="2020-10-16T15:47:00Z">
              <w:r>
                <w:rPr>
                  <w:b/>
                  <w:bCs/>
                  <w:iCs/>
                  <w:snapToGrid w:val="0"/>
                  <w:sz w:val="20"/>
                  <w:szCs w:val="20"/>
                </w:rPr>
                <w:t>Origins</w:t>
              </w:r>
            </w:ins>
          </w:p>
        </w:tc>
        <w:tc>
          <w:tcPr>
            <w:tcW w:w="4820" w:type="dxa"/>
            <w:gridSpan w:val="2"/>
            <w:shd w:val="clear" w:color="auto" w:fill="DDD9C3" w:themeFill="background2" w:themeFillShade="E6"/>
          </w:tcPr>
          <w:p w14:paraId="22A50B43" w14:textId="77777777" w:rsidR="001C5478" w:rsidRPr="00637651"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24" w:author="Eckhoff,Dirk" w:date="2020-10-16T15:47:00Z"/>
                <w:bCs/>
                <w:iCs/>
                <w:snapToGrid w:val="0"/>
                <w:sz w:val="20"/>
                <w:szCs w:val="20"/>
              </w:rPr>
            </w:pPr>
            <w:ins w:id="725" w:author="Eckhoff,Dirk" w:date="2020-10-16T15:47:00Z">
              <w:r w:rsidRPr="00637651">
                <w:rPr>
                  <w:bCs/>
                  <w:iCs/>
                  <w:snapToGrid w:val="0"/>
                  <w:sz w:val="20"/>
                  <w:szCs w:val="20"/>
                </w:rPr>
                <w:t>Proposed during 2014-18 Work Programme</w:t>
              </w:r>
            </w:ins>
          </w:p>
        </w:tc>
      </w:tr>
      <w:tr w:rsidR="001C5478" w:rsidRPr="00696A73" w14:paraId="3A418FB7" w14:textId="77777777" w:rsidTr="001C5478">
        <w:trPr>
          <w:cantSplit/>
          <w:trHeight w:val="342"/>
          <w:ins w:id="726" w:author="Eckhoff,Dirk" w:date="2020-10-16T15:47:00Z"/>
        </w:trPr>
        <w:tc>
          <w:tcPr>
            <w:tcW w:w="2376" w:type="dxa"/>
            <w:vMerge w:val="restart"/>
            <w:shd w:val="clear" w:color="auto" w:fill="auto"/>
          </w:tcPr>
          <w:p w14:paraId="157EE099"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ins w:id="727" w:author="Eckhoff,Dirk" w:date="2020-10-16T15:47:00Z"/>
                <w:b/>
                <w:bCs/>
                <w:iCs/>
                <w:snapToGrid w:val="0"/>
                <w:sz w:val="20"/>
                <w:szCs w:val="20"/>
              </w:rPr>
            </w:pPr>
          </w:p>
        </w:tc>
        <w:tc>
          <w:tcPr>
            <w:tcW w:w="2410" w:type="dxa"/>
            <w:shd w:val="clear" w:color="auto" w:fill="DDD9C3" w:themeFill="background2" w:themeFillShade="E6"/>
          </w:tcPr>
          <w:p w14:paraId="3F7B154A"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28" w:author="Eckhoff,Dirk" w:date="2020-10-16T15:47:00Z"/>
                <w:b/>
                <w:bCs/>
                <w:iCs/>
                <w:snapToGrid w:val="0"/>
                <w:sz w:val="20"/>
                <w:szCs w:val="20"/>
              </w:rPr>
            </w:pPr>
            <w:ins w:id="729" w:author="Eckhoff,Dirk" w:date="2020-10-16T15:47:00Z">
              <w:r>
                <w:rPr>
                  <w:b/>
                  <w:bCs/>
                  <w:iCs/>
                  <w:snapToGrid w:val="0"/>
                  <w:sz w:val="20"/>
                  <w:szCs w:val="20"/>
                </w:rPr>
                <w:t>Agreed by session</w:t>
              </w:r>
            </w:ins>
          </w:p>
        </w:tc>
        <w:tc>
          <w:tcPr>
            <w:tcW w:w="2268" w:type="dxa"/>
            <w:shd w:val="clear" w:color="auto" w:fill="DDD9C3" w:themeFill="background2" w:themeFillShade="E6"/>
          </w:tcPr>
          <w:p w14:paraId="6FEC8B33"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30" w:author="Eckhoff,Dirk" w:date="2020-10-16T15:47:00Z"/>
                <w:b/>
                <w:bCs/>
                <w:iCs/>
                <w:snapToGrid w:val="0"/>
                <w:sz w:val="20"/>
                <w:szCs w:val="20"/>
              </w:rPr>
            </w:pPr>
            <w:ins w:id="731" w:author="Eckhoff,Dirk" w:date="2020-10-16T15:47:00Z">
              <w:r>
                <w:rPr>
                  <w:b/>
                  <w:bCs/>
                  <w:iCs/>
                  <w:snapToGrid w:val="0"/>
                  <w:sz w:val="20"/>
                  <w:szCs w:val="20"/>
                </w:rPr>
                <w:t>TD#</w:t>
              </w:r>
            </w:ins>
          </w:p>
        </w:tc>
        <w:tc>
          <w:tcPr>
            <w:tcW w:w="2552" w:type="dxa"/>
            <w:shd w:val="clear" w:color="auto" w:fill="DDD9C3" w:themeFill="background2" w:themeFillShade="E6"/>
          </w:tcPr>
          <w:p w14:paraId="60A52321"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32" w:author="Eckhoff,Dirk" w:date="2020-10-16T15:47:00Z"/>
                <w:b/>
                <w:bCs/>
                <w:iCs/>
                <w:snapToGrid w:val="0"/>
                <w:sz w:val="20"/>
                <w:szCs w:val="20"/>
              </w:rPr>
            </w:pPr>
            <w:ins w:id="733" w:author="Eckhoff,Dirk" w:date="2020-10-16T15:47:00Z">
              <w:r>
                <w:rPr>
                  <w:b/>
                  <w:bCs/>
                  <w:iCs/>
                  <w:snapToGrid w:val="0"/>
                  <w:sz w:val="20"/>
                  <w:szCs w:val="20"/>
                </w:rPr>
                <w:t>Comments</w:t>
              </w:r>
            </w:ins>
          </w:p>
        </w:tc>
      </w:tr>
      <w:tr w:rsidR="001C5478" w:rsidRPr="00696A73" w14:paraId="4F0A9E59" w14:textId="77777777" w:rsidTr="001C5478">
        <w:trPr>
          <w:cantSplit/>
          <w:trHeight w:val="489"/>
          <w:ins w:id="734" w:author="Eckhoff,Dirk" w:date="2020-10-16T15:47:00Z"/>
        </w:trPr>
        <w:tc>
          <w:tcPr>
            <w:tcW w:w="2376" w:type="dxa"/>
            <w:vMerge/>
            <w:shd w:val="clear" w:color="auto" w:fill="auto"/>
          </w:tcPr>
          <w:p w14:paraId="00333A73"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ins w:id="735" w:author="Eckhoff,Dirk" w:date="2020-10-16T15:47:00Z"/>
                <w:bCs/>
                <w:iCs/>
                <w:snapToGrid w:val="0"/>
                <w:sz w:val="20"/>
                <w:szCs w:val="20"/>
              </w:rPr>
            </w:pPr>
          </w:p>
        </w:tc>
        <w:tc>
          <w:tcPr>
            <w:tcW w:w="2410" w:type="dxa"/>
            <w:shd w:val="clear" w:color="auto" w:fill="DDD9C3" w:themeFill="background2" w:themeFillShade="E6"/>
          </w:tcPr>
          <w:p w14:paraId="4855EE85"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36" w:author="Eckhoff,Dirk" w:date="2020-10-16T15:47:00Z"/>
                <w:bCs/>
                <w:iCs/>
                <w:snapToGrid w:val="0"/>
                <w:sz w:val="20"/>
                <w:szCs w:val="20"/>
              </w:rPr>
            </w:pPr>
            <w:ins w:id="737" w:author="Eckhoff,Dirk" w:date="2020-10-16T15:47: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ins>
          </w:p>
        </w:tc>
        <w:tc>
          <w:tcPr>
            <w:tcW w:w="2268" w:type="dxa"/>
            <w:shd w:val="clear" w:color="auto" w:fill="DDD9C3" w:themeFill="background2" w:themeFillShade="E6"/>
          </w:tcPr>
          <w:p w14:paraId="23AC4C9F" w14:textId="77777777" w:rsidR="001C5478" w:rsidRPr="00696A73"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38" w:author="Eckhoff,Dirk" w:date="2020-10-16T15:47:00Z"/>
                <w:bCs/>
                <w:iCs/>
                <w:snapToGrid w:val="0"/>
                <w:sz w:val="20"/>
                <w:szCs w:val="20"/>
              </w:rPr>
            </w:pPr>
            <w:ins w:id="739" w:author="Eckhoff,Dirk" w:date="2020-10-16T15:47:00Z">
              <w:r>
                <w:rPr>
                  <w:bCs/>
                  <w:iCs/>
                  <w:snapToGrid w:val="0"/>
                  <w:sz w:val="20"/>
                  <w:szCs w:val="20"/>
                </w:rPr>
                <w:t>3</w:t>
              </w:r>
            </w:ins>
          </w:p>
        </w:tc>
        <w:tc>
          <w:tcPr>
            <w:tcW w:w="2552" w:type="dxa"/>
            <w:shd w:val="clear" w:color="auto" w:fill="DDD9C3" w:themeFill="background2" w:themeFillShade="E6"/>
          </w:tcPr>
          <w:p w14:paraId="24042BA2" w14:textId="5F43A22B" w:rsidR="001C5478" w:rsidRPr="00696A73" w:rsidRDefault="004A0145"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40" w:author="Eckhoff,Dirk" w:date="2020-10-16T15:47:00Z"/>
                <w:bCs/>
                <w:iCs/>
                <w:snapToGrid w:val="0"/>
                <w:sz w:val="20"/>
                <w:szCs w:val="20"/>
              </w:rPr>
            </w:pPr>
            <w:ins w:id="741" w:author="Eckhoff,Dirk" w:date="2020-10-16T16:44:00Z">
              <w:r w:rsidRPr="00100C03">
                <w:rPr>
                  <w:rFonts w:asciiTheme="minorHAnsi" w:hAnsiTheme="minorHAnsi" w:cstheme="minorHAnsi"/>
                  <w:color w:val="000000"/>
                  <w:sz w:val="20"/>
                  <w:szCs w:val="20"/>
                  <w:lang w:val="en-US" w:eastAsia="nl-NL"/>
                </w:rPr>
                <w:t>Sec to note new title of GL 1017 Assessment of Training for VTS</w:t>
              </w:r>
            </w:ins>
          </w:p>
        </w:tc>
      </w:tr>
      <w:tr w:rsidR="001C5478" w:rsidRPr="00696A73" w14:paraId="50A11A80" w14:textId="77777777" w:rsidTr="001C5478">
        <w:trPr>
          <w:cantSplit/>
          <w:trHeight w:val="489"/>
          <w:ins w:id="742" w:author="Eckhoff,Dirk" w:date="2020-10-16T15:47:00Z"/>
        </w:trPr>
        <w:tc>
          <w:tcPr>
            <w:tcW w:w="2376" w:type="dxa"/>
            <w:shd w:val="clear" w:color="auto" w:fill="auto"/>
          </w:tcPr>
          <w:p w14:paraId="65699485" w14:textId="77777777" w:rsidR="001C5478" w:rsidRPr="00696A73" w:rsidRDefault="001C5478" w:rsidP="001C5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ins w:id="743" w:author="Eckhoff,Dirk" w:date="2020-10-16T15:47:00Z"/>
                <w:bCs/>
                <w:iCs/>
                <w:snapToGrid w:val="0"/>
                <w:sz w:val="20"/>
                <w:szCs w:val="20"/>
              </w:rPr>
            </w:pPr>
          </w:p>
        </w:tc>
        <w:tc>
          <w:tcPr>
            <w:tcW w:w="2410" w:type="dxa"/>
            <w:shd w:val="clear" w:color="auto" w:fill="DDD9C3" w:themeFill="background2" w:themeFillShade="E6"/>
          </w:tcPr>
          <w:p w14:paraId="1E73AA81" w14:textId="77777777" w:rsidR="001C5478" w:rsidRPr="001C6236"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44" w:author="Eckhoff,Dirk" w:date="2020-10-16T15:47:00Z"/>
                <w:b/>
                <w:bCs/>
                <w:iCs/>
                <w:snapToGrid w:val="0"/>
                <w:sz w:val="20"/>
                <w:szCs w:val="20"/>
              </w:rPr>
            </w:pPr>
            <w:ins w:id="745" w:author="Eckhoff,Dirk" w:date="2020-10-16T15:47:00Z">
              <w:r w:rsidRPr="001C6236">
                <w:rPr>
                  <w:b/>
                  <w:bCs/>
                  <w:iCs/>
                  <w:snapToGrid w:val="0"/>
                  <w:sz w:val="20"/>
                  <w:szCs w:val="20"/>
                </w:rPr>
                <w:t>Approved by Council</w:t>
              </w:r>
            </w:ins>
          </w:p>
        </w:tc>
        <w:tc>
          <w:tcPr>
            <w:tcW w:w="2268" w:type="dxa"/>
            <w:shd w:val="clear" w:color="auto" w:fill="DDD9C3" w:themeFill="background2" w:themeFillShade="E6"/>
          </w:tcPr>
          <w:p w14:paraId="5660D7D3"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746" w:author="Eckhoff,Dirk" w:date="2020-10-16T15:47:00Z"/>
                <w:bCs/>
                <w:iCs/>
                <w:snapToGrid w:val="0"/>
                <w:sz w:val="20"/>
                <w:szCs w:val="20"/>
              </w:rPr>
            </w:pPr>
            <w:ins w:id="747" w:author="Eckhoff,Dirk" w:date="2020-10-16T15:47: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ins>
          </w:p>
        </w:tc>
        <w:tc>
          <w:tcPr>
            <w:tcW w:w="2552" w:type="dxa"/>
            <w:shd w:val="clear" w:color="auto" w:fill="DDD9C3" w:themeFill="background2" w:themeFillShade="E6"/>
          </w:tcPr>
          <w:p w14:paraId="5C44A5FF" w14:textId="77777777" w:rsidR="001C5478" w:rsidRDefault="001C5478" w:rsidP="001C5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748" w:author="Eckhoff,Dirk" w:date="2020-10-16T15:47:00Z"/>
                <w:bCs/>
                <w:iCs/>
                <w:snapToGrid w:val="0"/>
                <w:sz w:val="20"/>
                <w:szCs w:val="20"/>
              </w:rPr>
            </w:pPr>
            <w:ins w:id="749" w:author="Eckhoff,Dirk" w:date="2020-10-16T15:47:00Z">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ins>
          </w:p>
        </w:tc>
      </w:tr>
    </w:tbl>
    <w:p w14:paraId="4F828BCC" w14:textId="77777777" w:rsidR="001C5478" w:rsidRDefault="001C5478" w:rsidP="001C5478">
      <w:pPr>
        <w:rPr>
          <w:ins w:id="750" w:author="Eckhoff,Dirk" w:date="2020-10-16T15:47:00Z"/>
        </w:rPr>
      </w:pPr>
    </w:p>
    <w:p w14:paraId="4DFE612D" w14:textId="4D5AE590" w:rsidR="00816478" w:rsidRPr="0054788C" w:rsidDel="001C5478" w:rsidRDefault="00816478" w:rsidP="00816478">
      <w:pPr>
        <w:pStyle w:val="Heading1"/>
        <w:rPr>
          <w:del w:id="751" w:author="Eckhoff,Dirk" w:date="2020-10-16T15:47:00Z"/>
          <w:rFonts w:eastAsiaTheme="minorEastAsia"/>
        </w:rPr>
      </w:pPr>
      <w:del w:id="752" w:author="Eckhoff,Dirk" w:date="2020-10-16T15:47:00Z">
        <w:r w:rsidDel="001C5478">
          <w:rPr>
            <w:rFonts w:eastAsiaTheme="minorEastAsia"/>
          </w:rPr>
          <w:delText>TASK 3.3.2</w:delText>
        </w:r>
        <w:r w:rsidDel="001C5478">
          <w:rPr>
            <w:rFonts w:eastAsiaTheme="minorEastAsia"/>
          </w:rPr>
          <w:tab/>
          <w:delText>Review and U</w:delText>
        </w:r>
        <w:r w:rsidRPr="0054788C" w:rsidDel="001C5478">
          <w:rPr>
            <w:rFonts w:eastAsiaTheme="minorEastAsia"/>
          </w:rPr>
          <w:delText>pdate Guideline 1017 on Assessmen</w:delText>
        </w:r>
        <w:r w:rsidDel="001C5478">
          <w:rPr>
            <w:rFonts w:eastAsiaTheme="minorEastAsia"/>
          </w:rPr>
          <w:delText>t of Training Requirements for e</w:delText>
        </w:r>
        <w:r w:rsidRPr="0054788C" w:rsidDel="001C5478">
          <w:rPr>
            <w:rFonts w:eastAsiaTheme="minorEastAsia"/>
          </w:rPr>
          <w:delText>xisting VTS Personnel, Candidate VTS Operators, Revalidation of VTS Operator Certificates</w:delText>
        </w:r>
        <w:bookmarkEnd w:id="630"/>
        <w:bookmarkEnd w:id="631"/>
      </w:del>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rsidDel="001C5478" w14:paraId="447AF434" w14:textId="451E6D11" w:rsidTr="00816478">
        <w:trPr>
          <w:cantSplit/>
          <w:trHeight w:val="416"/>
          <w:tblHeader/>
          <w:del w:id="753" w:author="Eckhoff,Dirk" w:date="2020-10-16T15:47:00Z"/>
        </w:trPr>
        <w:tc>
          <w:tcPr>
            <w:tcW w:w="9606" w:type="dxa"/>
            <w:gridSpan w:val="4"/>
            <w:shd w:val="clear" w:color="auto" w:fill="DDD9C3"/>
            <w:vAlign w:val="center"/>
          </w:tcPr>
          <w:p w14:paraId="32E2DE67" w14:textId="583A06A9" w:rsidR="00816478" w:rsidRPr="00696A73"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del w:id="754" w:author="Eckhoff,Dirk" w:date="2020-10-16T15:47:00Z"/>
                <w:b/>
                <w:bCs/>
                <w:iCs/>
                <w:snapToGrid w:val="0"/>
              </w:rPr>
            </w:pPr>
            <w:del w:id="755" w:author="Eckhoff,Dirk" w:date="2020-10-16T15:47:00Z">
              <w:r w:rsidDel="001C5478">
                <w:rPr>
                  <w:b/>
                  <w:bCs/>
                  <w:iCs/>
                  <w:snapToGrid w:val="0"/>
                </w:rPr>
                <w:delText xml:space="preserve">VTS Committee </w:delText>
              </w:r>
              <w:r w:rsidRPr="00696A73" w:rsidDel="001C5478">
                <w:rPr>
                  <w:b/>
                  <w:bCs/>
                  <w:iCs/>
                  <w:snapToGrid w:val="0"/>
                </w:rPr>
                <w:delText>Work Programme</w:delText>
              </w:r>
              <w:r w:rsidDel="001C5478">
                <w:rPr>
                  <w:b/>
                  <w:bCs/>
                  <w:iCs/>
                  <w:snapToGrid w:val="0"/>
                </w:rPr>
                <w:delText xml:space="preserve"> 2018</w:delText>
              </w:r>
              <w:r w:rsidRPr="00696A73" w:rsidDel="001C5478">
                <w:rPr>
                  <w:b/>
                  <w:bCs/>
                  <w:iCs/>
                  <w:snapToGrid w:val="0"/>
                </w:rPr>
                <w:delText>-</w:delText>
              </w:r>
              <w:r w:rsidDel="001C5478">
                <w:rPr>
                  <w:b/>
                  <w:bCs/>
                  <w:iCs/>
                  <w:snapToGrid w:val="0"/>
                </w:rPr>
                <w:delText>2022</w:delText>
              </w:r>
            </w:del>
          </w:p>
        </w:tc>
      </w:tr>
      <w:tr w:rsidR="00816478" w:rsidRPr="00CB4CEA" w:rsidDel="001C5478" w14:paraId="5C922545" w14:textId="3350AF5C" w:rsidTr="00816478">
        <w:trPr>
          <w:cantSplit/>
          <w:trHeight w:val="428"/>
          <w:del w:id="756" w:author="Eckhoff,Dirk" w:date="2020-10-16T15:47:00Z"/>
        </w:trPr>
        <w:tc>
          <w:tcPr>
            <w:tcW w:w="2376" w:type="dxa"/>
            <w:shd w:val="clear" w:color="auto" w:fill="auto"/>
          </w:tcPr>
          <w:p w14:paraId="3BF7401D" w14:textId="473FECF6" w:rsidR="00816478" w:rsidRPr="00BF71F7"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757" w:author="Eckhoff,Dirk" w:date="2020-10-16T15:47:00Z"/>
                <w:b/>
                <w:bCs/>
                <w:iCs/>
                <w:snapToGrid w:val="0"/>
                <w:sz w:val="20"/>
                <w:szCs w:val="20"/>
              </w:rPr>
            </w:pPr>
            <w:del w:id="758" w:author="Eckhoff,Dirk" w:date="2020-10-16T15:47:00Z">
              <w:r w:rsidRPr="00BF71F7" w:rsidDel="001C5478">
                <w:rPr>
                  <w:b/>
                  <w:sz w:val="20"/>
                  <w:szCs w:val="20"/>
                </w:rPr>
                <w:delText>Standard</w:delText>
              </w:r>
            </w:del>
          </w:p>
        </w:tc>
        <w:tc>
          <w:tcPr>
            <w:tcW w:w="7230" w:type="dxa"/>
            <w:gridSpan w:val="3"/>
            <w:shd w:val="clear" w:color="auto" w:fill="auto"/>
          </w:tcPr>
          <w:p w14:paraId="17636E7B" w14:textId="13DA2882" w:rsidR="00816478" w:rsidRPr="00BF71F7"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759" w:author="Eckhoff,Dirk" w:date="2020-10-16T15:47:00Z"/>
                <w:rFonts w:cs="Arial"/>
                <w:snapToGrid w:val="0"/>
                <w:kern w:val="28"/>
                <w:sz w:val="20"/>
                <w:szCs w:val="20"/>
                <w:highlight w:val="yellow"/>
                <w:lang w:eastAsia="de-DE"/>
              </w:rPr>
            </w:pPr>
            <w:del w:id="760" w:author="Eckhoff,Dirk" w:date="2020-10-16T15:47:00Z">
              <w:r w:rsidRPr="00BF71F7" w:rsidDel="001C5478">
                <w:rPr>
                  <w:sz w:val="20"/>
                  <w:szCs w:val="20"/>
                </w:rPr>
                <w:delText>Vessel Traffic Services</w:delText>
              </w:r>
            </w:del>
          </w:p>
        </w:tc>
      </w:tr>
      <w:tr w:rsidR="00816478" w:rsidRPr="00CB4CEA" w:rsidDel="001C5478" w14:paraId="5EDD8FE2" w14:textId="5073ACD0" w:rsidTr="00816478">
        <w:trPr>
          <w:cantSplit/>
          <w:trHeight w:val="491"/>
          <w:del w:id="761" w:author="Eckhoff,Dirk" w:date="2020-10-16T15:47:00Z"/>
        </w:trPr>
        <w:tc>
          <w:tcPr>
            <w:tcW w:w="2376" w:type="dxa"/>
            <w:tcBorders>
              <w:bottom w:val="single" w:sz="4" w:space="0" w:color="auto"/>
            </w:tcBorders>
            <w:shd w:val="clear" w:color="auto" w:fill="auto"/>
          </w:tcPr>
          <w:p w14:paraId="6DACB7EF" w14:textId="546E5AEB" w:rsidR="00816478" w:rsidRPr="00BF71F7"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762" w:author="Eckhoff,Dirk" w:date="2020-10-16T15:47:00Z"/>
                <w:b/>
                <w:bCs/>
                <w:iCs/>
                <w:snapToGrid w:val="0"/>
                <w:sz w:val="20"/>
                <w:szCs w:val="20"/>
              </w:rPr>
            </w:pPr>
            <w:del w:id="763" w:author="Eckhoff,Dirk" w:date="2020-10-16T15:47:00Z">
              <w:r w:rsidRPr="00BF71F7" w:rsidDel="001C5478">
                <w:rPr>
                  <w:b/>
                  <w:sz w:val="20"/>
                  <w:szCs w:val="20"/>
                </w:rPr>
                <w:delText>Topic Area</w:delText>
              </w:r>
            </w:del>
          </w:p>
        </w:tc>
        <w:tc>
          <w:tcPr>
            <w:tcW w:w="7230" w:type="dxa"/>
            <w:gridSpan w:val="3"/>
            <w:tcBorders>
              <w:bottom w:val="single" w:sz="4" w:space="0" w:color="auto"/>
            </w:tcBorders>
            <w:shd w:val="clear" w:color="auto" w:fill="auto"/>
          </w:tcPr>
          <w:p w14:paraId="16192CEF" w14:textId="05A9717E" w:rsidR="00816478" w:rsidRPr="00BF71F7"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764" w:author="Eckhoff,Dirk" w:date="2020-10-16T15:47:00Z"/>
                <w:rFonts w:cs="Arial"/>
                <w:snapToGrid w:val="0"/>
                <w:kern w:val="28"/>
                <w:sz w:val="20"/>
                <w:szCs w:val="20"/>
                <w:highlight w:val="yellow"/>
                <w:lang w:eastAsia="de-DE"/>
              </w:rPr>
            </w:pPr>
            <w:del w:id="765" w:author="Eckhoff,Dirk" w:date="2020-10-16T15:47:00Z">
              <w:r w:rsidRPr="00C72E60" w:rsidDel="001C5478">
                <w:rPr>
                  <w:sz w:val="18"/>
                  <w:szCs w:val="18"/>
                </w:rPr>
                <w:delText>VTS Training and Certification</w:delText>
              </w:r>
            </w:del>
          </w:p>
        </w:tc>
      </w:tr>
      <w:tr w:rsidR="00816478" w:rsidRPr="00CB4CEA" w:rsidDel="001C5478" w14:paraId="46350F5B" w14:textId="78B4FF8B" w:rsidTr="00816478">
        <w:trPr>
          <w:cantSplit/>
          <w:trHeight w:val="712"/>
          <w:del w:id="766" w:author="Eckhoff,Dirk" w:date="2020-10-16T15:47:00Z"/>
        </w:trPr>
        <w:tc>
          <w:tcPr>
            <w:tcW w:w="2376" w:type="dxa"/>
            <w:tcBorders>
              <w:bottom w:val="single" w:sz="4" w:space="0" w:color="auto"/>
            </w:tcBorders>
            <w:shd w:val="clear" w:color="auto" w:fill="auto"/>
          </w:tcPr>
          <w:p w14:paraId="74E5C0BE" w14:textId="69F083B5" w:rsidR="00816478" w:rsidRPr="00BF71F7"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767" w:author="Eckhoff,Dirk" w:date="2020-10-16T15:47:00Z"/>
                <w:b/>
                <w:bCs/>
                <w:iCs/>
                <w:snapToGrid w:val="0"/>
                <w:sz w:val="20"/>
                <w:szCs w:val="20"/>
              </w:rPr>
            </w:pPr>
            <w:del w:id="768" w:author="Eckhoff,Dirk" w:date="2020-10-16T15:47:00Z">
              <w:r w:rsidRPr="00BF71F7" w:rsidDel="001C5478">
                <w:rPr>
                  <w:b/>
                  <w:bCs/>
                  <w:iCs/>
                  <w:snapToGrid w:val="0"/>
                  <w:sz w:val="20"/>
                  <w:szCs w:val="20"/>
                </w:rPr>
                <w:delText>Task</w:delText>
              </w:r>
            </w:del>
          </w:p>
        </w:tc>
        <w:tc>
          <w:tcPr>
            <w:tcW w:w="7230" w:type="dxa"/>
            <w:gridSpan w:val="3"/>
            <w:tcBorders>
              <w:bottom w:val="single" w:sz="4" w:space="0" w:color="auto"/>
            </w:tcBorders>
            <w:shd w:val="clear" w:color="auto" w:fill="auto"/>
          </w:tcPr>
          <w:p w14:paraId="2D202B97" w14:textId="2D1AD047" w:rsidR="00816478" w:rsidRPr="00BF71F7"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769" w:author="Eckhoff,Dirk" w:date="2020-10-16T15:47:00Z"/>
                <w:rFonts w:cs="Arial"/>
                <w:snapToGrid w:val="0"/>
                <w:kern w:val="28"/>
                <w:sz w:val="20"/>
                <w:szCs w:val="20"/>
                <w:lang w:eastAsia="de-DE"/>
              </w:rPr>
            </w:pPr>
            <w:del w:id="770" w:author="Eckhoff,Dirk" w:date="2020-10-16T15:47:00Z">
              <w:r w:rsidRPr="001F0AF9" w:rsidDel="001C5478">
                <w:rPr>
                  <w:rFonts w:cs="Arial"/>
                  <w:snapToGrid w:val="0"/>
                  <w:kern w:val="28"/>
                  <w:sz w:val="20"/>
                  <w:szCs w:val="20"/>
                  <w:lang w:eastAsia="de-DE"/>
                </w:rPr>
                <w:delText>Review and update Guideline 1017 on Assessment of Training Requirements for Existing VTS Personnel, Candidate VTS Operators, Revalidation of VTS Operator Certificates</w:delText>
              </w:r>
            </w:del>
          </w:p>
        </w:tc>
      </w:tr>
      <w:tr w:rsidR="00816478" w:rsidRPr="00CB4CEA" w:rsidDel="001C5478" w14:paraId="7B93ADF7" w14:textId="08ABC5A1" w:rsidTr="00816478">
        <w:trPr>
          <w:cantSplit/>
          <w:trHeight w:val="466"/>
          <w:del w:id="771" w:author="Eckhoff,Dirk" w:date="2020-10-16T15:47:00Z"/>
        </w:trPr>
        <w:tc>
          <w:tcPr>
            <w:tcW w:w="2376" w:type="dxa"/>
            <w:tcBorders>
              <w:top w:val="single" w:sz="4" w:space="0" w:color="auto"/>
            </w:tcBorders>
          </w:tcPr>
          <w:p w14:paraId="7C9AE52E" w14:textId="213517C7" w:rsidR="00816478" w:rsidRPr="00BF71F7"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772" w:author="Eckhoff,Dirk" w:date="2020-10-16T15:47:00Z"/>
                <w:b/>
                <w:bCs/>
                <w:iCs/>
                <w:snapToGrid w:val="0"/>
                <w:sz w:val="20"/>
                <w:szCs w:val="20"/>
              </w:rPr>
            </w:pPr>
            <w:del w:id="773" w:author="Eckhoff,Dirk" w:date="2020-10-16T15:47:00Z">
              <w:r w:rsidRPr="00BF71F7" w:rsidDel="001C5478">
                <w:rPr>
                  <w:b/>
                  <w:bCs/>
                  <w:iCs/>
                  <w:snapToGrid w:val="0"/>
                  <w:sz w:val="20"/>
                  <w:szCs w:val="20"/>
                </w:rPr>
                <w:delText xml:space="preserve">Objectives of the task </w:delText>
              </w:r>
            </w:del>
          </w:p>
        </w:tc>
        <w:tc>
          <w:tcPr>
            <w:tcW w:w="7230" w:type="dxa"/>
            <w:gridSpan w:val="3"/>
            <w:tcBorders>
              <w:top w:val="single" w:sz="4" w:space="0" w:color="auto"/>
            </w:tcBorders>
          </w:tcPr>
          <w:p w14:paraId="5D570EB8" w14:textId="0CDDE964" w:rsidR="00816478" w:rsidRPr="001F0AF9"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774" w:author="Eckhoff,Dirk" w:date="2020-10-16T15:47:00Z"/>
                <w:bCs/>
                <w:iCs/>
                <w:snapToGrid w:val="0"/>
                <w:sz w:val="20"/>
                <w:szCs w:val="20"/>
              </w:rPr>
            </w:pPr>
          </w:p>
          <w:p w14:paraId="6FDC902B" w14:textId="5448D1F7" w:rsidR="00816478" w:rsidRPr="00931B47"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775" w:author="Eckhoff,Dirk" w:date="2020-10-16T15:47:00Z"/>
                <w:bCs/>
                <w:i/>
                <w:iCs/>
                <w:snapToGrid w:val="0"/>
                <w:sz w:val="16"/>
                <w:szCs w:val="16"/>
              </w:rPr>
            </w:pPr>
            <w:del w:id="776" w:author="Eckhoff,Dirk" w:date="2020-10-16T15:47:00Z">
              <w:r w:rsidRPr="00931B47" w:rsidDel="001C5478">
                <w:rPr>
                  <w:bCs/>
                  <w:i/>
                  <w:iCs/>
                  <w:snapToGrid w:val="0"/>
                  <w:sz w:val="16"/>
                  <w:szCs w:val="16"/>
                </w:rPr>
                <w:delText>(Describe the objective</w:delText>
              </w:r>
              <w:r w:rsidDel="001C5478">
                <w:rPr>
                  <w:bCs/>
                  <w:i/>
                  <w:iCs/>
                  <w:snapToGrid w:val="0"/>
                  <w:sz w:val="16"/>
                  <w:szCs w:val="16"/>
                </w:rPr>
                <w:delText>/s</w:delText>
              </w:r>
              <w:r w:rsidRPr="00931B47" w:rsidDel="001C5478">
                <w:rPr>
                  <w:bCs/>
                  <w:i/>
                  <w:iCs/>
                  <w:snapToGrid w:val="0"/>
                  <w:sz w:val="16"/>
                  <w:szCs w:val="16"/>
                </w:rPr>
                <w:delText xml:space="preserve"> of the task)</w:delText>
              </w:r>
            </w:del>
          </w:p>
        </w:tc>
      </w:tr>
      <w:tr w:rsidR="00816478" w:rsidRPr="00CB4CEA" w:rsidDel="001C5478" w14:paraId="7B346A57" w14:textId="4F67F654" w:rsidTr="00816478">
        <w:trPr>
          <w:cantSplit/>
          <w:trHeight w:val="402"/>
          <w:del w:id="777" w:author="Eckhoff,Dirk" w:date="2020-10-16T15:47:00Z"/>
        </w:trPr>
        <w:tc>
          <w:tcPr>
            <w:tcW w:w="2376" w:type="dxa"/>
          </w:tcPr>
          <w:p w14:paraId="6B85CFBE" w14:textId="080B16BA" w:rsidR="00816478" w:rsidRPr="00BF71F7"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778" w:author="Eckhoff,Dirk" w:date="2020-10-16T15:47:00Z"/>
                <w:b/>
                <w:bCs/>
                <w:iCs/>
                <w:snapToGrid w:val="0"/>
                <w:sz w:val="20"/>
                <w:szCs w:val="20"/>
              </w:rPr>
            </w:pPr>
            <w:del w:id="779" w:author="Eckhoff,Dirk" w:date="2020-10-16T15:47:00Z">
              <w:r w:rsidRPr="00BF71F7" w:rsidDel="001C5478">
                <w:rPr>
                  <w:b/>
                  <w:bCs/>
                  <w:iCs/>
                  <w:snapToGrid w:val="0"/>
                  <w:sz w:val="20"/>
                  <w:szCs w:val="20"/>
                </w:rPr>
                <w:delText>Expected outcome</w:delText>
              </w:r>
            </w:del>
          </w:p>
        </w:tc>
        <w:tc>
          <w:tcPr>
            <w:tcW w:w="7230" w:type="dxa"/>
            <w:gridSpan w:val="3"/>
          </w:tcPr>
          <w:p w14:paraId="077FA556" w14:textId="68DDE78A" w:rsidR="00816478"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780" w:author="Eckhoff,Dirk" w:date="2020-10-16T15:47:00Z"/>
                <w:bCs/>
                <w:iCs/>
                <w:snapToGrid w:val="0"/>
                <w:sz w:val="20"/>
                <w:szCs w:val="20"/>
              </w:rPr>
            </w:pPr>
            <w:del w:id="781" w:author="Eckhoff,Dirk" w:date="2020-10-16T15:47:00Z">
              <w:r w:rsidDel="001C5478">
                <w:rPr>
                  <w:bCs/>
                  <w:iCs/>
                  <w:snapToGrid w:val="0"/>
                  <w:sz w:val="20"/>
                  <w:szCs w:val="20"/>
                </w:rPr>
                <w:delText xml:space="preserve">Revised Recommendation and Guideline </w:delText>
              </w:r>
            </w:del>
          </w:p>
          <w:p w14:paraId="46F68AB7" w14:textId="27CF1BBD" w:rsidR="00816478" w:rsidRPr="00696A73"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782" w:author="Eckhoff,Dirk" w:date="2020-10-16T15:47:00Z"/>
                <w:bCs/>
                <w:iCs/>
                <w:snapToGrid w:val="0"/>
                <w:sz w:val="20"/>
                <w:szCs w:val="20"/>
              </w:rPr>
            </w:pPr>
            <w:del w:id="783" w:author="Eckhoff,Dirk" w:date="2020-10-16T15:47:00Z">
              <w:r w:rsidRPr="00931B47" w:rsidDel="001C5478">
                <w:rPr>
                  <w:bCs/>
                  <w:i/>
                  <w:iCs/>
                  <w:snapToGrid w:val="0"/>
                  <w:sz w:val="16"/>
                  <w:szCs w:val="16"/>
                </w:rPr>
                <w:delText xml:space="preserve">(Describe </w:delText>
              </w:r>
              <w:r w:rsidDel="001C5478">
                <w:rPr>
                  <w:bCs/>
                  <w:i/>
                  <w:iCs/>
                  <w:snapToGrid w:val="0"/>
                  <w:sz w:val="16"/>
                  <w:szCs w:val="16"/>
                </w:rPr>
                <w:delText>the expected outcome: e.g. Recommendation, Guideline or Other)</w:delText>
              </w:r>
            </w:del>
          </w:p>
        </w:tc>
      </w:tr>
      <w:tr w:rsidR="00816478" w:rsidRPr="00CB4CEA" w:rsidDel="001C5478" w14:paraId="5093987F" w14:textId="6532B4BA" w:rsidTr="00816478">
        <w:trPr>
          <w:cantSplit/>
          <w:trHeight w:val="402"/>
          <w:del w:id="784" w:author="Eckhoff,Dirk" w:date="2020-10-16T15:47:00Z"/>
        </w:trPr>
        <w:tc>
          <w:tcPr>
            <w:tcW w:w="2376" w:type="dxa"/>
          </w:tcPr>
          <w:p w14:paraId="24E07FF9" w14:textId="5EABF9EB" w:rsidR="00816478" w:rsidRPr="00BF71F7"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785" w:author="Eckhoff,Dirk" w:date="2020-10-16T15:47:00Z"/>
                <w:b/>
                <w:bCs/>
                <w:iCs/>
                <w:snapToGrid w:val="0"/>
                <w:sz w:val="20"/>
                <w:szCs w:val="20"/>
              </w:rPr>
            </w:pPr>
            <w:del w:id="786" w:author="Eckhoff,Dirk" w:date="2020-10-16T15:47:00Z">
              <w:r w:rsidDel="001C5478">
                <w:rPr>
                  <w:b/>
                  <w:bCs/>
                  <w:iCs/>
                  <w:snapToGrid w:val="0"/>
                  <w:sz w:val="20"/>
                  <w:szCs w:val="20"/>
                </w:rPr>
                <w:delText>Compelling need</w:delText>
              </w:r>
            </w:del>
          </w:p>
        </w:tc>
        <w:tc>
          <w:tcPr>
            <w:tcW w:w="7230" w:type="dxa"/>
            <w:gridSpan w:val="3"/>
          </w:tcPr>
          <w:p w14:paraId="539A2A61" w14:textId="069F871D" w:rsidR="00816478" w:rsidRPr="001F0AF9"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787" w:author="Eckhoff,Dirk" w:date="2020-10-16T15:47:00Z"/>
                <w:bCs/>
                <w:iCs/>
                <w:snapToGrid w:val="0"/>
                <w:sz w:val="20"/>
                <w:szCs w:val="20"/>
              </w:rPr>
            </w:pPr>
          </w:p>
          <w:p w14:paraId="5C58AA8C" w14:textId="757A0585" w:rsidR="00816478"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788" w:author="Eckhoff,Dirk" w:date="2020-10-16T15:47:00Z"/>
                <w:bCs/>
                <w:iCs/>
                <w:snapToGrid w:val="0"/>
                <w:sz w:val="20"/>
                <w:szCs w:val="20"/>
              </w:rPr>
            </w:pPr>
            <w:del w:id="789" w:author="Eckhoff,Dirk" w:date="2020-10-16T15:47:00Z">
              <w:r w:rsidRPr="00103994" w:rsidDel="001C5478">
                <w:rPr>
                  <w:bCs/>
                  <w:i/>
                  <w:iCs/>
                  <w:noProof/>
                  <w:snapToGrid w:val="0"/>
                  <w:sz w:val="20"/>
                  <w:szCs w:val="20"/>
                </w:rPr>
                <w:delText xml:space="preserve"> </w:delText>
              </w:r>
              <w:r w:rsidRPr="007710A0" w:rsidDel="001C5478">
                <w:rPr>
                  <w:bCs/>
                  <w:i/>
                  <w:iCs/>
                  <w:noProof/>
                  <w:snapToGrid w:val="0"/>
                  <w:sz w:val="16"/>
                  <w:szCs w:val="16"/>
                </w:rPr>
                <w:delText xml:space="preserve">(Describe </w:delText>
              </w:r>
              <w:r w:rsidDel="001C5478">
                <w:rPr>
                  <w:bCs/>
                  <w:i/>
                  <w:iCs/>
                  <w:noProof/>
                  <w:snapToGrid w:val="0"/>
                  <w:sz w:val="16"/>
                  <w:szCs w:val="16"/>
                </w:rPr>
                <w:delText xml:space="preserve">briefly why </w:delText>
              </w:r>
              <w:r w:rsidRPr="00B055D8" w:rsidDel="001C5478">
                <w:rPr>
                  <w:bCs/>
                  <w:i/>
                  <w:iCs/>
                  <w:noProof/>
                  <w:snapToGrid w:val="0"/>
                  <w:sz w:val="16"/>
                  <w:szCs w:val="16"/>
                </w:rPr>
                <w:delText>this task should be included in the Work Programme</w:delText>
              </w:r>
              <w:r w:rsidRPr="007710A0" w:rsidDel="001C5478">
                <w:rPr>
                  <w:bCs/>
                  <w:i/>
                  <w:iCs/>
                  <w:noProof/>
                  <w:snapToGrid w:val="0"/>
                  <w:sz w:val="16"/>
                  <w:szCs w:val="16"/>
                </w:rPr>
                <w:delText>)</w:delText>
              </w:r>
            </w:del>
          </w:p>
        </w:tc>
      </w:tr>
      <w:tr w:rsidR="00816478" w:rsidRPr="00696A73" w:rsidDel="001C5478" w14:paraId="0F84FD40" w14:textId="3643C34A" w:rsidTr="00816478">
        <w:trPr>
          <w:cantSplit/>
          <w:trHeight w:val="854"/>
          <w:del w:id="790" w:author="Eckhoff,Dirk" w:date="2020-10-16T15:47:00Z"/>
        </w:trPr>
        <w:tc>
          <w:tcPr>
            <w:tcW w:w="2376" w:type="dxa"/>
          </w:tcPr>
          <w:p w14:paraId="494E1F98" w14:textId="37B46CEA" w:rsidR="00816478" w:rsidRPr="00BF71F7"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791" w:author="Eckhoff,Dirk" w:date="2020-10-16T15:47:00Z"/>
                <w:b/>
                <w:bCs/>
                <w:iCs/>
                <w:noProof/>
                <w:snapToGrid w:val="0"/>
                <w:sz w:val="20"/>
                <w:szCs w:val="20"/>
              </w:rPr>
            </w:pPr>
            <w:del w:id="792" w:author="Eckhoff,Dirk" w:date="2020-10-16T15:47:00Z">
              <w:r w:rsidRPr="00BF71F7" w:rsidDel="001C5478">
                <w:rPr>
                  <w:b/>
                  <w:bCs/>
                  <w:iCs/>
                  <w:noProof/>
                  <w:snapToGrid w:val="0"/>
                  <w:sz w:val="20"/>
                  <w:szCs w:val="20"/>
                </w:rPr>
                <w:delText>Strategic Alignment</w:delText>
              </w:r>
            </w:del>
          </w:p>
          <w:p w14:paraId="551EF3CB" w14:textId="1DC4585A" w:rsidR="00816478" w:rsidRPr="00B47562"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793" w:author="Eckhoff,Dirk" w:date="2020-10-16T15:47:00Z"/>
                <w:bCs/>
                <w:i/>
                <w:iCs/>
                <w:snapToGrid w:val="0"/>
                <w:sz w:val="16"/>
                <w:szCs w:val="16"/>
              </w:rPr>
            </w:pPr>
            <w:del w:id="794" w:author="Eckhoff,Dirk" w:date="2020-10-16T15:47:00Z">
              <w:r w:rsidRPr="00B47562" w:rsidDel="001C5478">
                <w:rPr>
                  <w:bCs/>
                  <w:i/>
                  <w:iCs/>
                  <w:noProof/>
                  <w:snapToGrid w:val="0"/>
                  <w:sz w:val="16"/>
                  <w:szCs w:val="16"/>
                </w:rPr>
                <w:delText>(See IALA Strategic Vision)</w:delText>
              </w:r>
            </w:del>
          </w:p>
        </w:tc>
        <w:tc>
          <w:tcPr>
            <w:tcW w:w="7230" w:type="dxa"/>
            <w:gridSpan w:val="3"/>
          </w:tcPr>
          <w:p w14:paraId="1F7B89F7" w14:textId="21F7698C" w:rsidR="00816478" w:rsidDel="001C5478" w:rsidRDefault="00816478" w:rsidP="00816478">
            <w:pPr>
              <w:pStyle w:val="BodyText3"/>
              <w:spacing w:before="120"/>
              <w:ind w:left="0"/>
              <w:jc w:val="both"/>
              <w:rPr>
                <w:del w:id="795" w:author="Eckhoff,Dirk" w:date="2020-10-16T15:47:00Z"/>
                <w:b/>
                <w:i w:val="0"/>
                <w:sz w:val="20"/>
              </w:rPr>
            </w:pPr>
            <w:del w:id="796" w:author="Eckhoff,Dirk" w:date="2020-10-16T15:47:00Z">
              <w:r w:rsidRPr="00A11A2E" w:rsidDel="001C5478">
                <w:rPr>
                  <w:b/>
                  <w:i w:val="0"/>
                  <w:sz w:val="20"/>
                </w:rPr>
                <w:delText>Goa</w:delText>
              </w:r>
              <w:r w:rsidDel="001C5478">
                <w:rPr>
                  <w:b/>
                  <w:i w:val="0"/>
                  <w:sz w:val="20"/>
                </w:rPr>
                <w:delText>l</w:delText>
              </w:r>
            </w:del>
          </w:p>
          <w:p w14:paraId="61688CB0" w14:textId="21CDB1F5" w:rsidR="00816478" w:rsidDel="001C5478" w:rsidRDefault="00816478" w:rsidP="00816478">
            <w:pPr>
              <w:pStyle w:val="BodyText3"/>
              <w:spacing w:before="120"/>
              <w:ind w:left="0"/>
              <w:jc w:val="both"/>
              <w:rPr>
                <w:del w:id="797" w:author="Eckhoff,Dirk" w:date="2020-10-16T15:47:00Z"/>
                <w:i w:val="0"/>
                <w:sz w:val="20"/>
              </w:rPr>
            </w:pPr>
            <w:del w:id="798" w:author="Eckhoff,Dirk" w:date="2020-10-16T15:47:00Z">
              <w:r w:rsidRPr="00A11A2E" w:rsidDel="001C5478">
                <w:rPr>
                  <w:i w:val="0"/>
                  <w:sz w:val="20"/>
                </w:rPr>
                <w:delText xml:space="preserve"> </w:delText>
              </w:r>
            </w:del>
          </w:p>
          <w:p w14:paraId="02EA327A" w14:textId="4B1AABE4" w:rsidR="00816478" w:rsidDel="001C5478" w:rsidRDefault="00816478" w:rsidP="00816478">
            <w:pPr>
              <w:pStyle w:val="BodyText3"/>
              <w:spacing w:before="120"/>
              <w:ind w:left="0"/>
              <w:jc w:val="both"/>
              <w:rPr>
                <w:del w:id="799" w:author="Eckhoff,Dirk" w:date="2020-10-16T15:47:00Z"/>
                <w:b/>
                <w:i w:val="0"/>
                <w:sz w:val="20"/>
              </w:rPr>
            </w:pPr>
            <w:del w:id="800" w:author="Eckhoff,Dirk" w:date="2020-10-16T15:47:00Z">
              <w:r w:rsidRPr="00A11A2E" w:rsidDel="001C5478">
                <w:rPr>
                  <w:b/>
                  <w:i w:val="0"/>
                  <w:sz w:val="20"/>
                </w:rPr>
                <w:delText>Strategy</w:delText>
              </w:r>
            </w:del>
          </w:p>
          <w:p w14:paraId="6D9F336E" w14:textId="59413965" w:rsidR="00816478" w:rsidRPr="001F0AF9" w:rsidDel="001C5478" w:rsidRDefault="00816478" w:rsidP="00816478">
            <w:pPr>
              <w:pStyle w:val="BodyText3"/>
              <w:spacing w:before="120"/>
              <w:ind w:left="0"/>
              <w:jc w:val="both"/>
              <w:rPr>
                <w:del w:id="801" w:author="Eckhoff,Dirk" w:date="2020-10-16T15:47:00Z"/>
                <w:bCs w:val="0"/>
                <w:i w:val="0"/>
                <w:iCs w:val="0"/>
                <w:snapToGrid w:val="0"/>
                <w:sz w:val="20"/>
                <w:szCs w:val="20"/>
              </w:rPr>
            </w:pPr>
          </w:p>
        </w:tc>
      </w:tr>
      <w:tr w:rsidR="00816478" w:rsidRPr="00CB4CEA" w:rsidDel="001C5478" w14:paraId="7335E73C" w14:textId="73459544" w:rsidTr="00816478">
        <w:trPr>
          <w:cantSplit/>
          <w:trHeight w:val="615"/>
          <w:del w:id="802" w:author="Eckhoff,Dirk" w:date="2020-10-16T15:47:00Z"/>
        </w:trPr>
        <w:tc>
          <w:tcPr>
            <w:tcW w:w="2376" w:type="dxa"/>
          </w:tcPr>
          <w:p w14:paraId="7BF43539" w14:textId="1EB460BF" w:rsidR="00816478" w:rsidRPr="00BF71F7"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803" w:author="Eckhoff,Dirk" w:date="2020-10-16T15:47:00Z"/>
                <w:b/>
                <w:bCs/>
                <w:iCs/>
                <w:noProof/>
                <w:snapToGrid w:val="0"/>
                <w:sz w:val="20"/>
                <w:szCs w:val="20"/>
              </w:rPr>
            </w:pPr>
            <w:del w:id="804" w:author="Eckhoff,Dirk" w:date="2020-10-16T15:47:00Z">
              <w:r w:rsidRPr="00BF71F7" w:rsidDel="001C5478">
                <w:rPr>
                  <w:b/>
                  <w:bCs/>
                  <w:iCs/>
                  <w:noProof/>
                  <w:snapToGrid w:val="0"/>
                  <w:sz w:val="20"/>
                  <w:szCs w:val="20"/>
                </w:rPr>
                <w:delText xml:space="preserve">Scope </w:delText>
              </w:r>
              <w:r w:rsidRPr="00BF71F7" w:rsidDel="001C5478">
                <w:rPr>
                  <w:b/>
                  <w:bCs/>
                  <w:iCs/>
                  <w:noProof/>
                  <w:snapToGrid w:val="0"/>
                  <w:sz w:val="20"/>
                  <w:szCs w:val="20"/>
                </w:rPr>
                <w:br/>
              </w:r>
            </w:del>
          </w:p>
        </w:tc>
        <w:tc>
          <w:tcPr>
            <w:tcW w:w="7230" w:type="dxa"/>
            <w:gridSpan w:val="3"/>
          </w:tcPr>
          <w:p w14:paraId="62AAB5A7" w14:textId="01ED592F" w:rsidR="00816478"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05" w:author="Eckhoff,Dirk" w:date="2020-10-16T15:47:00Z"/>
                <w:b/>
                <w:bCs/>
                <w:iCs/>
                <w:snapToGrid w:val="0"/>
                <w:sz w:val="20"/>
                <w:szCs w:val="20"/>
              </w:rPr>
            </w:pPr>
            <w:del w:id="806" w:author="Eckhoff,Dirk" w:date="2020-10-16T15:47:00Z">
              <w:r w:rsidRPr="0083661F" w:rsidDel="001C5478">
                <w:rPr>
                  <w:b/>
                  <w:bCs/>
                  <w:iCs/>
                  <w:snapToGrid w:val="0"/>
                  <w:sz w:val="20"/>
                  <w:szCs w:val="20"/>
                </w:rPr>
                <w:delText>In Scope:</w:delText>
              </w:r>
            </w:del>
          </w:p>
          <w:p w14:paraId="4A07C1E0" w14:textId="098320BE" w:rsidR="00816478" w:rsidRPr="001F0AF9"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07" w:author="Eckhoff,Dirk" w:date="2020-10-16T15:47:00Z"/>
                <w:bCs/>
                <w:iCs/>
                <w:snapToGrid w:val="0"/>
                <w:sz w:val="20"/>
                <w:szCs w:val="20"/>
              </w:rPr>
            </w:pPr>
          </w:p>
          <w:p w14:paraId="26A59208" w14:textId="3AC9E355" w:rsidR="00816478" w:rsidRPr="00480907"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08" w:author="Eckhoff,Dirk" w:date="2020-10-16T15:47:00Z"/>
                <w:b/>
                <w:bCs/>
                <w:iCs/>
                <w:snapToGrid w:val="0"/>
                <w:sz w:val="20"/>
                <w:szCs w:val="20"/>
              </w:rPr>
            </w:pPr>
            <w:del w:id="809" w:author="Eckhoff,Dirk" w:date="2020-10-16T15:47:00Z">
              <w:r w:rsidRPr="0083661F" w:rsidDel="001C5478">
                <w:rPr>
                  <w:b/>
                  <w:bCs/>
                  <w:iCs/>
                  <w:snapToGrid w:val="0"/>
                  <w:sz w:val="20"/>
                  <w:szCs w:val="20"/>
                </w:rPr>
                <w:delText>Out of scope:</w:delText>
              </w:r>
            </w:del>
          </w:p>
          <w:p w14:paraId="38E006B6" w14:textId="6E23055A" w:rsidR="00816478" w:rsidRPr="001F0AF9"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10" w:author="Eckhoff,Dirk" w:date="2020-10-16T15:47:00Z"/>
                <w:bCs/>
                <w:iCs/>
                <w:snapToGrid w:val="0"/>
                <w:sz w:val="20"/>
                <w:szCs w:val="20"/>
              </w:rPr>
            </w:pPr>
          </w:p>
          <w:p w14:paraId="056E4ABD" w14:textId="5BE174AA" w:rsidR="00816478" w:rsidRPr="00696A73"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del w:id="811" w:author="Eckhoff,Dirk" w:date="2020-10-16T15:47:00Z"/>
                <w:bCs/>
                <w:iCs/>
                <w:snapToGrid w:val="0"/>
                <w:sz w:val="20"/>
                <w:szCs w:val="20"/>
              </w:rPr>
            </w:pPr>
            <w:del w:id="812" w:author="Eckhoff,Dirk" w:date="2020-10-16T15:47:00Z">
              <w:r w:rsidRPr="007710A0" w:rsidDel="001C5478">
                <w:rPr>
                  <w:bCs/>
                  <w:i/>
                  <w:iCs/>
                  <w:noProof/>
                  <w:snapToGrid w:val="0"/>
                  <w:sz w:val="16"/>
                  <w:szCs w:val="16"/>
                </w:rPr>
                <w:delText>(Describe key items that are in scope/out of scope)</w:delText>
              </w:r>
            </w:del>
          </w:p>
        </w:tc>
      </w:tr>
      <w:tr w:rsidR="00816478" w:rsidRPr="00696A73" w:rsidDel="001C5478" w14:paraId="04E119AC" w14:textId="404BE8BF" w:rsidTr="00816478">
        <w:trPr>
          <w:cantSplit/>
          <w:trHeight w:val="1399"/>
          <w:del w:id="813" w:author="Eckhoff,Dirk" w:date="2020-10-16T15:47:00Z"/>
        </w:trPr>
        <w:tc>
          <w:tcPr>
            <w:tcW w:w="2376" w:type="dxa"/>
          </w:tcPr>
          <w:p w14:paraId="75F4D9F0" w14:textId="3524E9A0" w:rsidR="00816478" w:rsidRPr="00696A73"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814" w:author="Eckhoff,Dirk" w:date="2020-10-16T15:47:00Z"/>
                <w:bCs/>
                <w:iCs/>
                <w:snapToGrid w:val="0"/>
                <w:sz w:val="20"/>
                <w:szCs w:val="20"/>
              </w:rPr>
            </w:pPr>
            <w:del w:id="815" w:author="Eckhoff,Dirk" w:date="2020-10-16T15:47:00Z">
              <w:r w:rsidRPr="00BF71F7" w:rsidDel="001C5478">
                <w:rPr>
                  <w:b/>
                  <w:bCs/>
                  <w:iCs/>
                  <w:snapToGrid w:val="0"/>
                  <w:sz w:val="20"/>
                  <w:szCs w:val="20"/>
                </w:rPr>
                <w:delText>Brief and concise description of the work to be undertaken and programme mile</w:delText>
              </w:r>
              <w:r w:rsidRPr="00BF71F7" w:rsidDel="001C5478">
                <w:rPr>
                  <w:b/>
                  <w:bCs/>
                  <w:iCs/>
                  <w:snapToGrid w:val="0"/>
                  <w:sz w:val="20"/>
                  <w:szCs w:val="20"/>
                </w:rPr>
                <w:softHyphen/>
                <w:delText>stones</w:delText>
              </w:r>
              <w:r w:rsidDel="001C5478">
                <w:rPr>
                  <w:bCs/>
                  <w:iCs/>
                  <w:snapToGrid w:val="0"/>
                  <w:sz w:val="20"/>
                  <w:szCs w:val="20"/>
                </w:rPr>
                <w:delText xml:space="preserve"> (where appropriate).</w:delText>
              </w:r>
            </w:del>
          </w:p>
        </w:tc>
        <w:tc>
          <w:tcPr>
            <w:tcW w:w="7230" w:type="dxa"/>
            <w:gridSpan w:val="3"/>
          </w:tcPr>
          <w:p w14:paraId="4D59B0D1" w14:textId="64237BA9" w:rsidR="00816478" w:rsidRPr="00103994" w:rsidDel="001C5478"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del w:id="816" w:author="Eckhoff,Dirk" w:date="2020-10-16T15:47:00Z"/>
                <w:bCs/>
                <w:iCs/>
                <w:snapToGrid w:val="0"/>
                <w:sz w:val="20"/>
                <w:szCs w:val="20"/>
              </w:rPr>
            </w:pPr>
          </w:p>
        </w:tc>
      </w:tr>
      <w:tr w:rsidR="00816478" w:rsidRPr="00696A73" w:rsidDel="001C5478" w14:paraId="32ED1111" w14:textId="4E58AB2D" w:rsidTr="00816478">
        <w:trPr>
          <w:cantSplit/>
          <w:trHeight w:val="659"/>
          <w:del w:id="817" w:author="Eckhoff,Dirk" w:date="2020-10-16T15:47:00Z"/>
        </w:trPr>
        <w:tc>
          <w:tcPr>
            <w:tcW w:w="2376" w:type="dxa"/>
          </w:tcPr>
          <w:p w14:paraId="4AA2837F" w14:textId="3FAFD7B9" w:rsidR="00816478" w:rsidRPr="00BF71F7"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818" w:author="Eckhoff,Dirk" w:date="2020-10-16T15:47:00Z"/>
                <w:b/>
                <w:bCs/>
                <w:iCs/>
                <w:snapToGrid w:val="0"/>
                <w:sz w:val="20"/>
                <w:szCs w:val="20"/>
              </w:rPr>
            </w:pPr>
            <w:del w:id="819" w:author="Eckhoff,Dirk" w:date="2020-10-16T15:47:00Z">
              <w:r w:rsidRPr="00BF71F7" w:rsidDel="001C5478">
                <w:rPr>
                  <w:b/>
                  <w:bCs/>
                  <w:iCs/>
                  <w:snapToGrid w:val="0"/>
                  <w:sz w:val="20"/>
                  <w:szCs w:val="20"/>
                </w:rPr>
                <w:delText>Expected numbers of sessions for completion</w:delText>
              </w:r>
            </w:del>
          </w:p>
        </w:tc>
        <w:tc>
          <w:tcPr>
            <w:tcW w:w="7230" w:type="dxa"/>
            <w:gridSpan w:val="3"/>
          </w:tcPr>
          <w:p w14:paraId="579B78D3" w14:textId="3C4BBE4E" w:rsidR="00816478" w:rsidDel="001C5478" w:rsidRDefault="00816478" w:rsidP="00816478">
            <w:pPr>
              <w:pStyle w:val="BodyText3"/>
              <w:spacing w:before="120"/>
              <w:ind w:left="0"/>
              <w:jc w:val="both"/>
              <w:rPr>
                <w:del w:id="820" w:author="Eckhoff,Dirk" w:date="2020-10-16T15:47:00Z"/>
                <w:sz w:val="20"/>
                <w:lang w:val="en-CA"/>
              </w:rPr>
            </w:pPr>
            <w:del w:id="821" w:author="Eckhoff,Dirk" w:date="2020-10-16T15:47:00Z">
              <w:r w:rsidDel="001C5478">
                <w:rPr>
                  <w:sz w:val="20"/>
                  <w:lang w:val="en-CA"/>
                </w:rPr>
                <w:delText>Session number:</w:delText>
              </w:r>
            </w:del>
          </w:p>
          <w:p w14:paraId="027720C1" w14:textId="4147B745" w:rsidR="00816478" w:rsidDel="001C5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del w:id="822" w:author="Eckhoff,Dirk" w:date="2020-10-16T15:47:00Z"/>
                <w:sz w:val="20"/>
                <w:lang w:val="en-CA"/>
              </w:rPr>
            </w:pPr>
            <w:del w:id="823" w:author="Eckhoff,Dirk" w:date="2020-10-16T15:47:00Z">
              <w:r w:rsidRPr="00341A16" w:rsidDel="001C5478">
                <w:rPr>
                  <w:bCs w:val="0"/>
                  <w:i w:val="0"/>
                  <w:iCs w:val="0"/>
                  <w:noProof/>
                  <w:sz w:val="20"/>
                  <w:lang w:eastAsia="en-GB"/>
                </w:rPr>
                <mc:AlternateContent>
                  <mc:Choice Requires="wps">
                    <w:drawing>
                      <wp:anchor distT="0" distB="0" distL="114300" distR="114300" simplePos="0" relativeHeight="251883520" behindDoc="0" locked="0" layoutInCell="1" allowOverlap="1" wp14:anchorId="033C8FC7" wp14:editId="456466F0">
                        <wp:simplePos x="0" y="0"/>
                        <wp:positionH relativeFrom="column">
                          <wp:posOffset>645160</wp:posOffset>
                        </wp:positionH>
                        <wp:positionV relativeFrom="paragraph">
                          <wp:posOffset>168910</wp:posOffset>
                        </wp:positionV>
                        <wp:extent cx="274320" cy="274320"/>
                        <wp:effectExtent l="8890" t="10160" r="12065" b="10795"/>
                        <wp:wrapNone/>
                        <wp:docPr id="416"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FBB4AE" w14:textId="77777777" w:rsidR="001C5478" w:rsidRPr="005F1945" w:rsidRDefault="001C5478"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C8FC7" id="_x0000_s1215" style="position:absolute;left:0;text-align:left;margin-left:50.8pt;margin-top:13.3pt;width:21.6pt;height:21.6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GprO2CoCAABTBAAADgAAAAAAAAAAAAAAAAAuAgAAZHJzL2Uy&#10;b0RvYy54bWxQSwECLQAUAAYACAAAACEAL0aMNd0AAAAJAQAADwAAAAAAAAAAAAAAAACEBAAAZHJz&#10;L2Rvd25yZXYueG1sUEsFBgAAAAAEAAQA8wAAAI4FAAAAAA==&#10;">
                        <v:textbox>
                          <w:txbxContent>
                            <w:p w14:paraId="1BFBB4AE" w14:textId="77777777" w:rsidR="001C5478" w:rsidRPr="005F1945" w:rsidRDefault="001C5478" w:rsidP="00816478">
                              <w:pPr>
                                <w:rPr>
                                  <w:lang w:val="nl-NL"/>
                                </w:rPr>
                              </w:pPr>
                            </w:p>
                          </w:txbxContent>
                        </v:textbox>
                      </v:rect>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882496" behindDoc="0" locked="0" layoutInCell="1" allowOverlap="1" wp14:anchorId="37CDCE05" wp14:editId="6D657593">
                        <wp:simplePos x="0" y="0"/>
                        <wp:positionH relativeFrom="column">
                          <wp:posOffset>1219200</wp:posOffset>
                        </wp:positionH>
                        <wp:positionV relativeFrom="paragraph">
                          <wp:posOffset>168910</wp:posOffset>
                        </wp:positionV>
                        <wp:extent cx="274320" cy="274320"/>
                        <wp:effectExtent l="0" t="0" r="11430" b="11430"/>
                        <wp:wrapNone/>
                        <wp:docPr id="417"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4F3567"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DCE05" id="_x0000_s1216" style="position:absolute;left:0;text-align:left;margin-left:96pt;margin-top:13.3pt;width:21.6pt;height:21.6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eCIUyikCAABTBAAADgAAAAAAAAAAAAAAAAAuAgAAZHJzL2Uy&#10;b0RvYy54bWxQSwECLQAUAAYACAAAACEAz9M4ad4AAAAJAQAADwAAAAAAAAAAAAAAAACDBAAAZHJz&#10;L2Rvd25yZXYueG1sUEsFBgAAAAAEAAQA8wAAAI4FAAAAAA==&#10;">
                        <v:textbox>
                          <w:txbxContent>
                            <w:p w14:paraId="224F3567" w14:textId="77777777" w:rsidR="001C5478" w:rsidRPr="00C82A24" w:rsidRDefault="001C5478" w:rsidP="00816478">
                              <w:pPr>
                                <w:jc w:val="center"/>
                                <w:rPr>
                                  <w:lang w:val="de-DE"/>
                                </w:rPr>
                              </w:pPr>
                              <w:r>
                                <w:rPr>
                                  <w:lang w:val="de-DE"/>
                                </w:rPr>
                                <w:t>X</w:t>
                              </w:r>
                            </w:p>
                          </w:txbxContent>
                        </v:textbox>
                      </v:rect>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881472" behindDoc="0" locked="0" layoutInCell="1" allowOverlap="1" wp14:anchorId="685C677C" wp14:editId="3BFAED38">
                        <wp:simplePos x="0" y="0"/>
                        <wp:positionH relativeFrom="column">
                          <wp:posOffset>1793240</wp:posOffset>
                        </wp:positionH>
                        <wp:positionV relativeFrom="paragraph">
                          <wp:posOffset>168910</wp:posOffset>
                        </wp:positionV>
                        <wp:extent cx="274320" cy="274320"/>
                        <wp:effectExtent l="0" t="0" r="11430" b="11430"/>
                        <wp:wrapNone/>
                        <wp:docPr id="418"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C0811D"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C677C" id="_x0000_s1217" style="position:absolute;left:0;text-align:left;margin-left:141.2pt;margin-top:13.3pt;width:21.6pt;height:21.6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uWwtASkCAABTBAAADgAAAAAAAAAAAAAAAAAuAgAAZHJzL2Uy&#10;b0RvYy54bWxQSwECLQAUAAYACAAAACEAEuX8O94AAAAJAQAADwAAAAAAAAAAAAAAAACDBAAAZHJz&#10;L2Rvd25yZXYueG1sUEsFBgAAAAAEAAQA8wAAAI4FAAAAAA==&#10;">
                        <v:textbox>
                          <w:txbxContent>
                            <w:p w14:paraId="53C0811D" w14:textId="77777777" w:rsidR="001C5478" w:rsidRPr="00C82A24" w:rsidRDefault="001C5478" w:rsidP="00816478">
                              <w:pPr>
                                <w:jc w:val="center"/>
                                <w:rPr>
                                  <w:lang w:val="de-DE"/>
                                </w:rPr>
                              </w:pPr>
                              <w:r>
                                <w:rPr>
                                  <w:lang w:val="de-DE"/>
                                </w:rPr>
                                <w:t>X</w:t>
                              </w:r>
                            </w:p>
                          </w:txbxContent>
                        </v:textbox>
                      </v:rect>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880448" behindDoc="0" locked="0" layoutInCell="1" allowOverlap="1" wp14:anchorId="246B49C6" wp14:editId="42F9EEE5">
                        <wp:simplePos x="0" y="0"/>
                        <wp:positionH relativeFrom="column">
                          <wp:posOffset>2399665</wp:posOffset>
                        </wp:positionH>
                        <wp:positionV relativeFrom="paragraph">
                          <wp:posOffset>168910</wp:posOffset>
                        </wp:positionV>
                        <wp:extent cx="274320" cy="274320"/>
                        <wp:effectExtent l="0" t="0" r="11430" b="11430"/>
                        <wp:wrapNone/>
                        <wp:docPr id="419"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26276E"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B49C6" id="_x0000_s1218" style="position:absolute;left:0;text-align:left;margin-left:188.95pt;margin-top:13.3pt;width:21.6pt;height:21.6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TjNKQ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h1OM0pAgAAUwQAAA4AAAAAAAAAAAAAAAAALgIAAGRycy9l&#10;Mm9Eb2MueG1sUEsBAi0AFAAGAAgAAAAhABt+45ffAAAACQEAAA8AAAAAAAAAAAAAAAAAgwQAAGRy&#10;cy9kb3ducmV2LnhtbFBLBQYAAAAABAAEAPMAAACPBQAAAAA=&#10;">
                        <v:textbox>
                          <w:txbxContent>
                            <w:p w14:paraId="1B26276E" w14:textId="77777777" w:rsidR="001C5478" w:rsidRPr="00C82A24" w:rsidRDefault="001C5478" w:rsidP="00816478">
                              <w:pPr>
                                <w:jc w:val="center"/>
                                <w:rPr>
                                  <w:lang w:val="de-DE"/>
                                </w:rPr>
                              </w:pPr>
                              <w:r>
                                <w:rPr>
                                  <w:lang w:val="de-DE"/>
                                </w:rPr>
                                <w:t>X</w:t>
                              </w:r>
                            </w:p>
                          </w:txbxContent>
                        </v:textbox>
                      </v:rect>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879424" behindDoc="0" locked="0" layoutInCell="1" allowOverlap="1" wp14:anchorId="094EA95A" wp14:editId="29C39339">
                        <wp:simplePos x="0" y="0"/>
                        <wp:positionH relativeFrom="column">
                          <wp:posOffset>3072130</wp:posOffset>
                        </wp:positionH>
                        <wp:positionV relativeFrom="paragraph">
                          <wp:posOffset>168910</wp:posOffset>
                        </wp:positionV>
                        <wp:extent cx="274320" cy="274320"/>
                        <wp:effectExtent l="0" t="0" r="11430" b="11430"/>
                        <wp:wrapNone/>
                        <wp:docPr id="420"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C35E09"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EA95A" id="_x0000_s1219" style="position:absolute;left:0;text-align:left;margin-left:241.9pt;margin-top:13.3pt;width:21.6pt;height:21.6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W9qR0pAgAAUwQAAA4AAAAAAAAAAAAAAAAALgIAAGRycy9l&#10;Mm9Eb2MueG1sUEsBAi0AFAAGAAgAAAAhAFU57SDfAAAACQEAAA8AAAAAAAAAAAAAAAAAgwQAAGRy&#10;cy9kb3ducmV2LnhtbFBLBQYAAAAABAAEAPMAAACPBQAAAAA=&#10;">
                        <v:textbox>
                          <w:txbxContent>
                            <w:p w14:paraId="21C35E09" w14:textId="77777777" w:rsidR="001C5478" w:rsidRPr="00C82A24" w:rsidRDefault="001C5478" w:rsidP="00816478">
                              <w:pPr>
                                <w:jc w:val="center"/>
                                <w:rPr>
                                  <w:lang w:val="de-DE"/>
                                </w:rPr>
                              </w:pPr>
                              <w:r>
                                <w:rPr>
                                  <w:lang w:val="de-DE"/>
                                </w:rPr>
                                <w:t>X</w:t>
                              </w:r>
                            </w:p>
                          </w:txbxContent>
                        </v:textbox>
                      </v:rect>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878400" behindDoc="0" locked="0" layoutInCell="1" allowOverlap="1" wp14:anchorId="4EF3CE05" wp14:editId="7A336743">
                        <wp:simplePos x="0" y="0"/>
                        <wp:positionH relativeFrom="column">
                          <wp:posOffset>3834765</wp:posOffset>
                        </wp:positionH>
                        <wp:positionV relativeFrom="paragraph">
                          <wp:posOffset>168910</wp:posOffset>
                        </wp:positionV>
                        <wp:extent cx="274320" cy="274320"/>
                        <wp:effectExtent l="7620" t="10160" r="13335" b="10795"/>
                        <wp:wrapNone/>
                        <wp:docPr id="421"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7C6D8" id="Rectangle 421" o:spid="_x0000_s1026" style="position:absolute;margin-left:301.95pt;margin-top:13.3pt;width:21.6pt;height:21.6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Z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o+LSe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BoXZHgIAAD8EAAAOAAAAAAAAAAAAAAAAAC4CAABkcnMvZTJvRG9jLnhtbFBL&#10;AQItABQABgAIAAAAIQAnKdUr3wAAAAkBAAAPAAAAAAAAAAAAAAAAAHgEAABkcnMvZG93bnJldi54&#10;bWxQSwUGAAAAAAQABADzAAAAhAUAAAAA&#10;"/>
                    </w:pict>
                  </mc:Fallback>
                </mc:AlternateContent>
              </w:r>
              <w:r w:rsidRPr="00341A16" w:rsidDel="001C5478">
                <w:rPr>
                  <w:bCs w:val="0"/>
                  <w:i w:val="0"/>
                  <w:iCs w:val="0"/>
                  <w:noProof/>
                  <w:sz w:val="20"/>
                  <w:lang w:eastAsia="en-GB"/>
                </w:rPr>
                <mc:AlternateContent>
                  <mc:Choice Requires="wps">
                    <w:drawing>
                      <wp:anchor distT="0" distB="0" distL="114300" distR="114300" simplePos="0" relativeHeight="251884544" behindDoc="0" locked="0" layoutInCell="1" allowOverlap="1" wp14:anchorId="210D6031" wp14:editId="192FEC2E">
                        <wp:simplePos x="0" y="0"/>
                        <wp:positionH relativeFrom="column">
                          <wp:posOffset>31750</wp:posOffset>
                        </wp:positionH>
                        <wp:positionV relativeFrom="paragraph">
                          <wp:posOffset>168910</wp:posOffset>
                        </wp:positionV>
                        <wp:extent cx="274320" cy="274320"/>
                        <wp:effectExtent l="5080" t="10160" r="6350" b="10795"/>
                        <wp:wrapNone/>
                        <wp:docPr id="422"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FB4626" w14:textId="77777777" w:rsidR="001C5478" w:rsidRPr="005F1945" w:rsidRDefault="001C5478"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D6031" id="_x0000_s1220" style="position:absolute;left:0;text-align:left;margin-left:2.5pt;margin-top:13.3pt;width:21.6pt;height:21.6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CbGB7IpAgAAUwQAAA4AAAAAAAAAAAAAAAAALgIAAGRycy9lMm9E&#10;b2MueG1sUEsBAi0AFAAGAAgAAAAhAFO2BG3cAAAABgEAAA8AAAAAAAAAAAAAAAAAgwQAAGRycy9k&#10;b3ducmV2LnhtbFBLBQYAAAAABAAEAPMAAACMBQAAAAA=&#10;">
                        <v:textbox>
                          <w:txbxContent>
                            <w:p w14:paraId="5EFB4626" w14:textId="77777777" w:rsidR="001C5478" w:rsidRPr="005F1945" w:rsidRDefault="001C5478" w:rsidP="00816478">
                              <w:pPr>
                                <w:rPr>
                                  <w:lang w:val="nl-NL"/>
                                </w:rPr>
                              </w:pPr>
                            </w:p>
                          </w:txbxContent>
                        </v:textbox>
                      </v:rect>
                    </w:pict>
                  </mc:Fallback>
                </mc:AlternateContent>
              </w:r>
              <w:r w:rsidDel="001C5478">
                <w:rPr>
                  <w:sz w:val="20"/>
                  <w:lang w:val="en-CA"/>
                </w:rPr>
                <w:delText>45</w:delText>
              </w:r>
              <w:r w:rsidRPr="00341A16" w:rsidDel="001C5478">
                <w:rPr>
                  <w:sz w:val="20"/>
                  <w:lang w:val="en-CA"/>
                </w:rPr>
                <w:tab/>
              </w:r>
              <w:r w:rsidDel="001C5478">
                <w:rPr>
                  <w:sz w:val="20"/>
                  <w:lang w:val="en-CA"/>
                </w:rPr>
                <w:delText>46</w:delText>
              </w:r>
              <w:r w:rsidRPr="00341A16" w:rsidDel="001C5478">
                <w:rPr>
                  <w:sz w:val="20"/>
                  <w:lang w:val="en-CA"/>
                </w:rPr>
                <w:tab/>
                <w:delText>4</w:delText>
              </w:r>
              <w:r w:rsidDel="001C5478">
                <w:rPr>
                  <w:sz w:val="20"/>
                  <w:lang w:val="en-CA"/>
                </w:rPr>
                <w:delText>7</w:delText>
              </w:r>
              <w:r w:rsidRPr="00341A16" w:rsidDel="001C5478">
                <w:rPr>
                  <w:sz w:val="20"/>
                  <w:lang w:val="en-CA"/>
                </w:rPr>
                <w:tab/>
                <w:delText>4</w:delText>
              </w:r>
              <w:r w:rsidDel="001C5478">
                <w:rPr>
                  <w:sz w:val="20"/>
                  <w:lang w:val="en-CA"/>
                </w:rPr>
                <w:delText>8</w:delText>
              </w:r>
              <w:r w:rsidRPr="00341A16" w:rsidDel="001C5478">
                <w:rPr>
                  <w:sz w:val="20"/>
                  <w:lang w:val="en-CA"/>
                </w:rPr>
                <w:tab/>
                <w:delText>4</w:delText>
              </w:r>
              <w:r w:rsidDel="001C5478">
                <w:rPr>
                  <w:sz w:val="20"/>
                  <w:lang w:val="en-CA"/>
                </w:rPr>
                <w:delText>9</w:delText>
              </w:r>
              <w:r w:rsidRPr="00341A16" w:rsidDel="001C5478">
                <w:rPr>
                  <w:sz w:val="20"/>
                  <w:lang w:val="en-CA"/>
                </w:rPr>
                <w:tab/>
              </w:r>
              <w:r w:rsidDel="001C5478">
                <w:rPr>
                  <w:sz w:val="20"/>
                  <w:lang w:val="en-CA"/>
                </w:rPr>
                <w:delText>50</w:delText>
              </w:r>
              <w:r w:rsidRPr="00341A16" w:rsidDel="001C5478">
                <w:rPr>
                  <w:sz w:val="20"/>
                  <w:lang w:val="en-CA"/>
                </w:rPr>
                <w:tab/>
              </w:r>
              <w:r w:rsidDel="001C5478">
                <w:rPr>
                  <w:sz w:val="20"/>
                  <w:lang w:val="en-CA"/>
                </w:rPr>
                <w:delText>51</w:delText>
              </w:r>
            </w:del>
          </w:p>
          <w:p w14:paraId="2F304762" w14:textId="774E9AAB" w:rsidR="00816478"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24" w:author="Eckhoff,Dirk" w:date="2020-10-16T15:47:00Z"/>
                <w:bCs/>
                <w:iCs/>
                <w:snapToGrid w:val="0"/>
                <w:sz w:val="20"/>
                <w:szCs w:val="20"/>
                <w:lang w:val="en-CA"/>
              </w:rPr>
            </w:pPr>
          </w:p>
          <w:p w14:paraId="6A2F4814" w14:textId="1D9092B3" w:rsidR="00816478" w:rsidRPr="005010D1"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25" w:author="Eckhoff,Dirk" w:date="2020-10-16T15:47:00Z"/>
                <w:bCs/>
                <w:iCs/>
                <w:snapToGrid w:val="0"/>
                <w:sz w:val="20"/>
                <w:szCs w:val="20"/>
                <w:lang w:val="en-CA"/>
              </w:rPr>
            </w:pPr>
          </w:p>
        </w:tc>
      </w:tr>
      <w:tr w:rsidR="00816478" w:rsidRPr="00696A73" w:rsidDel="001C5478" w14:paraId="4BF74456" w14:textId="67184F9C" w:rsidTr="00816478">
        <w:trPr>
          <w:cantSplit/>
          <w:trHeight w:val="342"/>
          <w:del w:id="826" w:author="Eckhoff,Dirk" w:date="2020-10-16T15:47:00Z"/>
        </w:trPr>
        <w:tc>
          <w:tcPr>
            <w:tcW w:w="2376" w:type="dxa"/>
            <w:shd w:val="clear" w:color="auto" w:fill="DDD9C3" w:themeFill="background2" w:themeFillShade="E6"/>
          </w:tcPr>
          <w:p w14:paraId="4BB47EEF" w14:textId="6B37803C" w:rsidR="00816478"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827" w:author="Eckhoff,Dirk" w:date="2020-10-16T15:47:00Z"/>
                <w:b/>
                <w:bCs/>
                <w:iCs/>
                <w:snapToGrid w:val="0"/>
                <w:sz w:val="20"/>
                <w:szCs w:val="20"/>
              </w:rPr>
            </w:pPr>
            <w:del w:id="828" w:author="Eckhoff,Dirk" w:date="2020-10-16T15:47:00Z">
              <w:r w:rsidDel="001C5478">
                <w:rPr>
                  <w:b/>
                  <w:bCs/>
                  <w:iCs/>
                  <w:snapToGrid w:val="0"/>
                  <w:sz w:val="20"/>
                  <w:szCs w:val="20"/>
                </w:rPr>
                <w:delText>Committee notes</w:delText>
              </w:r>
            </w:del>
          </w:p>
        </w:tc>
        <w:tc>
          <w:tcPr>
            <w:tcW w:w="2410" w:type="dxa"/>
            <w:shd w:val="clear" w:color="auto" w:fill="DDD9C3" w:themeFill="background2" w:themeFillShade="E6"/>
          </w:tcPr>
          <w:p w14:paraId="667674C8" w14:textId="5911AE60" w:rsidR="00816478"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29" w:author="Eckhoff,Dirk" w:date="2020-10-16T15:47:00Z"/>
                <w:b/>
                <w:bCs/>
                <w:iCs/>
                <w:snapToGrid w:val="0"/>
                <w:sz w:val="20"/>
                <w:szCs w:val="20"/>
              </w:rPr>
            </w:pPr>
            <w:del w:id="830" w:author="Eckhoff,Dirk" w:date="2020-10-16T15:47:00Z">
              <w:r w:rsidDel="001C5478">
                <w:rPr>
                  <w:b/>
                  <w:bCs/>
                  <w:iCs/>
                  <w:snapToGrid w:val="0"/>
                  <w:sz w:val="20"/>
                  <w:szCs w:val="20"/>
                </w:rPr>
                <w:delText>Origins</w:delText>
              </w:r>
            </w:del>
          </w:p>
        </w:tc>
        <w:tc>
          <w:tcPr>
            <w:tcW w:w="4820" w:type="dxa"/>
            <w:gridSpan w:val="2"/>
            <w:shd w:val="clear" w:color="auto" w:fill="DDD9C3" w:themeFill="background2" w:themeFillShade="E6"/>
          </w:tcPr>
          <w:p w14:paraId="696B1451" w14:textId="4FC22BD4" w:rsidR="00816478" w:rsidRPr="00637651"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31" w:author="Eckhoff,Dirk" w:date="2020-10-16T15:47:00Z"/>
                <w:bCs/>
                <w:iCs/>
                <w:snapToGrid w:val="0"/>
                <w:sz w:val="20"/>
                <w:szCs w:val="20"/>
              </w:rPr>
            </w:pPr>
            <w:del w:id="832" w:author="Eckhoff,Dirk" w:date="2020-10-16T15:47:00Z">
              <w:r w:rsidRPr="00637651" w:rsidDel="001C5478">
                <w:rPr>
                  <w:bCs/>
                  <w:iCs/>
                  <w:snapToGrid w:val="0"/>
                  <w:sz w:val="20"/>
                  <w:szCs w:val="20"/>
                </w:rPr>
                <w:delText>Proposed during 2014-18 Work Programme</w:delText>
              </w:r>
            </w:del>
          </w:p>
        </w:tc>
      </w:tr>
      <w:tr w:rsidR="00816478" w:rsidRPr="00696A73" w:rsidDel="001C5478" w14:paraId="7DCA081E" w14:textId="4C9E313D" w:rsidTr="00816478">
        <w:trPr>
          <w:cantSplit/>
          <w:trHeight w:val="342"/>
          <w:del w:id="833" w:author="Eckhoff,Dirk" w:date="2020-10-16T15:47:00Z"/>
        </w:trPr>
        <w:tc>
          <w:tcPr>
            <w:tcW w:w="2376" w:type="dxa"/>
            <w:vMerge w:val="restart"/>
            <w:shd w:val="clear" w:color="auto" w:fill="auto"/>
          </w:tcPr>
          <w:p w14:paraId="68057A12" w14:textId="2AB30D95" w:rsidR="00816478" w:rsidRPr="00696A73"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del w:id="834" w:author="Eckhoff,Dirk" w:date="2020-10-16T15:47:00Z"/>
                <w:b/>
                <w:bCs/>
                <w:iCs/>
                <w:snapToGrid w:val="0"/>
                <w:sz w:val="20"/>
                <w:szCs w:val="20"/>
              </w:rPr>
            </w:pPr>
          </w:p>
        </w:tc>
        <w:tc>
          <w:tcPr>
            <w:tcW w:w="2410" w:type="dxa"/>
            <w:shd w:val="clear" w:color="auto" w:fill="DDD9C3" w:themeFill="background2" w:themeFillShade="E6"/>
          </w:tcPr>
          <w:p w14:paraId="3528F4C8" w14:textId="1720C8F0" w:rsidR="00816478" w:rsidRPr="00696A73"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35" w:author="Eckhoff,Dirk" w:date="2020-10-16T15:47:00Z"/>
                <w:b/>
                <w:bCs/>
                <w:iCs/>
                <w:snapToGrid w:val="0"/>
                <w:sz w:val="20"/>
                <w:szCs w:val="20"/>
              </w:rPr>
            </w:pPr>
            <w:del w:id="836" w:author="Eckhoff,Dirk" w:date="2020-10-16T15:47:00Z">
              <w:r w:rsidDel="001C5478">
                <w:rPr>
                  <w:b/>
                  <w:bCs/>
                  <w:iCs/>
                  <w:snapToGrid w:val="0"/>
                  <w:sz w:val="20"/>
                  <w:szCs w:val="20"/>
                </w:rPr>
                <w:delText>Agreed by session</w:delText>
              </w:r>
            </w:del>
          </w:p>
        </w:tc>
        <w:tc>
          <w:tcPr>
            <w:tcW w:w="2268" w:type="dxa"/>
            <w:shd w:val="clear" w:color="auto" w:fill="DDD9C3" w:themeFill="background2" w:themeFillShade="E6"/>
          </w:tcPr>
          <w:p w14:paraId="7F437A3D" w14:textId="48BFFD94" w:rsidR="00816478" w:rsidRPr="00696A73"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37" w:author="Eckhoff,Dirk" w:date="2020-10-16T15:47:00Z"/>
                <w:b/>
                <w:bCs/>
                <w:iCs/>
                <w:snapToGrid w:val="0"/>
                <w:sz w:val="20"/>
                <w:szCs w:val="20"/>
              </w:rPr>
            </w:pPr>
            <w:del w:id="838" w:author="Eckhoff,Dirk" w:date="2020-10-16T15:47:00Z">
              <w:r w:rsidDel="001C5478">
                <w:rPr>
                  <w:b/>
                  <w:bCs/>
                  <w:iCs/>
                  <w:snapToGrid w:val="0"/>
                  <w:sz w:val="20"/>
                  <w:szCs w:val="20"/>
                </w:rPr>
                <w:delText>TD#</w:delText>
              </w:r>
            </w:del>
          </w:p>
        </w:tc>
        <w:tc>
          <w:tcPr>
            <w:tcW w:w="2552" w:type="dxa"/>
            <w:shd w:val="clear" w:color="auto" w:fill="DDD9C3" w:themeFill="background2" w:themeFillShade="E6"/>
          </w:tcPr>
          <w:p w14:paraId="5AB57157" w14:textId="4806EC25" w:rsidR="00816478" w:rsidRPr="00696A73"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39" w:author="Eckhoff,Dirk" w:date="2020-10-16T15:47:00Z"/>
                <w:b/>
                <w:bCs/>
                <w:iCs/>
                <w:snapToGrid w:val="0"/>
                <w:sz w:val="20"/>
                <w:szCs w:val="20"/>
              </w:rPr>
            </w:pPr>
            <w:del w:id="840" w:author="Eckhoff,Dirk" w:date="2020-10-16T15:47:00Z">
              <w:r w:rsidDel="001C5478">
                <w:rPr>
                  <w:b/>
                  <w:bCs/>
                  <w:iCs/>
                  <w:snapToGrid w:val="0"/>
                  <w:sz w:val="20"/>
                  <w:szCs w:val="20"/>
                </w:rPr>
                <w:delText>Comments</w:delText>
              </w:r>
            </w:del>
          </w:p>
        </w:tc>
      </w:tr>
      <w:tr w:rsidR="00816478" w:rsidRPr="00696A73" w:rsidDel="001C5478" w14:paraId="62383D20" w14:textId="236B0829" w:rsidTr="00816478">
        <w:trPr>
          <w:cantSplit/>
          <w:trHeight w:val="489"/>
          <w:del w:id="841" w:author="Eckhoff,Dirk" w:date="2020-10-16T15:47:00Z"/>
        </w:trPr>
        <w:tc>
          <w:tcPr>
            <w:tcW w:w="2376" w:type="dxa"/>
            <w:vMerge/>
            <w:shd w:val="clear" w:color="auto" w:fill="auto"/>
          </w:tcPr>
          <w:p w14:paraId="4AA66E38" w14:textId="6BD3DD48" w:rsidR="00816478" w:rsidRPr="00696A73"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del w:id="842" w:author="Eckhoff,Dirk" w:date="2020-10-16T15:47:00Z"/>
                <w:bCs/>
                <w:iCs/>
                <w:snapToGrid w:val="0"/>
                <w:sz w:val="20"/>
                <w:szCs w:val="20"/>
              </w:rPr>
            </w:pPr>
          </w:p>
        </w:tc>
        <w:tc>
          <w:tcPr>
            <w:tcW w:w="2410" w:type="dxa"/>
            <w:shd w:val="clear" w:color="auto" w:fill="DDD9C3" w:themeFill="background2" w:themeFillShade="E6"/>
          </w:tcPr>
          <w:p w14:paraId="6DDF35FB" w14:textId="2EE2C4C8" w:rsidR="00816478" w:rsidRPr="00696A73"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43" w:author="Eckhoff,Dirk" w:date="2020-10-16T15:47:00Z"/>
                <w:bCs/>
                <w:iCs/>
                <w:snapToGrid w:val="0"/>
                <w:sz w:val="20"/>
                <w:szCs w:val="20"/>
              </w:rPr>
            </w:pPr>
            <w:del w:id="844" w:author="Eckhoff,Dirk" w:date="2020-10-16T15:47:00Z">
              <w:r w:rsidDel="001C5478">
                <w:rPr>
                  <w:bCs/>
                  <w:iCs/>
                  <w:snapToGrid w:val="0"/>
                  <w:sz w:val="20"/>
                  <w:szCs w:val="20"/>
                </w:rPr>
                <w:fldChar w:fldCharType="begin">
                  <w:ffData>
                    <w:name w:val="Text2"/>
                    <w:enabled/>
                    <w:calcOnExit w:val="0"/>
                    <w:textInput/>
                  </w:ffData>
                </w:fldChar>
              </w:r>
              <w:r w:rsidDel="001C5478">
                <w:rPr>
                  <w:bCs/>
                  <w:iCs/>
                  <w:snapToGrid w:val="0"/>
                  <w:sz w:val="20"/>
                  <w:szCs w:val="20"/>
                </w:rPr>
                <w:delInstrText xml:space="preserve"> FORMTEXT </w:delInstrText>
              </w:r>
              <w:r w:rsidDel="001C5478">
                <w:rPr>
                  <w:bCs/>
                  <w:iCs/>
                  <w:snapToGrid w:val="0"/>
                  <w:sz w:val="20"/>
                  <w:szCs w:val="20"/>
                </w:rPr>
              </w:r>
              <w:r w:rsidDel="001C5478">
                <w:rPr>
                  <w:bCs/>
                  <w:iCs/>
                  <w:snapToGrid w:val="0"/>
                  <w:sz w:val="20"/>
                  <w:szCs w:val="20"/>
                </w:rPr>
                <w:fldChar w:fldCharType="separate"/>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snapToGrid w:val="0"/>
                  <w:sz w:val="20"/>
                  <w:szCs w:val="20"/>
                </w:rPr>
                <w:fldChar w:fldCharType="end"/>
              </w:r>
            </w:del>
          </w:p>
        </w:tc>
        <w:tc>
          <w:tcPr>
            <w:tcW w:w="2268" w:type="dxa"/>
            <w:shd w:val="clear" w:color="auto" w:fill="DDD9C3" w:themeFill="background2" w:themeFillShade="E6"/>
          </w:tcPr>
          <w:p w14:paraId="2726BDA5" w14:textId="492D23BE" w:rsidR="00816478" w:rsidRPr="00696A73"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45" w:author="Eckhoff,Dirk" w:date="2020-10-16T15:47:00Z"/>
                <w:bCs/>
                <w:iCs/>
                <w:snapToGrid w:val="0"/>
                <w:sz w:val="20"/>
                <w:szCs w:val="20"/>
              </w:rPr>
            </w:pPr>
            <w:del w:id="846" w:author="Eckhoff,Dirk" w:date="2020-10-16T15:47:00Z">
              <w:r w:rsidDel="001C5478">
                <w:rPr>
                  <w:bCs/>
                  <w:iCs/>
                  <w:snapToGrid w:val="0"/>
                  <w:sz w:val="20"/>
                  <w:szCs w:val="20"/>
                </w:rPr>
                <w:delText>3</w:delText>
              </w:r>
            </w:del>
          </w:p>
        </w:tc>
        <w:tc>
          <w:tcPr>
            <w:tcW w:w="2552" w:type="dxa"/>
            <w:shd w:val="clear" w:color="auto" w:fill="DDD9C3" w:themeFill="background2" w:themeFillShade="E6"/>
          </w:tcPr>
          <w:p w14:paraId="1446264E" w14:textId="4C31893F" w:rsidR="00816478" w:rsidRPr="00696A73"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847" w:author="Eckhoff,Dirk" w:date="2020-10-16T15:47:00Z"/>
                <w:bCs/>
                <w:iCs/>
                <w:snapToGrid w:val="0"/>
                <w:sz w:val="20"/>
                <w:szCs w:val="20"/>
              </w:rPr>
            </w:pPr>
            <w:del w:id="848" w:author="Eckhoff,Dirk" w:date="2020-10-16T15:47:00Z">
              <w:r w:rsidDel="001C5478">
                <w:rPr>
                  <w:bCs/>
                  <w:iCs/>
                  <w:snapToGrid w:val="0"/>
                  <w:sz w:val="20"/>
                  <w:szCs w:val="20"/>
                </w:rPr>
                <w:fldChar w:fldCharType="begin">
                  <w:ffData>
                    <w:name w:val="Text2"/>
                    <w:enabled/>
                    <w:calcOnExit w:val="0"/>
                    <w:textInput/>
                  </w:ffData>
                </w:fldChar>
              </w:r>
              <w:r w:rsidDel="001C5478">
                <w:rPr>
                  <w:bCs/>
                  <w:iCs/>
                  <w:snapToGrid w:val="0"/>
                  <w:sz w:val="20"/>
                  <w:szCs w:val="20"/>
                </w:rPr>
                <w:delInstrText xml:space="preserve"> FORMTEXT </w:delInstrText>
              </w:r>
              <w:r w:rsidDel="001C5478">
                <w:rPr>
                  <w:bCs/>
                  <w:iCs/>
                  <w:snapToGrid w:val="0"/>
                  <w:sz w:val="20"/>
                  <w:szCs w:val="20"/>
                </w:rPr>
              </w:r>
              <w:r w:rsidDel="001C5478">
                <w:rPr>
                  <w:bCs/>
                  <w:iCs/>
                  <w:snapToGrid w:val="0"/>
                  <w:sz w:val="20"/>
                  <w:szCs w:val="20"/>
                </w:rPr>
                <w:fldChar w:fldCharType="separate"/>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snapToGrid w:val="0"/>
                  <w:sz w:val="20"/>
                  <w:szCs w:val="20"/>
                </w:rPr>
                <w:fldChar w:fldCharType="end"/>
              </w:r>
            </w:del>
          </w:p>
        </w:tc>
      </w:tr>
      <w:tr w:rsidR="00816478" w:rsidRPr="00696A73" w:rsidDel="001C5478" w14:paraId="6FA84970" w14:textId="3AB714E2" w:rsidTr="00816478">
        <w:trPr>
          <w:cantSplit/>
          <w:trHeight w:val="489"/>
          <w:del w:id="849" w:author="Eckhoff,Dirk" w:date="2020-10-16T15:47:00Z"/>
        </w:trPr>
        <w:tc>
          <w:tcPr>
            <w:tcW w:w="2376" w:type="dxa"/>
            <w:shd w:val="clear" w:color="auto" w:fill="auto"/>
          </w:tcPr>
          <w:p w14:paraId="228DD6B5" w14:textId="5C24D14D" w:rsidR="00816478" w:rsidRPr="00696A73"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del w:id="850" w:author="Eckhoff,Dirk" w:date="2020-10-16T15:47:00Z"/>
                <w:bCs/>
                <w:iCs/>
                <w:snapToGrid w:val="0"/>
                <w:sz w:val="20"/>
                <w:szCs w:val="20"/>
              </w:rPr>
            </w:pPr>
          </w:p>
        </w:tc>
        <w:tc>
          <w:tcPr>
            <w:tcW w:w="2410" w:type="dxa"/>
            <w:shd w:val="clear" w:color="auto" w:fill="DDD9C3" w:themeFill="background2" w:themeFillShade="E6"/>
          </w:tcPr>
          <w:p w14:paraId="3672AEAD" w14:textId="0CC035C2" w:rsidR="00816478" w:rsidRPr="001C6236"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51" w:author="Eckhoff,Dirk" w:date="2020-10-16T15:47:00Z"/>
                <w:b/>
                <w:bCs/>
                <w:iCs/>
                <w:snapToGrid w:val="0"/>
                <w:sz w:val="20"/>
                <w:szCs w:val="20"/>
              </w:rPr>
            </w:pPr>
            <w:del w:id="852" w:author="Eckhoff,Dirk" w:date="2020-10-16T15:47:00Z">
              <w:r w:rsidRPr="001C6236" w:rsidDel="001C5478">
                <w:rPr>
                  <w:b/>
                  <w:bCs/>
                  <w:iCs/>
                  <w:snapToGrid w:val="0"/>
                  <w:sz w:val="20"/>
                  <w:szCs w:val="20"/>
                </w:rPr>
                <w:delText>Approved by Council</w:delText>
              </w:r>
            </w:del>
          </w:p>
        </w:tc>
        <w:tc>
          <w:tcPr>
            <w:tcW w:w="2268" w:type="dxa"/>
            <w:shd w:val="clear" w:color="auto" w:fill="DDD9C3" w:themeFill="background2" w:themeFillShade="E6"/>
          </w:tcPr>
          <w:p w14:paraId="68A40347" w14:textId="05DE861B" w:rsidR="00816478"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53" w:author="Eckhoff,Dirk" w:date="2020-10-16T15:47:00Z"/>
                <w:bCs/>
                <w:iCs/>
                <w:snapToGrid w:val="0"/>
                <w:sz w:val="20"/>
                <w:szCs w:val="20"/>
              </w:rPr>
            </w:pPr>
            <w:del w:id="854" w:author="Eckhoff,Dirk" w:date="2020-10-16T15:47:00Z">
              <w:r w:rsidDel="001C5478">
                <w:rPr>
                  <w:bCs/>
                  <w:iCs/>
                  <w:snapToGrid w:val="0"/>
                  <w:sz w:val="20"/>
                  <w:szCs w:val="20"/>
                </w:rPr>
                <w:fldChar w:fldCharType="begin">
                  <w:ffData>
                    <w:name w:val="Text2"/>
                    <w:enabled/>
                    <w:calcOnExit w:val="0"/>
                    <w:textInput/>
                  </w:ffData>
                </w:fldChar>
              </w:r>
              <w:r w:rsidDel="001C5478">
                <w:rPr>
                  <w:bCs/>
                  <w:iCs/>
                  <w:snapToGrid w:val="0"/>
                  <w:sz w:val="20"/>
                  <w:szCs w:val="20"/>
                </w:rPr>
                <w:delInstrText xml:space="preserve"> FORMTEXT </w:delInstrText>
              </w:r>
              <w:r w:rsidDel="001C5478">
                <w:rPr>
                  <w:bCs/>
                  <w:iCs/>
                  <w:snapToGrid w:val="0"/>
                  <w:sz w:val="20"/>
                  <w:szCs w:val="20"/>
                </w:rPr>
              </w:r>
              <w:r w:rsidDel="001C5478">
                <w:rPr>
                  <w:bCs/>
                  <w:iCs/>
                  <w:snapToGrid w:val="0"/>
                  <w:sz w:val="20"/>
                  <w:szCs w:val="20"/>
                </w:rPr>
                <w:fldChar w:fldCharType="separate"/>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snapToGrid w:val="0"/>
                  <w:sz w:val="20"/>
                  <w:szCs w:val="20"/>
                </w:rPr>
                <w:fldChar w:fldCharType="end"/>
              </w:r>
              <w:r w:rsidDel="001C5478">
                <w:rPr>
                  <w:bCs/>
                  <w:iCs/>
                  <w:snapToGrid w:val="0"/>
                  <w:sz w:val="20"/>
                  <w:szCs w:val="20"/>
                </w:rPr>
                <w:delText xml:space="preserve"> </w:delText>
              </w:r>
              <w:r w:rsidRPr="00661231" w:rsidDel="001C5478">
                <w:rPr>
                  <w:bCs/>
                  <w:i/>
                  <w:iCs/>
                  <w:snapToGrid w:val="0"/>
                  <w:sz w:val="16"/>
                  <w:szCs w:val="16"/>
                </w:rPr>
                <w:delText>(</w:delText>
              </w:r>
              <w:r w:rsidDel="001C5478">
                <w:rPr>
                  <w:bCs/>
                  <w:i/>
                  <w:iCs/>
                  <w:snapToGrid w:val="0"/>
                  <w:sz w:val="16"/>
                  <w:szCs w:val="16"/>
                </w:rPr>
                <w:delText>Council Session)</w:delText>
              </w:r>
            </w:del>
          </w:p>
        </w:tc>
        <w:tc>
          <w:tcPr>
            <w:tcW w:w="2552" w:type="dxa"/>
            <w:shd w:val="clear" w:color="auto" w:fill="DDD9C3" w:themeFill="background2" w:themeFillShade="E6"/>
          </w:tcPr>
          <w:p w14:paraId="771EB23A" w14:textId="32DBF0F1" w:rsidR="00816478"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855" w:author="Eckhoff,Dirk" w:date="2020-10-16T15:47:00Z"/>
                <w:bCs/>
                <w:iCs/>
                <w:snapToGrid w:val="0"/>
                <w:sz w:val="20"/>
                <w:szCs w:val="20"/>
              </w:rPr>
            </w:pPr>
            <w:del w:id="856" w:author="Eckhoff,Dirk" w:date="2020-10-16T15:47:00Z">
              <w:r w:rsidDel="001C5478">
                <w:rPr>
                  <w:bCs/>
                  <w:iCs/>
                  <w:snapToGrid w:val="0"/>
                  <w:sz w:val="20"/>
                  <w:szCs w:val="20"/>
                </w:rPr>
                <w:fldChar w:fldCharType="begin">
                  <w:ffData>
                    <w:name w:val="Text2"/>
                    <w:enabled/>
                    <w:calcOnExit w:val="0"/>
                    <w:textInput/>
                  </w:ffData>
                </w:fldChar>
              </w:r>
              <w:r w:rsidDel="001C5478">
                <w:rPr>
                  <w:bCs/>
                  <w:iCs/>
                  <w:snapToGrid w:val="0"/>
                  <w:sz w:val="20"/>
                  <w:szCs w:val="20"/>
                </w:rPr>
                <w:delInstrText xml:space="preserve"> FORMTEXT </w:delInstrText>
              </w:r>
              <w:r w:rsidDel="001C5478">
                <w:rPr>
                  <w:bCs/>
                  <w:iCs/>
                  <w:snapToGrid w:val="0"/>
                  <w:sz w:val="20"/>
                  <w:szCs w:val="20"/>
                </w:rPr>
              </w:r>
              <w:r w:rsidDel="001C5478">
                <w:rPr>
                  <w:bCs/>
                  <w:iCs/>
                  <w:snapToGrid w:val="0"/>
                  <w:sz w:val="20"/>
                  <w:szCs w:val="20"/>
                </w:rPr>
                <w:fldChar w:fldCharType="separate"/>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noProof/>
                  <w:snapToGrid w:val="0"/>
                  <w:sz w:val="20"/>
                  <w:szCs w:val="20"/>
                </w:rPr>
                <w:delText> </w:delText>
              </w:r>
              <w:r w:rsidDel="001C5478">
                <w:rPr>
                  <w:bCs/>
                  <w:iCs/>
                  <w:snapToGrid w:val="0"/>
                  <w:sz w:val="20"/>
                  <w:szCs w:val="20"/>
                </w:rPr>
                <w:fldChar w:fldCharType="end"/>
              </w:r>
              <w:r w:rsidDel="001C5478">
                <w:rPr>
                  <w:bCs/>
                  <w:iCs/>
                  <w:snapToGrid w:val="0"/>
                  <w:sz w:val="20"/>
                  <w:szCs w:val="20"/>
                </w:rPr>
                <w:delText xml:space="preserve"> </w:delText>
              </w:r>
              <w:r w:rsidDel="001C5478">
                <w:rPr>
                  <w:bCs/>
                  <w:i/>
                  <w:iCs/>
                  <w:snapToGrid w:val="0"/>
                  <w:sz w:val="16"/>
                  <w:szCs w:val="16"/>
                </w:rPr>
                <w:delText>(Date</w:delText>
              </w:r>
              <w:r w:rsidRPr="00661231" w:rsidDel="001C5478">
                <w:rPr>
                  <w:bCs/>
                  <w:i/>
                  <w:iCs/>
                  <w:snapToGrid w:val="0"/>
                  <w:sz w:val="16"/>
                  <w:szCs w:val="16"/>
                </w:rPr>
                <w:delText>)</w:delText>
              </w:r>
            </w:del>
          </w:p>
        </w:tc>
      </w:tr>
      <w:tr w:rsidR="00816478" w:rsidRPr="00696A73" w:rsidDel="001C5478" w14:paraId="694A7D1E" w14:textId="09264EB2" w:rsidTr="00816478">
        <w:trPr>
          <w:cantSplit/>
          <w:trHeight w:val="489"/>
          <w:del w:id="857" w:author="Eckhoff,Dirk" w:date="2020-10-16T15:47:00Z"/>
        </w:trPr>
        <w:tc>
          <w:tcPr>
            <w:tcW w:w="2376" w:type="dxa"/>
            <w:shd w:val="clear" w:color="auto" w:fill="auto"/>
          </w:tcPr>
          <w:p w14:paraId="26163CF5" w14:textId="1CA8F8F2" w:rsidR="00816478" w:rsidRPr="00696A73" w:rsidDel="001C5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del w:id="858" w:author="Eckhoff,Dirk" w:date="2020-10-16T15:47:00Z"/>
                <w:bCs/>
                <w:iCs/>
                <w:snapToGrid w:val="0"/>
                <w:sz w:val="20"/>
                <w:szCs w:val="20"/>
              </w:rPr>
            </w:pPr>
          </w:p>
        </w:tc>
        <w:tc>
          <w:tcPr>
            <w:tcW w:w="2410" w:type="dxa"/>
            <w:shd w:val="clear" w:color="auto" w:fill="DDD9C3" w:themeFill="background2" w:themeFillShade="E6"/>
          </w:tcPr>
          <w:p w14:paraId="3E2D52CE" w14:textId="0B51BE79" w:rsidR="00816478" w:rsidRPr="001C6236"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del w:id="859" w:author="Eckhoff,Dirk" w:date="2020-10-16T15:47:00Z"/>
                <w:b/>
                <w:bCs/>
                <w:iCs/>
                <w:snapToGrid w:val="0"/>
                <w:sz w:val="20"/>
                <w:szCs w:val="20"/>
              </w:rPr>
            </w:pPr>
            <w:del w:id="860" w:author="Eckhoff,Dirk" w:date="2020-10-16T15:47:00Z">
              <w:r w:rsidDel="001C5478">
                <w:rPr>
                  <w:b/>
                  <w:bCs/>
                  <w:iCs/>
                  <w:snapToGrid w:val="0"/>
                  <w:sz w:val="20"/>
                  <w:szCs w:val="20"/>
                </w:rPr>
                <w:delText>Revision Notes:</w:delText>
              </w:r>
            </w:del>
          </w:p>
        </w:tc>
        <w:tc>
          <w:tcPr>
            <w:tcW w:w="4820" w:type="dxa"/>
            <w:gridSpan w:val="2"/>
            <w:shd w:val="clear" w:color="auto" w:fill="DDD9C3" w:themeFill="background2" w:themeFillShade="E6"/>
          </w:tcPr>
          <w:p w14:paraId="6BCE6D78" w14:textId="5A04E732" w:rsidR="00816478" w:rsidDel="001C5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del w:id="861" w:author="Eckhoff,Dirk" w:date="2020-10-16T15:47:00Z"/>
                <w:bCs/>
                <w:iCs/>
                <w:snapToGrid w:val="0"/>
                <w:sz w:val="20"/>
                <w:szCs w:val="20"/>
              </w:rPr>
            </w:pPr>
          </w:p>
        </w:tc>
      </w:tr>
    </w:tbl>
    <w:p w14:paraId="69AED0B9" w14:textId="1DA5BADD" w:rsidR="00816478" w:rsidRPr="00DD096E" w:rsidDel="001C5478" w:rsidRDefault="00816478" w:rsidP="00816478">
      <w:pPr>
        <w:rPr>
          <w:del w:id="862" w:author="Eckhoff,Dirk" w:date="2020-10-16T15:47:00Z"/>
          <w:rFonts w:eastAsiaTheme="minorEastAsia"/>
        </w:rPr>
      </w:pPr>
    </w:p>
    <w:p w14:paraId="728A2777" w14:textId="30993241" w:rsidR="00816478" w:rsidRPr="00DD096E" w:rsidDel="001C5478" w:rsidRDefault="00816478" w:rsidP="00816478">
      <w:pPr>
        <w:rPr>
          <w:del w:id="863" w:author="Eckhoff,Dirk" w:date="2020-10-16T15:47:00Z"/>
          <w:rFonts w:eastAsiaTheme="minorEastAsia"/>
        </w:rPr>
      </w:pPr>
      <w:bookmarkStart w:id="864" w:name="_Toc521492559"/>
      <w:del w:id="865" w:author="Eckhoff,Dirk" w:date="2020-10-16T15:47:00Z">
        <w:r w:rsidDel="001C5478">
          <w:rPr>
            <w:rStyle w:val="Heading1Char"/>
            <w:rFonts w:eastAsiaTheme="minorEastAsia"/>
          </w:rPr>
          <w:br w:type="page"/>
        </w:r>
      </w:del>
    </w:p>
    <w:p w14:paraId="3918ED67" w14:textId="77777777" w:rsidR="00816478" w:rsidRDefault="00816478" w:rsidP="00816478">
      <w:pPr>
        <w:pStyle w:val="Heading1"/>
        <w:rPr>
          <w:rFonts w:eastAsiaTheme="minorEastAsia"/>
        </w:rPr>
      </w:pPr>
      <w:bookmarkStart w:id="866" w:name="_Toc32307804"/>
      <w:bookmarkStart w:id="867" w:name="_Toc523219700"/>
      <w:r>
        <w:rPr>
          <w:rFonts w:eastAsiaTheme="minorEastAsia"/>
        </w:rPr>
        <w:t>TASK 3.3.3</w:t>
      </w:r>
      <w:r>
        <w:rPr>
          <w:rFonts w:eastAsiaTheme="minorEastAsia"/>
        </w:rPr>
        <w:tab/>
        <w:t>Produce a VTS Training Manual to complement the V-103 and its model courses</w:t>
      </w:r>
      <w:bookmarkEnd w:id="86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33BEA6AB" w14:textId="77777777" w:rsidTr="00816478">
        <w:trPr>
          <w:cantSplit/>
          <w:trHeight w:val="416"/>
          <w:tblHeader/>
        </w:trPr>
        <w:tc>
          <w:tcPr>
            <w:tcW w:w="9606" w:type="dxa"/>
            <w:gridSpan w:val="4"/>
            <w:shd w:val="clear" w:color="auto" w:fill="DDD9C3"/>
            <w:vAlign w:val="center"/>
          </w:tcPr>
          <w:p w14:paraId="0C5854E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416F54E6" w14:textId="77777777" w:rsidTr="00816478">
        <w:trPr>
          <w:cantSplit/>
          <w:trHeight w:val="428"/>
        </w:trPr>
        <w:tc>
          <w:tcPr>
            <w:tcW w:w="2376" w:type="dxa"/>
            <w:shd w:val="clear" w:color="auto" w:fill="auto"/>
          </w:tcPr>
          <w:p w14:paraId="340CCC2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A00F2CB"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259C5E82" w14:textId="77777777" w:rsidTr="00816478">
        <w:trPr>
          <w:cantSplit/>
          <w:trHeight w:val="491"/>
        </w:trPr>
        <w:tc>
          <w:tcPr>
            <w:tcW w:w="2376" w:type="dxa"/>
            <w:tcBorders>
              <w:bottom w:val="single" w:sz="4" w:space="0" w:color="auto"/>
            </w:tcBorders>
            <w:shd w:val="clear" w:color="auto" w:fill="auto"/>
          </w:tcPr>
          <w:p w14:paraId="6718DEC2"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4026A533"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15A45AD1" w14:textId="77777777" w:rsidTr="00816478">
        <w:trPr>
          <w:cantSplit/>
          <w:trHeight w:val="712"/>
        </w:trPr>
        <w:tc>
          <w:tcPr>
            <w:tcW w:w="2376" w:type="dxa"/>
            <w:tcBorders>
              <w:bottom w:val="single" w:sz="4" w:space="0" w:color="auto"/>
            </w:tcBorders>
            <w:shd w:val="clear" w:color="auto" w:fill="auto"/>
          </w:tcPr>
          <w:p w14:paraId="7AE277E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5D1F5247" w14:textId="6ECCFC4D"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9104F7">
              <w:rPr>
                <w:rFonts w:cs="Arial"/>
                <w:snapToGrid w:val="0"/>
                <w:kern w:val="28"/>
                <w:sz w:val="20"/>
                <w:szCs w:val="20"/>
                <w:lang w:eastAsia="de-DE"/>
              </w:rPr>
              <w:t>Produce a VTS Training Manual to complement the V-103 and its model courses</w:t>
            </w:r>
          </w:p>
        </w:tc>
      </w:tr>
      <w:tr w:rsidR="00816478" w:rsidRPr="00CB4CEA" w14:paraId="7A5C566A" w14:textId="77777777" w:rsidTr="00816478">
        <w:trPr>
          <w:cantSplit/>
          <w:trHeight w:val="466"/>
        </w:trPr>
        <w:tc>
          <w:tcPr>
            <w:tcW w:w="2376" w:type="dxa"/>
            <w:tcBorders>
              <w:top w:val="single" w:sz="4" w:space="0" w:color="auto"/>
            </w:tcBorders>
          </w:tcPr>
          <w:p w14:paraId="5D3CC26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7EFB4913"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Will most probably not be completed</w:t>
            </w:r>
          </w:p>
          <w:p w14:paraId="092F65AD"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65912155" w14:textId="77777777" w:rsidTr="00816478">
        <w:trPr>
          <w:cantSplit/>
          <w:trHeight w:val="402"/>
        </w:trPr>
        <w:tc>
          <w:tcPr>
            <w:tcW w:w="2376" w:type="dxa"/>
          </w:tcPr>
          <w:p w14:paraId="436C260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6FBCEC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104F7">
              <w:rPr>
                <w:bCs/>
                <w:iCs/>
                <w:snapToGrid w:val="0"/>
                <w:sz w:val="20"/>
                <w:szCs w:val="20"/>
              </w:rPr>
              <w:t xml:space="preserve">VTS Training Manual </w:t>
            </w:r>
          </w:p>
          <w:p w14:paraId="2537B7C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08697C30" w14:textId="77777777" w:rsidTr="00816478">
        <w:trPr>
          <w:cantSplit/>
          <w:trHeight w:val="402"/>
        </w:trPr>
        <w:tc>
          <w:tcPr>
            <w:tcW w:w="2376" w:type="dxa"/>
          </w:tcPr>
          <w:p w14:paraId="0BB898E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3CE2298"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611EAC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2DA686BB" w14:textId="77777777" w:rsidTr="00816478">
        <w:trPr>
          <w:cantSplit/>
          <w:trHeight w:val="854"/>
        </w:trPr>
        <w:tc>
          <w:tcPr>
            <w:tcW w:w="2376" w:type="dxa"/>
          </w:tcPr>
          <w:p w14:paraId="51CDFC6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657DEE4"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40EBFDF"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54E3AF31" w14:textId="77777777" w:rsidR="00816478" w:rsidRDefault="00816478" w:rsidP="00816478">
            <w:pPr>
              <w:pStyle w:val="BodyText3"/>
              <w:spacing w:before="120"/>
              <w:ind w:left="0"/>
              <w:jc w:val="both"/>
              <w:rPr>
                <w:i w:val="0"/>
                <w:sz w:val="20"/>
              </w:rPr>
            </w:pPr>
            <w:r w:rsidRPr="00A11A2E">
              <w:rPr>
                <w:i w:val="0"/>
                <w:sz w:val="20"/>
              </w:rPr>
              <w:t xml:space="preserve"> </w:t>
            </w:r>
          </w:p>
          <w:p w14:paraId="3DC4DB32" w14:textId="77777777" w:rsidR="00816478" w:rsidRDefault="00816478" w:rsidP="00816478">
            <w:pPr>
              <w:pStyle w:val="BodyText3"/>
              <w:spacing w:before="120"/>
              <w:ind w:left="0"/>
              <w:jc w:val="both"/>
              <w:rPr>
                <w:b/>
                <w:i w:val="0"/>
                <w:sz w:val="20"/>
              </w:rPr>
            </w:pPr>
            <w:r w:rsidRPr="00A11A2E">
              <w:rPr>
                <w:b/>
                <w:i w:val="0"/>
                <w:sz w:val="20"/>
              </w:rPr>
              <w:t>Strategy</w:t>
            </w:r>
          </w:p>
          <w:p w14:paraId="4419D253" w14:textId="77777777" w:rsidR="00816478" w:rsidRPr="001F0AF9" w:rsidRDefault="00816478" w:rsidP="00816478">
            <w:pPr>
              <w:pStyle w:val="BodyText3"/>
              <w:spacing w:before="120"/>
              <w:ind w:left="0"/>
              <w:jc w:val="both"/>
              <w:rPr>
                <w:bCs w:val="0"/>
                <w:i w:val="0"/>
                <w:iCs w:val="0"/>
                <w:snapToGrid w:val="0"/>
                <w:sz w:val="20"/>
                <w:szCs w:val="20"/>
              </w:rPr>
            </w:pPr>
          </w:p>
        </w:tc>
      </w:tr>
      <w:tr w:rsidR="00816478" w:rsidRPr="00CB4CEA" w14:paraId="23FBF7C9" w14:textId="77777777" w:rsidTr="00816478">
        <w:trPr>
          <w:cantSplit/>
          <w:trHeight w:val="615"/>
        </w:trPr>
        <w:tc>
          <w:tcPr>
            <w:tcW w:w="2376" w:type="dxa"/>
          </w:tcPr>
          <w:p w14:paraId="688B7FD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AB40EA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8A31BAB"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4696AC1"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7B313CDC"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AF8C07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2224B426" w14:textId="77777777" w:rsidTr="00816478">
        <w:trPr>
          <w:cantSplit/>
          <w:trHeight w:val="1399"/>
        </w:trPr>
        <w:tc>
          <w:tcPr>
            <w:tcW w:w="2376" w:type="dxa"/>
          </w:tcPr>
          <w:p w14:paraId="145DA51A"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7938A12"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p>
        </w:tc>
      </w:tr>
      <w:tr w:rsidR="00816478" w:rsidRPr="00696A73" w14:paraId="3F580BC2" w14:textId="77777777" w:rsidTr="00816478">
        <w:trPr>
          <w:cantSplit/>
          <w:trHeight w:val="659"/>
        </w:trPr>
        <w:tc>
          <w:tcPr>
            <w:tcW w:w="2376" w:type="dxa"/>
          </w:tcPr>
          <w:p w14:paraId="751FE6F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63EBED9D" w14:textId="77777777" w:rsidR="00816478" w:rsidRDefault="00816478" w:rsidP="00816478">
            <w:pPr>
              <w:pStyle w:val="BodyText3"/>
              <w:spacing w:before="120"/>
              <w:ind w:left="0"/>
              <w:jc w:val="both"/>
              <w:rPr>
                <w:sz w:val="20"/>
                <w:lang w:val="en-CA"/>
              </w:rPr>
            </w:pPr>
            <w:r>
              <w:rPr>
                <w:sz w:val="20"/>
                <w:lang w:val="en-CA"/>
              </w:rPr>
              <w:t>Session number:</w:t>
            </w:r>
          </w:p>
          <w:p w14:paraId="6D078B41"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97856" behindDoc="0" locked="0" layoutInCell="1" allowOverlap="1" wp14:anchorId="5E8452E9" wp14:editId="156DA950">
                      <wp:simplePos x="0" y="0"/>
                      <wp:positionH relativeFrom="column">
                        <wp:posOffset>645160</wp:posOffset>
                      </wp:positionH>
                      <wp:positionV relativeFrom="paragraph">
                        <wp:posOffset>168910</wp:posOffset>
                      </wp:positionV>
                      <wp:extent cx="274320" cy="274320"/>
                      <wp:effectExtent l="8890" t="10160" r="12065" b="10795"/>
                      <wp:wrapNone/>
                      <wp:docPr id="325"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BF1990" w14:textId="77777777" w:rsidR="001C5478" w:rsidRPr="005F1945" w:rsidRDefault="001C5478"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452E9" id="_x0000_s1221" style="position:absolute;left:0;text-align:left;margin-left:50.8pt;margin-top:13.3pt;width:21.6pt;height:21.6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FHhBUoAgAAUwQAAA4AAAAAAAAAAAAAAAAALgIAAGRycy9lMm9E&#10;b2MueG1sUEsBAi0AFAAGAAgAAAAhAC9GjDXdAAAACQEAAA8AAAAAAAAAAAAAAAAAggQAAGRycy9k&#10;b3ducmV2LnhtbFBLBQYAAAAABAAEAPMAAACMBQAAAAA=&#10;">
                      <v:textbox>
                        <w:txbxContent>
                          <w:p w14:paraId="68BF1990" w14:textId="77777777" w:rsidR="001C5478" w:rsidRPr="005F1945" w:rsidRDefault="001C5478"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96832" behindDoc="0" locked="0" layoutInCell="1" allowOverlap="1" wp14:anchorId="2B050E6C" wp14:editId="7C070D16">
                      <wp:simplePos x="0" y="0"/>
                      <wp:positionH relativeFrom="column">
                        <wp:posOffset>1219200</wp:posOffset>
                      </wp:positionH>
                      <wp:positionV relativeFrom="paragraph">
                        <wp:posOffset>168910</wp:posOffset>
                      </wp:positionV>
                      <wp:extent cx="274320" cy="274320"/>
                      <wp:effectExtent l="0" t="0" r="11430" b="11430"/>
                      <wp:wrapNone/>
                      <wp:docPr id="326"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448986" w14:textId="77777777" w:rsidR="001C5478" w:rsidRPr="00C82A24" w:rsidRDefault="001C5478"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50E6C" id="_x0000_s1222" style="position:absolute;left:0;text-align:left;margin-left:96pt;margin-top:13.3pt;width:21.6pt;height:21.6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">
                      <v:textbox>
                        <w:txbxContent>
                          <w:p w14:paraId="06448986" w14:textId="77777777" w:rsidR="001C5478" w:rsidRPr="00C82A24" w:rsidRDefault="001C5478" w:rsidP="00816478">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895808" behindDoc="0" locked="0" layoutInCell="1" allowOverlap="1" wp14:anchorId="358E0C9D" wp14:editId="2586B42F">
                      <wp:simplePos x="0" y="0"/>
                      <wp:positionH relativeFrom="column">
                        <wp:posOffset>1793240</wp:posOffset>
                      </wp:positionH>
                      <wp:positionV relativeFrom="paragraph">
                        <wp:posOffset>168910</wp:posOffset>
                      </wp:positionV>
                      <wp:extent cx="274320" cy="274320"/>
                      <wp:effectExtent l="0" t="0" r="11430" b="11430"/>
                      <wp:wrapNone/>
                      <wp:docPr id="327"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5C95DA" w14:textId="41F07259" w:rsidR="001C5478" w:rsidRPr="00C82A24" w:rsidRDefault="001C5478" w:rsidP="00816478">
                                  <w:pPr>
                                    <w:jc w:val="center"/>
                                    <w:rPr>
                                      <w:lang w:val="de-DE"/>
                                    </w:rPr>
                                  </w:pPr>
                                  <w:del w:id="868" w:author="Eckhoff,Dirk" w:date="2020-10-16T16:48:00Z">
                                    <w:r w:rsidDel="003C05EA">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E0C9D" id="_x0000_s1223" style="position:absolute;left:0;text-align:left;margin-left:141.2pt;margin-top:13.3pt;width:21.6pt;height:21.6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CUOQ/TKwIAAFMEAAAOAAAAAAAAAAAAAAAAAC4CAABkcnMv&#10;ZTJvRG9jLnhtbFBLAQItABQABgAIAAAAIQAS5fw73gAAAAkBAAAPAAAAAAAAAAAAAAAAAIUEAABk&#10;cnMvZG93bnJldi54bWxQSwUGAAAAAAQABADzAAAAkAUAAAAA&#10;">
                      <v:textbox>
                        <w:txbxContent>
                          <w:p w14:paraId="0E5C95DA" w14:textId="41F07259" w:rsidR="001C5478" w:rsidRPr="00C82A24" w:rsidRDefault="001C5478" w:rsidP="00816478">
                            <w:pPr>
                              <w:jc w:val="center"/>
                              <w:rPr>
                                <w:lang w:val="de-DE"/>
                              </w:rPr>
                            </w:pPr>
                            <w:del w:id="869" w:author="Eckhoff,Dirk" w:date="2020-10-16T16:48:00Z">
                              <w:r w:rsidDel="003C05EA">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94784" behindDoc="0" locked="0" layoutInCell="1" allowOverlap="1" wp14:anchorId="3BBB3E0D" wp14:editId="19483D6F">
                      <wp:simplePos x="0" y="0"/>
                      <wp:positionH relativeFrom="column">
                        <wp:posOffset>2399665</wp:posOffset>
                      </wp:positionH>
                      <wp:positionV relativeFrom="paragraph">
                        <wp:posOffset>168910</wp:posOffset>
                      </wp:positionV>
                      <wp:extent cx="274320" cy="274320"/>
                      <wp:effectExtent l="0" t="0" r="11430" b="11430"/>
                      <wp:wrapNone/>
                      <wp:docPr id="328"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ED7A34" w14:textId="405F86B1" w:rsidR="001C5478" w:rsidRPr="00C82A24" w:rsidRDefault="001C5478" w:rsidP="00816478">
                                  <w:pPr>
                                    <w:jc w:val="center"/>
                                    <w:rPr>
                                      <w:lang w:val="de-DE"/>
                                    </w:rPr>
                                  </w:pPr>
                                  <w:del w:id="870" w:author="Eckhoff,Dirk" w:date="2020-10-16T16:48:00Z">
                                    <w:r w:rsidDel="003C05EA">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B3E0D" id="_x0000_s1224" style="position:absolute;left:0;text-align:left;margin-left:188.95pt;margin-top:13.3pt;width:21.6pt;height:21.6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KqKwIAAFM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YKHCqisCAABTBAAADgAAAAAAAAAAAAAAAAAuAgAAZHJz&#10;L2Uyb0RvYy54bWxQSwECLQAUAAYACAAAACEAG37jl98AAAAJAQAADwAAAAAAAAAAAAAAAACFBAAA&#10;ZHJzL2Rvd25yZXYueG1sUEsFBgAAAAAEAAQA8wAAAJEFAAAAAA==&#10;">
                      <v:textbox>
                        <w:txbxContent>
                          <w:p w14:paraId="10ED7A34" w14:textId="405F86B1" w:rsidR="001C5478" w:rsidRPr="00C82A24" w:rsidRDefault="001C5478" w:rsidP="00816478">
                            <w:pPr>
                              <w:jc w:val="center"/>
                              <w:rPr>
                                <w:lang w:val="de-DE"/>
                              </w:rPr>
                            </w:pPr>
                            <w:del w:id="871" w:author="Eckhoff,Dirk" w:date="2020-10-16T16:48:00Z">
                              <w:r w:rsidDel="003C05EA">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93760" behindDoc="0" locked="0" layoutInCell="1" allowOverlap="1" wp14:anchorId="03699475" wp14:editId="5E9FD22D">
                      <wp:simplePos x="0" y="0"/>
                      <wp:positionH relativeFrom="column">
                        <wp:posOffset>3072130</wp:posOffset>
                      </wp:positionH>
                      <wp:positionV relativeFrom="paragraph">
                        <wp:posOffset>168910</wp:posOffset>
                      </wp:positionV>
                      <wp:extent cx="274320" cy="274320"/>
                      <wp:effectExtent l="0" t="0" r="11430" b="11430"/>
                      <wp:wrapNone/>
                      <wp:docPr id="329"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75E49A" w14:textId="2BBEFD48" w:rsidR="001C5478" w:rsidRPr="00C82A24" w:rsidRDefault="001C5478" w:rsidP="00816478">
                                  <w:pPr>
                                    <w:jc w:val="center"/>
                                    <w:rPr>
                                      <w:lang w:val="de-DE"/>
                                    </w:rPr>
                                  </w:pPr>
                                  <w:del w:id="872" w:author="Eckhoff,Dirk" w:date="2020-10-16T16:48:00Z">
                                    <w:r w:rsidDel="003C05EA">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99475" id="_x0000_s1225" style="position:absolute;left:0;text-align:left;margin-left:241.9pt;margin-top:13.3pt;width:21.6pt;height:21.6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cFiiAKgIAAFMEAAAOAAAAAAAAAAAAAAAAAC4CAABkcnMv&#10;ZTJvRG9jLnhtbFBLAQItABQABgAIAAAAIQBVOe0g3wAAAAkBAAAPAAAAAAAAAAAAAAAAAIQEAABk&#10;cnMvZG93bnJldi54bWxQSwUGAAAAAAQABADzAAAAkAUAAAAA&#10;">
                      <v:textbox>
                        <w:txbxContent>
                          <w:p w14:paraId="0175E49A" w14:textId="2BBEFD48" w:rsidR="001C5478" w:rsidRPr="00C82A24" w:rsidRDefault="001C5478" w:rsidP="00816478">
                            <w:pPr>
                              <w:jc w:val="center"/>
                              <w:rPr>
                                <w:lang w:val="de-DE"/>
                              </w:rPr>
                            </w:pPr>
                            <w:del w:id="873" w:author="Eckhoff,Dirk" w:date="2020-10-16T16:48:00Z">
                              <w:r w:rsidDel="003C05EA">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92736" behindDoc="0" locked="0" layoutInCell="1" allowOverlap="1" wp14:anchorId="7FB6FF3B" wp14:editId="114A1CAC">
                      <wp:simplePos x="0" y="0"/>
                      <wp:positionH relativeFrom="column">
                        <wp:posOffset>3834765</wp:posOffset>
                      </wp:positionH>
                      <wp:positionV relativeFrom="paragraph">
                        <wp:posOffset>168910</wp:posOffset>
                      </wp:positionV>
                      <wp:extent cx="274320" cy="274320"/>
                      <wp:effectExtent l="0" t="0" r="11430" b="11430"/>
                      <wp:wrapNone/>
                      <wp:docPr id="330"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CF94E8" w14:textId="590789D9" w:rsidR="001C5478" w:rsidRPr="009104F7" w:rsidRDefault="001C5478" w:rsidP="00816478">
                                  <w:pPr>
                                    <w:jc w:val="center"/>
                                    <w:rPr>
                                      <w:lang w:val="de-DE"/>
                                    </w:rPr>
                                  </w:pPr>
                                  <w:del w:id="874" w:author="Eckhoff,Dirk" w:date="2020-10-16T16:48:00Z">
                                    <w:r w:rsidDel="003C05EA">
                                      <w:rPr>
                                        <w:lang w:val="de-DE"/>
                                      </w:rPr>
                                      <w:delText>X</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6FF3B" id="Rectangle 421" o:spid="_x0000_s1226" style="position:absolute;left:0;text-align:left;margin-left:301.95pt;margin-top:13.3pt;width:21.6pt;height:21.6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4HoURKgIAAFMEAAAOAAAAAAAAAAAAAAAAAC4CAABkcnMv&#10;ZTJvRG9jLnhtbFBLAQItABQABgAIAAAAIQAnKdUr3wAAAAkBAAAPAAAAAAAAAAAAAAAAAIQEAABk&#10;cnMvZG93bnJldi54bWxQSwUGAAAAAAQABADzAAAAkAUAAAAA&#10;">
                      <v:textbox>
                        <w:txbxContent>
                          <w:p w14:paraId="22CF94E8" w14:textId="590789D9" w:rsidR="001C5478" w:rsidRPr="009104F7" w:rsidRDefault="001C5478" w:rsidP="00816478">
                            <w:pPr>
                              <w:jc w:val="center"/>
                              <w:rPr>
                                <w:lang w:val="de-DE"/>
                              </w:rPr>
                            </w:pPr>
                            <w:del w:id="875" w:author="Eckhoff,Dirk" w:date="2020-10-16T16:48:00Z">
                              <w:r w:rsidDel="003C05EA">
                                <w:rPr>
                                  <w:lang w:val="de-DE"/>
                                </w:rPr>
                                <w:delText>X</w:delText>
                              </w:r>
                            </w:del>
                          </w:p>
                        </w:txbxContent>
                      </v:textbox>
                    </v:rect>
                  </w:pict>
                </mc:Fallback>
              </mc:AlternateContent>
            </w:r>
            <w:r w:rsidRPr="00341A16">
              <w:rPr>
                <w:noProof/>
                <w:sz w:val="20"/>
                <w:lang w:eastAsia="en-GB"/>
              </w:rPr>
              <mc:AlternateContent>
                <mc:Choice Requires="wps">
                  <w:drawing>
                    <wp:anchor distT="0" distB="0" distL="114300" distR="114300" simplePos="0" relativeHeight="251898880" behindDoc="0" locked="0" layoutInCell="1" allowOverlap="1" wp14:anchorId="4F2C70C6" wp14:editId="76EF4C9E">
                      <wp:simplePos x="0" y="0"/>
                      <wp:positionH relativeFrom="column">
                        <wp:posOffset>31750</wp:posOffset>
                      </wp:positionH>
                      <wp:positionV relativeFrom="paragraph">
                        <wp:posOffset>168910</wp:posOffset>
                      </wp:positionV>
                      <wp:extent cx="274320" cy="274320"/>
                      <wp:effectExtent l="5080" t="10160" r="6350" b="10795"/>
                      <wp:wrapNone/>
                      <wp:docPr id="331"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903B29" w14:textId="77777777" w:rsidR="001C5478" w:rsidRPr="005F1945" w:rsidRDefault="001C5478"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C70C6" id="_x0000_s1227" style="position:absolute;left:0;text-align:left;margin-left:2.5pt;margin-top:13.3pt;width:21.6pt;height:21.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trgKwIAAFM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Xvba4CsCAABTBAAADgAAAAAAAAAAAAAAAAAuAgAAZHJzL2Uy&#10;b0RvYy54bWxQSwECLQAUAAYACAAAACEAU7YEbdwAAAAGAQAADwAAAAAAAAAAAAAAAACFBAAAZHJz&#10;L2Rvd25yZXYueG1sUEsFBgAAAAAEAAQA8wAAAI4FAAAAAA==&#10;">
                      <v:textbox>
                        <w:txbxContent>
                          <w:p w14:paraId="10903B29" w14:textId="77777777" w:rsidR="001C5478" w:rsidRPr="005F1945" w:rsidRDefault="001C5478"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5763A0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39D9489"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012A88C2" w14:textId="77777777" w:rsidTr="00816478">
        <w:trPr>
          <w:cantSplit/>
          <w:trHeight w:val="342"/>
        </w:trPr>
        <w:tc>
          <w:tcPr>
            <w:tcW w:w="2376" w:type="dxa"/>
            <w:shd w:val="clear" w:color="auto" w:fill="DDD9C3" w:themeFill="background2" w:themeFillShade="E6"/>
          </w:tcPr>
          <w:p w14:paraId="2FC7EFF6"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44D8C1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E03C1B1"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16100B1B" w14:textId="77777777" w:rsidTr="00816478">
        <w:trPr>
          <w:cantSplit/>
          <w:trHeight w:val="342"/>
        </w:trPr>
        <w:tc>
          <w:tcPr>
            <w:tcW w:w="2376" w:type="dxa"/>
            <w:vMerge w:val="restart"/>
            <w:shd w:val="clear" w:color="auto" w:fill="auto"/>
          </w:tcPr>
          <w:p w14:paraId="57CD2BB4"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5127F3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1A6683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7F8277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4F66D400" w14:textId="77777777" w:rsidTr="00816478">
        <w:trPr>
          <w:cantSplit/>
          <w:trHeight w:val="489"/>
        </w:trPr>
        <w:tc>
          <w:tcPr>
            <w:tcW w:w="2376" w:type="dxa"/>
            <w:vMerge/>
            <w:shd w:val="clear" w:color="auto" w:fill="auto"/>
          </w:tcPr>
          <w:p w14:paraId="0086C7B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DA8F7E5" w14:textId="520774AD" w:rsidR="00816478" w:rsidRPr="00696A73" w:rsidRDefault="00BB6E9F"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663AF76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E76DA99" w14:textId="7DC321B1" w:rsidR="00816478" w:rsidRDefault="00BB6E9F"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ins w:id="876" w:author="Eckhoff,Dirk" w:date="2020-10-16T16:48:00Z"/>
                <w:rFonts w:cs="Calibri"/>
                <w:sz w:val="16"/>
                <w:szCs w:val="16"/>
              </w:rPr>
            </w:pPr>
            <w:del w:id="877" w:author="Eckhoff,Dirk" w:date="2020-10-16T16:47:00Z">
              <w:r w:rsidRPr="00004C9F" w:rsidDel="003C05EA">
                <w:rPr>
                  <w:rFonts w:cs="Calibri"/>
                  <w:sz w:val="16"/>
                  <w:szCs w:val="16"/>
                </w:rPr>
                <w:delText xml:space="preserve">To </w:delText>
              </w:r>
              <w:r w:rsidDel="003C05EA">
                <w:rPr>
                  <w:rFonts w:cs="Calibri"/>
                  <w:sz w:val="16"/>
                  <w:szCs w:val="16"/>
                </w:rPr>
                <w:delText>C</w:delText>
              </w:r>
              <w:r w:rsidRPr="00004C9F" w:rsidDel="003C05EA">
                <w:rPr>
                  <w:rFonts w:cs="Calibri"/>
                  <w:sz w:val="16"/>
                  <w:szCs w:val="16"/>
                </w:rPr>
                <w:delText xml:space="preserve">ouncil to </w:delText>
              </w:r>
              <w:r w:rsidDel="003C05EA">
                <w:rPr>
                  <w:rFonts w:cs="Calibri"/>
                  <w:sz w:val="16"/>
                  <w:szCs w:val="16"/>
                </w:rPr>
                <w:delText>approve</w:delText>
              </w:r>
              <w:r w:rsidRPr="00004C9F" w:rsidDel="003C05EA">
                <w:rPr>
                  <w:rFonts w:cs="Calibri"/>
                  <w:sz w:val="16"/>
                  <w:szCs w:val="16"/>
                </w:rPr>
                <w:delText>:task delet</w:delText>
              </w:r>
              <w:r w:rsidDel="003C05EA">
                <w:rPr>
                  <w:rFonts w:cs="Calibri"/>
                  <w:sz w:val="16"/>
                  <w:szCs w:val="16"/>
                </w:rPr>
                <w:delText>ion</w:delText>
              </w:r>
            </w:del>
            <w:ins w:id="878" w:author="Eckhoff,Dirk" w:date="2020-10-16T16:48:00Z">
              <w:r w:rsidR="003C05EA">
                <w:rPr>
                  <w:rFonts w:cs="Calibri"/>
                  <w:sz w:val="16"/>
                  <w:szCs w:val="16"/>
                </w:rPr>
                <w:t xml:space="preserve"> </w:t>
              </w:r>
              <w:r w:rsidR="003C05EA" w:rsidRPr="006E7B86">
                <w:rPr>
                  <w:rFonts w:asciiTheme="minorHAnsi" w:hAnsiTheme="minorHAnsi" w:cstheme="minorHAnsi"/>
                  <w:color w:val="000000"/>
                  <w:sz w:val="20"/>
                  <w:szCs w:val="20"/>
                  <w:lang w:val="en-US" w:eastAsia="nl-NL"/>
                </w:rPr>
                <w:t>Council</w:t>
              </w:r>
              <w:r w:rsidR="003C05EA" w:rsidRPr="00F12A12">
                <w:rPr>
                  <w:rFonts w:asciiTheme="minorHAnsi" w:hAnsiTheme="minorHAnsi" w:cstheme="minorHAnsi"/>
                  <w:color w:val="000000"/>
                  <w:sz w:val="20"/>
                  <w:szCs w:val="20"/>
                  <w:lang w:val="en-US" w:eastAsia="nl-NL"/>
                </w:rPr>
                <w:t>70</w:t>
              </w:r>
              <w:r w:rsidR="003C05EA" w:rsidRPr="006E7B86">
                <w:rPr>
                  <w:rFonts w:asciiTheme="minorHAnsi" w:hAnsiTheme="minorHAnsi" w:cstheme="minorHAnsi"/>
                  <w:color w:val="000000"/>
                  <w:sz w:val="20"/>
                  <w:szCs w:val="20"/>
                  <w:lang w:val="en-US" w:eastAsia="nl-NL"/>
                </w:rPr>
                <w:t xml:space="preserve"> approve</w:t>
              </w:r>
              <w:r w:rsidR="003C05EA">
                <w:rPr>
                  <w:rFonts w:asciiTheme="minorHAnsi" w:hAnsiTheme="minorHAnsi" w:cstheme="minorHAnsi"/>
                  <w:color w:val="000000"/>
                  <w:sz w:val="20"/>
                  <w:szCs w:val="20"/>
                  <w:lang w:val="en-US" w:eastAsia="nl-NL"/>
                </w:rPr>
                <w:t>d</w:t>
              </w:r>
              <w:r w:rsidR="003C05EA" w:rsidRPr="006E7B86">
                <w:rPr>
                  <w:rFonts w:asciiTheme="minorHAnsi" w:hAnsiTheme="minorHAnsi" w:cstheme="minorHAnsi"/>
                  <w:color w:val="000000"/>
                  <w:sz w:val="20"/>
                  <w:szCs w:val="20"/>
                  <w:lang w:val="en-US" w:eastAsia="nl-NL"/>
                </w:rPr>
                <w:t xml:space="preserve"> task deletion</w:t>
              </w:r>
            </w:ins>
          </w:p>
          <w:p w14:paraId="7F328009" w14:textId="2641340F" w:rsidR="003C05EA" w:rsidRPr="00696A73" w:rsidRDefault="003C05EA"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816478" w:rsidRPr="00696A73" w14:paraId="589EC097" w14:textId="77777777" w:rsidTr="00816478">
        <w:trPr>
          <w:cantSplit/>
          <w:trHeight w:val="489"/>
        </w:trPr>
        <w:tc>
          <w:tcPr>
            <w:tcW w:w="2376" w:type="dxa"/>
            <w:shd w:val="clear" w:color="auto" w:fill="auto"/>
          </w:tcPr>
          <w:p w14:paraId="36DFF23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85C2F9A"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9AF7F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B26BFF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5F75D9A6" w14:textId="77777777" w:rsidTr="00816478">
        <w:trPr>
          <w:cantSplit/>
          <w:trHeight w:val="489"/>
        </w:trPr>
        <w:tc>
          <w:tcPr>
            <w:tcW w:w="2376" w:type="dxa"/>
            <w:shd w:val="clear" w:color="auto" w:fill="auto"/>
          </w:tcPr>
          <w:p w14:paraId="5D4F4F99"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6AD8C41"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AEA742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72B8FF8" w14:textId="77777777" w:rsidR="00816478" w:rsidRPr="00893964" w:rsidRDefault="00816478" w:rsidP="00816478">
      <w:pPr>
        <w:pStyle w:val="BodyText"/>
        <w:rPr>
          <w:rFonts w:eastAsiaTheme="minorEastAsia"/>
          <w:lang w:eastAsia="de-DE"/>
        </w:rPr>
      </w:pPr>
    </w:p>
    <w:p w14:paraId="6D3EEEB0" w14:textId="77777777" w:rsidR="00816478" w:rsidRPr="00893964" w:rsidRDefault="00816478" w:rsidP="00816478">
      <w:pPr>
        <w:pStyle w:val="BodyText"/>
        <w:rPr>
          <w:rFonts w:eastAsiaTheme="minorEastAsia"/>
          <w:lang w:eastAsia="de-DE"/>
        </w:rPr>
      </w:pPr>
      <w:r>
        <w:rPr>
          <w:rFonts w:eastAsiaTheme="minorEastAsia"/>
          <w:lang w:eastAsia="de-DE"/>
        </w:rPr>
        <w:br w:type="column"/>
      </w:r>
    </w:p>
    <w:p w14:paraId="2257CEB9" w14:textId="77777777" w:rsidR="00816478" w:rsidRPr="0054788C" w:rsidRDefault="00816478" w:rsidP="00816478">
      <w:pPr>
        <w:pStyle w:val="Heading1"/>
        <w:rPr>
          <w:rFonts w:eastAsiaTheme="minorEastAsia"/>
        </w:rPr>
      </w:pPr>
      <w:bookmarkStart w:id="879" w:name="_Toc32307805"/>
      <w:r w:rsidRPr="0054788C">
        <w:rPr>
          <w:rFonts w:eastAsiaTheme="minorEastAsia"/>
        </w:rPr>
        <w:t>TASK 3.4.1</w:t>
      </w:r>
      <w:r>
        <w:rPr>
          <w:rFonts w:eastAsiaTheme="minorEastAsia"/>
        </w:rPr>
        <w:tab/>
        <w:t>Review and U</w:t>
      </w:r>
      <w:r w:rsidRPr="0054788C">
        <w:rPr>
          <w:rFonts w:eastAsiaTheme="minorEastAsia"/>
        </w:rPr>
        <w:t>pdate IALA Guideline 1014 on the Accreditation and Approval Process for VTS Training</w:t>
      </w:r>
      <w:bookmarkEnd w:id="864"/>
      <w:bookmarkEnd w:id="867"/>
      <w:bookmarkEnd w:id="87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79854FF6" w14:textId="77777777" w:rsidTr="00816478">
        <w:trPr>
          <w:cantSplit/>
          <w:trHeight w:val="416"/>
          <w:tblHeader/>
        </w:trPr>
        <w:tc>
          <w:tcPr>
            <w:tcW w:w="9606" w:type="dxa"/>
            <w:gridSpan w:val="4"/>
            <w:shd w:val="clear" w:color="auto" w:fill="DDD9C3"/>
            <w:vAlign w:val="center"/>
          </w:tcPr>
          <w:p w14:paraId="1DA2618E"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5ADEA477" w14:textId="77777777" w:rsidTr="00816478">
        <w:trPr>
          <w:cantSplit/>
          <w:trHeight w:val="428"/>
        </w:trPr>
        <w:tc>
          <w:tcPr>
            <w:tcW w:w="2376" w:type="dxa"/>
            <w:shd w:val="clear" w:color="auto" w:fill="auto"/>
          </w:tcPr>
          <w:p w14:paraId="0A5986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77F54A2"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0D2ECA74" w14:textId="77777777" w:rsidTr="00816478">
        <w:trPr>
          <w:cantSplit/>
          <w:trHeight w:val="491"/>
        </w:trPr>
        <w:tc>
          <w:tcPr>
            <w:tcW w:w="2376" w:type="dxa"/>
            <w:tcBorders>
              <w:bottom w:val="single" w:sz="4" w:space="0" w:color="auto"/>
            </w:tcBorders>
            <w:shd w:val="clear" w:color="auto" w:fill="auto"/>
          </w:tcPr>
          <w:p w14:paraId="2A584C5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8764B2D"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1C17AD12" w14:textId="77777777" w:rsidTr="00816478">
        <w:trPr>
          <w:cantSplit/>
          <w:trHeight w:val="712"/>
        </w:trPr>
        <w:tc>
          <w:tcPr>
            <w:tcW w:w="2376" w:type="dxa"/>
            <w:tcBorders>
              <w:bottom w:val="single" w:sz="4" w:space="0" w:color="auto"/>
            </w:tcBorders>
            <w:shd w:val="clear" w:color="auto" w:fill="auto"/>
          </w:tcPr>
          <w:p w14:paraId="5719741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0687A02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Review and update IALA Guideline 1014 on the Accreditation and Approval Process for VTS Training</w:t>
            </w:r>
          </w:p>
        </w:tc>
      </w:tr>
      <w:tr w:rsidR="00816478" w:rsidRPr="00CB4CEA" w14:paraId="4783027B" w14:textId="77777777" w:rsidTr="00816478">
        <w:trPr>
          <w:cantSplit/>
          <w:trHeight w:val="466"/>
        </w:trPr>
        <w:tc>
          <w:tcPr>
            <w:tcW w:w="2376" w:type="dxa"/>
            <w:tcBorders>
              <w:top w:val="single" w:sz="4" w:space="0" w:color="auto"/>
            </w:tcBorders>
          </w:tcPr>
          <w:p w14:paraId="5357482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5677FE59"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review the role of IALA in facilitating and overseeing the accreditation and approval process of VTS training.</w:t>
            </w:r>
          </w:p>
          <w:p w14:paraId="546571AD"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 xml:space="preserve">To split the existing IALA Guideline 1014 into a new Recommendation and an associated Guideline. </w:t>
            </w:r>
          </w:p>
          <w:p w14:paraId="52C6CF6A"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to Competent Authorities who may not have the technical capacity, resource or regulatory framework to conduct accreditation and approval of VTS training.</w:t>
            </w:r>
          </w:p>
          <w:p w14:paraId="300FFFFB"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on the appointment of third parties (to include ‘IALA approved organisation(s)’ and ‘IALA approved Classification Societies (IALA-ACS)’) to conduct the accreditation and approval process of VTS training.</w:t>
            </w:r>
          </w:p>
          <w:p w14:paraId="70DC1E4A"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5461AA81" w14:textId="77777777" w:rsidTr="00816478">
        <w:trPr>
          <w:cantSplit/>
          <w:trHeight w:val="402"/>
        </w:trPr>
        <w:tc>
          <w:tcPr>
            <w:tcW w:w="2376" w:type="dxa"/>
          </w:tcPr>
          <w:p w14:paraId="0802FD6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5C129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Revised Recommendation and Guideline </w:t>
            </w:r>
          </w:p>
          <w:p w14:paraId="0E54558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6C656317" w14:textId="77777777" w:rsidTr="00816478">
        <w:trPr>
          <w:cantSplit/>
          <w:trHeight w:val="402"/>
        </w:trPr>
        <w:tc>
          <w:tcPr>
            <w:tcW w:w="2376" w:type="dxa"/>
          </w:tcPr>
          <w:p w14:paraId="41D6F2E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E30574F" w14:textId="77777777" w:rsidR="00816478" w:rsidRPr="00103994" w:rsidRDefault="00816478" w:rsidP="00816478">
            <w:pPr>
              <w:pStyle w:val="ListParagraph"/>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role of the Competent Authority, IALA and third parties in the accreditation and approval process is unclear and open to interpretation. This can cause problems for IALA members seeking to operate VTS training organisations.</w:t>
            </w:r>
          </w:p>
          <w:p w14:paraId="4F926D08" w14:textId="77777777" w:rsidR="00816478" w:rsidRPr="00103994" w:rsidRDefault="00816478" w:rsidP="00816478">
            <w:pPr>
              <w:pStyle w:val="ListParagraph"/>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3F6DA5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1BC4FDE3" w14:textId="77777777" w:rsidTr="00816478">
        <w:trPr>
          <w:cantSplit/>
          <w:trHeight w:val="854"/>
        </w:trPr>
        <w:tc>
          <w:tcPr>
            <w:tcW w:w="2376" w:type="dxa"/>
          </w:tcPr>
          <w:p w14:paraId="089763B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2D92EC9"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0E49D8D"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6D7CFD77" w14:textId="77777777" w:rsidR="00816478" w:rsidRDefault="00816478" w:rsidP="00816478">
            <w:pPr>
              <w:pStyle w:val="BodyText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F14B6DD" w14:textId="77777777" w:rsidR="00816478" w:rsidRDefault="00816478" w:rsidP="00816478">
            <w:pPr>
              <w:pStyle w:val="BodyText3"/>
              <w:spacing w:before="120"/>
              <w:ind w:left="0"/>
              <w:jc w:val="both"/>
              <w:rPr>
                <w:b/>
                <w:i w:val="0"/>
                <w:sz w:val="20"/>
              </w:rPr>
            </w:pPr>
            <w:r w:rsidRPr="00A11A2E">
              <w:rPr>
                <w:b/>
                <w:i w:val="0"/>
                <w:sz w:val="20"/>
              </w:rPr>
              <w:t>Strategy</w:t>
            </w:r>
          </w:p>
          <w:p w14:paraId="08B82736" w14:textId="77777777" w:rsidR="00816478" w:rsidRPr="00696A73" w:rsidRDefault="00816478" w:rsidP="00816478">
            <w:pPr>
              <w:pStyle w:val="BodyText3"/>
              <w:spacing w:before="120"/>
              <w:ind w:left="0"/>
              <w:jc w:val="both"/>
              <w:rPr>
                <w:bCs w:val="0"/>
                <w:iCs w:val="0"/>
                <w:snapToGrid w:val="0"/>
                <w:sz w:val="20"/>
                <w:szCs w:val="20"/>
              </w:rPr>
            </w:pPr>
            <w:r w:rsidRPr="006C21E7">
              <w:rPr>
                <w:i w:val="0"/>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6F7D3CC9" w14:textId="77777777" w:rsidTr="00816478">
        <w:trPr>
          <w:cantSplit/>
          <w:trHeight w:val="615"/>
        </w:trPr>
        <w:tc>
          <w:tcPr>
            <w:tcW w:w="2376" w:type="dxa"/>
          </w:tcPr>
          <w:p w14:paraId="6F4CBAF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DAC825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E115F3C" w14:textId="77777777" w:rsidR="00816478" w:rsidRPr="00BB2D65" w:rsidRDefault="00816478" w:rsidP="00816478">
            <w:pPr>
              <w:pStyle w:val="ListParagraph"/>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 xml:space="preserve">Review the existing IALA Guideline 1014 with a focus on the role of IALA and third parties in the accreditation and approval process. </w:t>
            </w:r>
          </w:p>
          <w:p w14:paraId="4B7F3E9D" w14:textId="77777777" w:rsidR="00816478" w:rsidRPr="00BB2D65" w:rsidRDefault="00816478" w:rsidP="00816478">
            <w:pPr>
              <w:pStyle w:val="ListParagraph"/>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Consider whether Model Course V-103/3 and the adaptation and updating elements of Model Course V-103/5 should be within the scope of this guideline.</w:t>
            </w:r>
          </w:p>
          <w:p w14:paraId="6B91E141"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67B5ABF" w14:textId="77777777" w:rsidR="00816478" w:rsidRPr="00103994" w:rsidRDefault="00816478" w:rsidP="00816478">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Judgement/opinion on the identification of possible third parties that may be involved in the accreditation and approval process.</w:t>
            </w:r>
          </w:p>
          <w:p w14:paraId="55552D06" w14:textId="77777777" w:rsidR="00816478" w:rsidRPr="00103994" w:rsidRDefault="00816478" w:rsidP="00816478">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general process described in IALA Guideline 1014 for the performance of the accreditation and approval process.</w:t>
            </w:r>
          </w:p>
          <w:p w14:paraId="3FAD1E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12BBD552" w14:textId="77777777" w:rsidTr="00816478">
        <w:trPr>
          <w:cantSplit/>
          <w:trHeight w:val="1399"/>
        </w:trPr>
        <w:tc>
          <w:tcPr>
            <w:tcW w:w="2376" w:type="dxa"/>
          </w:tcPr>
          <w:p w14:paraId="3291E89A"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951FE8"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Obtain direction from IALA Council on the role of IALA in the accreditation and approval process.</w:t>
            </w:r>
          </w:p>
          <w:p w14:paraId="4DF5D774"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Split the existing Guideline into a Recommendation and supporting Guideline.</w:t>
            </w:r>
          </w:p>
          <w:p w14:paraId="6B57649D"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Provide enhanced guidance to Competent Authorities with respect to third party organisations who may conduct or assist in the accreditation and approval process.</w:t>
            </w:r>
          </w:p>
        </w:tc>
      </w:tr>
      <w:tr w:rsidR="00816478" w:rsidRPr="00696A73" w14:paraId="17DD35E6" w14:textId="77777777" w:rsidTr="00816478">
        <w:trPr>
          <w:cantSplit/>
          <w:trHeight w:val="659"/>
        </w:trPr>
        <w:tc>
          <w:tcPr>
            <w:tcW w:w="2376" w:type="dxa"/>
          </w:tcPr>
          <w:p w14:paraId="4AF36F0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7F80B67" w14:textId="77777777" w:rsidR="00816478" w:rsidRDefault="00816478" w:rsidP="00816478">
            <w:pPr>
              <w:pStyle w:val="BodyText3"/>
              <w:spacing w:before="120"/>
              <w:ind w:left="0"/>
              <w:jc w:val="both"/>
              <w:rPr>
                <w:sz w:val="20"/>
                <w:lang w:val="en-CA"/>
              </w:rPr>
            </w:pPr>
            <w:r>
              <w:rPr>
                <w:sz w:val="20"/>
                <w:lang w:val="en-CA"/>
              </w:rPr>
              <w:t>Session number:</w:t>
            </w:r>
          </w:p>
          <w:p w14:paraId="01DA6BC7"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76352" behindDoc="0" locked="0" layoutInCell="1" allowOverlap="1" wp14:anchorId="555B50CB" wp14:editId="2B375E47">
                      <wp:simplePos x="0" y="0"/>
                      <wp:positionH relativeFrom="column">
                        <wp:posOffset>645160</wp:posOffset>
                      </wp:positionH>
                      <wp:positionV relativeFrom="paragraph">
                        <wp:posOffset>168910</wp:posOffset>
                      </wp:positionV>
                      <wp:extent cx="274320" cy="274320"/>
                      <wp:effectExtent l="8890" t="10160" r="12065" b="1079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3A5FB0" w14:textId="77777777" w:rsidR="001C5478" w:rsidRPr="005F1945" w:rsidRDefault="001C5478"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B50CB" id="Rectangle 303" o:spid="_x0000_s1228" style="position:absolute;left:0;text-align:left;margin-left:50.8pt;margin-top:13.3pt;width:21.6pt;height:21.6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NXVUNCoCAABTBAAADgAAAAAAAAAAAAAAAAAuAgAAZHJzL2Uy&#10;b0RvYy54bWxQSwECLQAUAAYACAAAACEAL0aMNd0AAAAJAQAADwAAAAAAAAAAAAAAAACEBAAAZHJz&#10;L2Rvd25yZXYueG1sUEsFBgAAAAAEAAQA8wAAAI4FAAAAAA==&#10;">
                      <v:textbox>
                        <w:txbxContent>
                          <w:p w14:paraId="083A5FB0" w14:textId="77777777" w:rsidR="001C5478" w:rsidRPr="005F1945" w:rsidRDefault="001C5478"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75328" behindDoc="0" locked="0" layoutInCell="1" allowOverlap="1" wp14:anchorId="06289E2B" wp14:editId="5F4878F6">
                      <wp:simplePos x="0" y="0"/>
                      <wp:positionH relativeFrom="column">
                        <wp:posOffset>1219200</wp:posOffset>
                      </wp:positionH>
                      <wp:positionV relativeFrom="paragraph">
                        <wp:posOffset>168910</wp:posOffset>
                      </wp:positionV>
                      <wp:extent cx="274320" cy="274320"/>
                      <wp:effectExtent l="0" t="0" r="11430" b="11430"/>
                      <wp:wrapNone/>
                      <wp:docPr id="304"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759F38" w14:textId="77777777" w:rsidR="001C5478" w:rsidRPr="00A0484D" w:rsidRDefault="001C5478" w:rsidP="00816478">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89E2B" id="Rectangle 304" o:spid="_x0000_s1229" style="position:absolute;left:0;text-align:left;margin-left:96pt;margin-top:13.3pt;width:21.6pt;height:21.6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LVewjcqAgAAUwQAAA4AAAAAAAAAAAAAAAAALgIAAGRycy9l&#10;Mm9Eb2MueG1sUEsBAi0AFAAGAAgAAAAhAM/TOGneAAAACQEAAA8AAAAAAAAAAAAAAAAAhAQAAGRy&#10;cy9kb3ducmV2LnhtbFBLBQYAAAAABAAEAPMAAACPBQAAAAA=&#10;">
                      <v:textbox>
                        <w:txbxContent>
                          <w:p w14:paraId="42759F38" w14:textId="77777777" w:rsidR="001C5478" w:rsidRPr="00A0484D" w:rsidRDefault="001C5478" w:rsidP="00816478">
                            <w:pPr>
                              <w:jc w:val="cente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4304" behindDoc="0" locked="0" layoutInCell="1" allowOverlap="1" wp14:anchorId="7A556F0C" wp14:editId="3A921EF7">
                      <wp:simplePos x="0" y="0"/>
                      <wp:positionH relativeFrom="column">
                        <wp:posOffset>1793240</wp:posOffset>
                      </wp:positionH>
                      <wp:positionV relativeFrom="paragraph">
                        <wp:posOffset>168910</wp:posOffset>
                      </wp:positionV>
                      <wp:extent cx="274320" cy="274320"/>
                      <wp:effectExtent l="0" t="0" r="11430" b="11430"/>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69F2FC"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56F0C" id="Rectangle 305" o:spid="_x0000_s1230" style="position:absolute;left:0;text-align:left;margin-left:141.2pt;margin-top:13.3pt;width:21.6pt;height:21.6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HZx4P4qAgAAUwQAAA4AAAAAAAAAAAAAAAAALgIAAGRycy9l&#10;Mm9Eb2MueG1sUEsBAi0AFAAGAAgAAAAhABLl/DveAAAACQEAAA8AAAAAAAAAAAAAAAAAhAQAAGRy&#10;cy9kb3ducmV2LnhtbFBLBQYAAAAABAAEAPMAAACPBQAAAAA=&#10;">
                      <v:textbox>
                        <w:txbxContent>
                          <w:p w14:paraId="3569F2FC" w14:textId="77777777" w:rsidR="001C5478" w:rsidRPr="00C82A24"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3280" behindDoc="0" locked="0" layoutInCell="1" allowOverlap="1" wp14:anchorId="12BAAA19" wp14:editId="1E1C35AF">
                      <wp:simplePos x="0" y="0"/>
                      <wp:positionH relativeFrom="column">
                        <wp:posOffset>2399665</wp:posOffset>
                      </wp:positionH>
                      <wp:positionV relativeFrom="paragraph">
                        <wp:posOffset>168910</wp:posOffset>
                      </wp:positionV>
                      <wp:extent cx="274320" cy="274320"/>
                      <wp:effectExtent l="0" t="0" r="11430" b="1143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9B8237"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AAA19" id="Rectangle 306" o:spid="_x0000_s1231" style="position:absolute;left:0;text-align:left;margin-left:188.95pt;margin-top:13.3pt;width:21.6pt;height:21.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5l0KgIAAFM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2a5l0KgIAAFMEAAAOAAAAAAAAAAAAAAAAAC4CAABkcnMv&#10;ZTJvRG9jLnhtbFBLAQItABQABgAIAAAAIQAbfuOX3wAAAAkBAAAPAAAAAAAAAAAAAAAAAIQEAABk&#10;cnMvZG93bnJldi54bWxQSwUGAAAAAAQABADzAAAAkAUAAAAA&#10;">
                      <v:textbox>
                        <w:txbxContent>
                          <w:p w14:paraId="3C9B8237" w14:textId="77777777" w:rsidR="001C5478" w:rsidRPr="00C82A24"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2256" behindDoc="0" locked="0" layoutInCell="1" allowOverlap="1" wp14:anchorId="3B4441AF" wp14:editId="44989883">
                      <wp:simplePos x="0" y="0"/>
                      <wp:positionH relativeFrom="column">
                        <wp:posOffset>3072130</wp:posOffset>
                      </wp:positionH>
                      <wp:positionV relativeFrom="paragraph">
                        <wp:posOffset>168910</wp:posOffset>
                      </wp:positionV>
                      <wp:extent cx="274320" cy="274320"/>
                      <wp:effectExtent l="0" t="0" r="11430" b="1143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DF5B90" w14:textId="77777777" w:rsidR="001C5478" w:rsidRPr="00C82A24" w:rsidRDefault="001C5478"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441AF" id="Rectangle 308" o:spid="_x0000_s1232" style="position:absolute;left:0;text-align:left;margin-left:241.9pt;margin-top:13.3pt;width:21.6pt;height:21.6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kCfKQIAAFM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NZyQJ8pAgAAUwQAAA4AAAAAAAAAAAAAAAAALgIAAGRycy9l&#10;Mm9Eb2MueG1sUEsBAi0AFAAGAAgAAAAhAFU57SDfAAAACQEAAA8AAAAAAAAAAAAAAAAAgwQAAGRy&#10;cy9kb3ducmV2LnhtbFBLBQYAAAAABAAEAPMAAACPBQAAAAA=&#10;">
                      <v:textbox>
                        <w:txbxContent>
                          <w:p w14:paraId="34DF5B90" w14:textId="77777777" w:rsidR="001C5478" w:rsidRPr="00C82A24" w:rsidRDefault="001C5478"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1232" behindDoc="0" locked="0" layoutInCell="1" allowOverlap="1" wp14:anchorId="2D1FAD70" wp14:editId="334D5EFB">
                      <wp:simplePos x="0" y="0"/>
                      <wp:positionH relativeFrom="column">
                        <wp:posOffset>3834765</wp:posOffset>
                      </wp:positionH>
                      <wp:positionV relativeFrom="paragraph">
                        <wp:posOffset>168910</wp:posOffset>
                      </wp:positionV>
                      <wp:extent cx="274320" cy="274320"/>
                      <wp:effectExtent l="0" t="0" r="11430" b="11430"/>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C86625" w14:textId="5D2E5254" w:rsidR="001C5478" w:rsidRPr="00C82A24" w:rsidRDefault="003C05EA" w:rsidP="00816478">
                                  <w:pPr>
                                    <w:jc w:val="center"/>
                                    <w:rPr>
                                      <w:lang w:val="de-DE"/>
                                    </w:rPr>
                                  </w:pPr>
                                  <w:ins w:id="880" w:author="Eckhoff,Dirk" w:date="2020-10-16T16:50: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FAD70" id="Rectangle 309" o:spid="_x0000_s1233" style="position:absolute;left:0;text-align:left;margin-left:301.95pt;margin-top:13.3pt;width:21.6pt;height:21.6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W8M5RKgIAAFMEAAAOAAAAAAAAAAAAAAAAAC4CAABkcnMv&#10;ZTJvRG9jLnhtbFBLAQItABQABgAIAAAAIQAnKdUr3wAAAAkBAAAPAAAAAAAAAAAAAAAAAIQEAABk&#10;cnMvZG93bnJldi54bWxQSwUGAAAAAAQABADzAAAAkAUAAAAA&#10;">
                      <v:textbox>
                        <w:txbxContent>
                          <w:p w14:paraId="77C86625" w14:textId="5D2E5254" w:rsidR="001C5478" w:rsidRPr="00C82A24" w:rsidRDefault="003C05EA" w:rsidP="00816478">
                            <w:pPr>
                              <w:jc w:val="center"/>
                              <w:rPr>
                                <w:lang w:val="de-DE"/>
                              </w:rPr>
                            </w:pPr>
                            <w:ins w:id="881" w:author="Eckhoff,Dirk" w:date="2020-10-16T16:50: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877376" behindDoc="0" locked="0" layoutInCell="1" allowOverlap="1" wp14:anchorId="3A418CFD" wp14:editId="7FCA9C86">
                      <wp:simplePos x="0" y="0"/>
                      <wp:positionH relativeFrom="column">
                        <wp:posOffset>31750</wp:posOffset>
                      </wp:positionH>
                      <wp:positionV relativeFrom="paragraph">
                        <wp:posOffset>168910</wp:posOffset>
                      </wp:positionV>
                      <wp:extent cx="274320" cy="274320"/>
                      <wp:effectExtent l="5080" t="10160" r="6350" b="10795"/>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039A8B" w14:textId="77777777" w:rsidR="001C5478" w:rsidRPr="005F1945" w:rsidRDefault="001C5478"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18CFD" id="Rectangle 310" o:spid="_x0000_s1234" style="position:absolute;left:0;text-align:left;margin-left:2.5pt;margin-top:13.3pt;width:21.6pt;height:2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EzL0XKgIAAFMEAAAOAAAAAAAAAAAAAAAAAC4CAABkcnMvZTJv&#10;RG9jLnhtbFBLAQItABQABgAIAAAAIQBTtgRt3AAAAAYBAAAPAAAAAAAAAAAAAAAAAIQEAABkcnMv&#10;ZG93bnJldi54bWxQSwUGAAAAAAQABADzAAAAjQUAAAAA&#10;">
                      <v:textbox>
                        <w:txbxContent>
                          <w:p w14:paraId="5E039A8B" w14:textId="77777777" w:rsidR="001C5478" w:rsidRPr="005F1945" w:rsidRDefault="001C5478"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365606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330F2BE"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921ACCE" w14:textId="77777777" w:rsidTr="00816478">
        <w:trPr>
          <w:cantSplit/>
          <w:trHeight w:val="342"/>
        </w:trPr>
        <w:tc>
          <w:tcPr>
            <w:tcW w:w="2376" w:type="dxa"/>
            <w:shd w:val="clear" w:color="auto" w:fill="DDD9C3" w:themeFill="background2" w:themeFillShade="E6"/>
          </w:tcPr>
          <w:p w14:paraId="1C6967FD"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2C7079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879F10E"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333BFB51" w14:textId="77777777" w:rsidTr="00816478">
        <w:trPr>
          <w:cantSplit/>
          <w:trHeight w:val="342"/>
        </w:trPr>
        <w:tc>
          <w:tcPr>
            <w:tcW w:w="2376" w:type="dxa"/>
            <w:vMerge w:val="restart"/>
            <w:shd w:val="clear" w:color="auto" w:fill="auto"/>
          </w:tcPr>
          <w:p w14:paraId="1BEF4B7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62E7B4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03C405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27D128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4964E230" w14:textId="77777777" w:rsidTr="00816478">
        <w:trPr>
          <w:cantSplit/>
          <w:trHeight w:val="489"/>
        </w:trPr>
        <w:tc>
          <w:tcPr>
            <w:tcW w:w="2376" w:type="dxa"/>
            <w:vMerge/>
            <w:shd w:val="clear" w:color="auto" w:fill="auto"/>
          </w:tcPr>
          <w:p w14:paraId="1F251E7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E0F162B"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3D2666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9AE93B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8931A8E" w14:textId="77777777" w:rsidTr="00816478">
        <w:trPr>
          <w:cantSplit/>
          <w:trHeight w:val="489"/>
        </w:trPr>
        <w:tc>
          <w:tcPr>
            <w:tcW w:w="2376" w:type="dxa"/>
            <w:shd w:val="clear" w:color="auto" w:fill="auto"/>
          </w:tcPr>
          <w:p w14:paraId="3E4633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621CEA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A02588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70A134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591328BF" w14:textId="77777777" w:rsidTr="00816478">
        <w:trPr>
          <w:cantSplit/>
          <w:trHeight w:val="489"/>
        </w:trPr>
        <w:tc>
          <w:tcPr>
            <w:tcW w:w="2376" w:type="dxa"/>
            <w:shd w:val="clear" w:color="auto" w:fill="auto"/>
          </w:tcPr>
          <w:p w14:paraId="6E6EB28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7C3789A"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F66F2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F0F11B6" w14:textId="77777777" w:rsidR="00816478" w:rsidRPr="00DD096E" w:rsidRDefault="00816478" w:rsidP="00816478">
      <w:pPr>
        <w:rPr>
          <w:rFonts w:eastAsiaTheme="minorEastAsia"/>
        </w:rPr>
      </w:pPr>
    </w:p>
    <w:p w14:paraId="1027434B" w14:textId="77777777" w:rsidR="00816478" w:rsidRPr="00DD096E" w:rsidRDefault="00816478" w:rsidP="00816478">
      <w:pPr>
        <w:rPr>
          <w:rFonts w:eastAsiaTheme="minorEastAsia"/>
        </w:rPr>
      </w:pPr>
    </w:p>
    <w:p w14:paraId="4D4D555C" w14:textId="77777777" w:rsidR="00816478" w:rsidRPr="00DD096E" w:rsidRDefault="00816478" w:rsidP="00816478">
      <w:pPr>
        <w:rPr>
          <w:rFonts w:eastAsiaTheme="minorEastAsia"/>
        </w:rPr>
      </w:pPr>
      <w:r>
        <w:rPr>
          <w:rStyle w:val="Heading1Char"/>
          <w:rFonts w:eastAsiaTheme="minorEastAsia"/>
        </w:rPr>
        <w:br w:type="page"/>
      </w:r>
    </w:p>
    <w:p w14:paraId="7B49F1F4" w14:textId="62725F50" w:rsidR="00653DED" w:rsidRPr="0054788C" w:rsidRDefault="00653DED" w:rsidP="00653DED">
      <w:pPr>
        <w:pStyle w:val="Heading1"/>
        <w:rPr>
          <w:rFonts w:eastAsiaTheme="minorEastAsia"/>
        </w:rPr>
      </w:pPr>
      <w:bookmarkStart w:id="882" w:name="_Toc523219701"/>
      <w:bookmarkStart w:id="883" w:name="_Toc32307806"/>
      <w:bookmarkEnd w:id="599"/>
      <w:r w:rsidRPr="0054788C">
        <w:rPr>
          <w:rFonts w:eastAsiaTheme="minorEastAsia"/>
        </w:rPr>
        <w:t>TASK 3.</w:t>
      </w:r>
      <w:r>
        <w:rPr>
          <w:rFonts w:eastAsiaTheme="minorEastAsia"/>
        </w:rPr>
        <w:t>5.1</w:t>
      </w:r>
      <w:r>
        <w:rPr>
          <w:rFonts w:eastAsiaTheme="minorEastAsia"/>
        </w:rPr>
        <w:tab/>
        <w:t xml:space="preserve">Develop guidance on VTS </w:t>
      </w:r>
      <w:r w:rsidR="00BB6E9F">
        <w:rPr>
          <w:rFonts w:eastAsiaTheme="minorEastAsia"/>
        </w:rPr>
        <w:t xml:space="preserve">Training </w:t>
      </w:r>
      <w:r>
        <w:rPr>
          <w:rFonts w:eastAsiaTheme="minorEastAsia"/>
        </w:rPr>
        <w:t xml:space="preserve">for </w:t>
      </w:r>
      <w:r w:rsidR="00BB6E9F">
        <w:rPr>
          <w:rFonts w:eastAsiaTheme="minorEastAsia"/>
        </w:rPr>
        <w:t xml:space="preserve">Deck </w:t>
      </w:r>
      <w:r>
        <w:rPr>
          <w:rFonts w:eastAsiaTheme="minorEastAsia"/>
        </w:rPr>
        <w:t>O</w:t>
      </w:r>
      <w:r w:rsidRPr="0054788C">
        <w:rPr>
          <w:rFonts w:eastAsiaTheme="minorEastAsia"/>
        </w:rPr>
        <w:t>fficers</w:t>
      </w:r>
      <w:bookmarkEnd w:id="882"/>
      <w:bookmarkEnd w:id="88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653DED" w:rsidRPr="00CB4CEA" w14:paraId="0B0DF345" w14:textId="77777777" w:rsidTr="00653DED">
        <w:trPr>
          <w:cantSplit/>
          <w:trHeight w:val="416"/>
          <w:tblHeader/>
        </w:trPr>
        <w:tc>
          <w:tcPr>
            <w:tcW w:w="9606" w:type="dxa"/>
            <w:gridSpan w:val="4"/>
            <w:shd w:val="clear" w:color="auto" w:fill="DDD9C3"/>
            <w:vAlign w:val="center"/>
          </w:tcPr>
          <w:p w14:paraId="5ED4214A"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653DED" w:rsidRPr="00CB4CEA" w14:paraId="7EB59737" w14:textId="77777777" w:rsidTr="00653DED">
        <w:trPr>
          <w:cantSplit/>
          <w:trHeight w:val="428"/>
        </w:trPr>
        <w:tc>
          <w:tcPr>
            <w:tcW w:w="2376" w:type="dxa"/>
            <w:shd w:val="clear" w:color="auto" w:fill="auto"/>
          </w:tcPr>
          <w:p w14:paraId="313A5A4F"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6A7640A"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653DED" w:rsidRPr="00CB4CEA" w14:paraId="1274FA9E" w14:textId="77777777" w:rsidTr="00653DED">
        <w:trPr>
          <w:cantSplit/>
          <w:trHeight w:val="491"/>
        </w:trPr>
        <w:tc>
          <w:tcPr>
            <w:tcW w:w="2376" w:type="dxa"/>
            <w:shd w:val="clear" w:color="auto" w:fill="auto"/>
          </w:tcPr>
          <w:p w14:paraId="1777130B"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223C6D"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Training and Certification</w:t>
            </w:r>
          </w:p>
        </w:tc>
      </w:tr>
      <w:tr w:rsidR="00653DED" w:rsidRPr="00CB4CEA" w14:paraId="6FEE328E" w14:textId="77777777" w:rsidTr="00653DED">
        <w:trPr>
          <w:cantSplit/>
          <w:trHeight w:val="712"/>
        </w:trPr>
        <w:tc>
          <w:tcPr>
            <w:tcW w:w="2376" w:type="dxa"/>
            <w:shd w:val="clear" w:color="auto" w:fill="auto"/>
          </w:tcPr>
          <w:p w14:paraId="2CBF2AC9"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3B0DD89"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ns w:id="884" w:author="Eckhoff,Dirk" w:date="2020-10-16T16:51:00Z"/>
                <w:rFonts w:asciiTheme="minorHAnsi" w:hAnsiTheme="minorHAnsi" w:cstheme="minorHAnsi"/>
                <w:sz w:val="20"/>
                <w:szCs w:val="20"/>
              </w:rPr>
            </w:pPr>
            <w:del w:id="885" w:author="Eckhoff,Dirk" w:date="2020-10-16T16:51:00Z">
              <w:r w:rsidRPr="00BF71F7" w:rsidDel="003C05EA">
                <w:rPr>
                  <w:rFonts w:cs="Arial"/>
                  <w:snapToGrid w:val="0"/>
                  <w:kern w:val="28"/>
                  <w:sz w:val="20"/>
                  <w:szCs w:val="20"/>
                  <w:lang w:eastAsia="de-DE"/>
                </w:rPr>
                <w:delText>VTS awareness for navigating officers</w:delText>
              </w:r>
            </w:del>
            <w:ins w:id="886" w:author="Eckhoff,Dirk" w:date="2020-10-16T16:51:00Z">
              <w:r w:rsidR="003C05EA">
                <w:rPr>
                  <w:rFonts w:cs="Arial"/>
                  <w:snapToGrid w:val="0"/>
                  <w:kern w:val="28"/>
                  <w:sz w:val="20"/>
                  <w:szCs w:val="20"/>
                  <w:lang w:eastAsia="de-DE"/>
                </w:rPr>
                <w:t xml:space="preserve"> 3.5.1a </w:t>
              </w:r>
              <w:r w:rsidR="003C05EA" w:rsidRPr="005D481F">
                <w:rPr>
                  <w:rFonts w:asciiTheme="minorHAnsi" w:hAnsiTheme="minorHAnsi" w:cstheme="minorHAnsi"/>
                  <w:sz w:val="20"/>
                  <w:szCs w:val="20"/>
                </w:rPr>
                <w:t xml:space="preserve">Develop guidance on VTS </w:t>
              </w:r>
              <w:r w:rsidR="003C05EA">
                <w:rPr>
                  <w:rFonts w:asciiTheme="minorHAnsi" w:hAnsiTheme="minorHAnsi" w:cstheme="minorHAnsi"/>
                  <w:sz w:val="20"/>
                  <w:szCs w:val="20"/>
                </w:rPr>
                <w:t xml:space="preserve">training for deck </w:t>
              </w:r>
              <w:r w:rsidR="003C05EA" w:rsidRPr="005D481F">
                <w:rPr>
                  <w:rFonts w:asciiTheme="minorHAnsi" w:hAnsiTheme="minorHAnsi" w:cstheme="minorHAnsi"/>
                  <w:sz w:val="20"/>
                  <w:szCs w:val="20"/>
                </w:rPr>
                <w:t>officers</w:t>
              </w:r>
            </w:ins>
          </w:p>
          <w:p w14:paraId="3CD91B04" w14:textId="736BB5F0" w:rsidR="003C05EA" w:rsidRPr="00BF71F7" w:rsidRDefault="003C05EA"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ins w:id="887" w:author="Eckhoff,Dirk" w:date="2020-10-16T16:51:00Z">
              <w:r>
                <w:rPr>
                  <w:rFonts w:asciiTheme="minorHAnsi" w:hAnsiTheme="minorHAnsi" w:cstheme="minorHAnsi"/>
                  <w:sz w:val="20"/>
                  <w:szCs w:val="20"/>
                </w:rPr>
                <w:t>3.5.1b</w:t>
              </w:r>
            </w:ins>
            <w:ins w:id="888" w:author="Eckhoff,Dirk" w:date="2020-10-16T16:52:00Z">
              <w:r>
                <w:rPr>
                  <w:rFonts w:asciiTheme="minorHAnsi" w:hAnsiTheme="minorHAnsi" w:cstheme="minorHAnsi"/>
                  <w:sz w:val="20"/>
                  <w:szCs w:val="20"/>
                </w:rPr>
                <w:t xml:space="preserve"> Develop Recommendation </w:t>
              </w:r>
              <w:r w:rsidRPr="00091025">
                <w:rPr>
                  <w:rFonts w:asciiTheme="minorHAnsi" w:hAnsiTheme="minorHAnsi" w:cstheme="minorHAnsi"/>
                  <w:sz w:val="20"/>
                  <w:szCs w:val="20"/>
                </w:rPr>
                <w:t>on Marine Aids to N</w:t>
              </w:r>
              <w:r>
                <w:rPr>
                  <w:rFonts w:asciiTheme="minorHAnsi" w:hAnsiTheme="minorHAnsi" w:cstheme="minorHAnsi"/>
                  <w:sz w:val="20"/>
                  <w:szCs w:val="20"/>
                </w:rPr>
                <w:t>avigation awareness for Mariners</w:t>
              </w:r>
            </w:ins>
          </w:p>
        </w:tc>
      </w:tr>
      <w:tr w:rsidR="00653DED" w:rsidRPr="00CB4CEA" w14:paraId="2BB58616" w14:textId="77777777" w:rsidTr="00653DED">
        <w:trPr>
          <w:cantSplit/>
          <w:trHeight w:val="466"/>
        </w:trPr>
        <w:tc>
          <w:tcPr>
            <w:tcW w:w="2376" w:type="dxa"/>
          </w:tcPr>
          <w:p w14:paraId="2016641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60A1BB9"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 xml:space="preserve">Develop a Guideline on VTS Awareness for Navigating Officers suitable for use by a range of bodies including National Competent Authorities, STCW Training Organisations and shipping owners/organisations. </w:t>
            </w:r>
          </w:p>
          <w:p w14:paraId="1CD6547D"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The Guideline should be prepared with a view to influencing further revisions of the STCW Code.</w:t>
            </w:r>
          </w:p>
          <w:p w14:paraId="6573EF70" w14:textId="77777777" w:rsidR="00653DED" w:rsidRPr="00931B4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653DED" w:rsidRPr="00CB4CEA" w14:paraId="27023F34" w14:textId="77777777" w:rsidTr="00653DED">
        <w:trPr>
          <w:cantSplit/>
          <w:trHeight w:val="402"/>
        </w:trPr>
        <w:tc>
          <w:tcPr>
            <w:tcW w:w="2376" w:type="dxa"/>
          </w:tcPr>
          <w:p w14:paraId="6DE5D122"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494E8B5"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Guideline</w:t>
            </w:r>
          </w:p>
          <w:p w14:paraId="7FB03C32"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653DED" w:rsidRPr="00CB4CEA" w14:paraId="5ADA1DDD" w14:textId="77777777" w:rsidTr="00653DED">
        <w:trPr>
          <w:cantSplit/>
          <w:trHeight w:val="402"/>
        </w:trPr>
        <w:tc>
          <w:tcPr>
            <w:tcW w:w="2376" w:type="dxa"/>
          </w:tcPr>
          <w:p w14:paraId="1C3F7D3E"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AB474B6"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There is currently minimal guidance available for navigating officers with respect to VTS knowledge and understanding as it is not covered to any great extent in the current STCW courses.</w:t>
            </w:r>
          </w:p>
          <w:p w14:paraId="07EE450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653DED" w:rsidRPr="00696A73" w14:paraId="21BD796B" w14:textId="77777777" w:rsidTr="00653DED">
        <w:trPr>
          <w:cantSplit/>
          <w:trHeight w:val="854"/>
        </w:trPr>
        <w:tc>
          <w:tcPr>
            <w:tcW w:w="2376" w:type="dxa"/>
          </w:tcPr>
          <w:p w14:paraId="7CB893B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075A39" w14:textId="77777777" w:rsidR="00653DED" w:rsidRPr="00B47562"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51D2408" w14:textId="77777777" w:rsidR="00653DED" w:rsidRDefault="00653DED" w:rsidP="00653DED">
            <w:pPr>
              <w:pStyle w:val="BodyText3"/>
              <w:spacing w:before="120"/>
              <w:ind w:left="0"/>
              <w:jc w:val="both"/>
              <w:rPr>
                <w:b/>
                <w:i w:val="0"/>
                <w:sz w:val="20"/>
              </w:rPr>
            </w:pPr>
            <w:r w:rsidRPr="00A11A2E">
              <w:rPr>
                <w:b/>
                <w:i w:val="0"/>
                <w:sz w:val="20"/>
              </w:rPr>
              <w:t>Goal</w:t>
            </w:r>
          </w:p>
          <w:p w14:paraId="09FC3342" w14:textId="77777777" w:rsidR="00653DED" w:rsidRDefault="00653DED" w:rsidP="00653DED">
            <w:pPr>
              <w:pStyle w:val="BodyText3"/>
              <w:spacing w:before="120"/>
              <w:ind w:left="0"/>
              <w:jc w:val="both"/>
              <w:rPr>
                <w:i w:val="0"/>
                <w:sz w:val="20"/>
              </w:rPr>
            </w:pPr>
            <w:r w:rsidRPr="00A11A2E">
              <w:rPr>
                <w:i w:val="0"/>
                <w:sz w:val="20"/>
              </w:rPr>
              <w:t xml:space="preserve"> </w:t>
            </w:r>
          </w:p>
          <w:p w14:paraId="2B47111E" w14:textId="77777777" w:rsidR="00653DED" w:rsidRDefault="00653DED" w:rsidP="00653DED">
            <w:pPr>
              <w:pStyle w:val="BodyText3"/>
              <w:spacing w:before="120"/>
              <w:ind w:left="0"/>
              <w:jc w:val="both"/>
              <w:rPr>
                <w:b/>
                <w:i w:val="0"/>
                <w:sz w:val="20"/>
              </w:rPr>
            </w:pPr>
            <w:r w:rsidRPr="00A11A2E">
              <w:rPr>
                <w:b/>
                <w:i w:val="0"/>
                <w:sz w:val="20"/>
              </w:rPr>
              <w:t>Strategy</w:t>
            </w:r>
          </w:p>
          <w:p w14:paraId="606870D5" w14:textId="77777777" w:rsidR="00653DED" w:rsidRPr="006C21E7" w:rsidRDefault="00653DED" w:rsidP="00653DED">
            <w:pPr>
              <w:pStyle w:val="BodyText3"/>
              <w:spacing w:before="120"/>
              <w:ind w:left="0"/>
              <w:jc w:val="both"/>
              <w:rPr>
                <w:i w:val="0"/>
                <w:sz w:val="20"/>
              </w:rPr>
            </w:pPr>
            <w:r w:rsidRPr="00A11A2E">
              <w:rPr>
                <w:i w:val="0"/>
                <w:sz w:val="20"/>
              </w:rPr>
              <w:t xml:space="preserve"> </w:t>
            </w:r>
          </w:p>
        </w:tc>
      </w:tr>
      <w:tr w:rsidR="00653DED" w:rsidRPr="00CB4CEA" w14:paraId="5C7F5391" w14:textId="77777777" w:rsidTr="00653DED">
        <w:trPr>
          <w:cantSplit/>
          <w:trHeight w:val="615"/>
        </w:trPr>
        <w:tc>
          <w:tcPr>
            <w:tcW w:w="2376" w:type="dxa"/>
          </w:tcPr>
          <w:p w14:paraId="7CE7AFC5"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5F4F17B8" w14:textId="77777777"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84DD11F" w14:textId="77777777"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C5C85F3"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48BA67F"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653DED" w:rsidRPr="00696A73" w14:paraId="63CB4BCC" w14:textId="77777777" w:rsidTr="00653DED">
        <w:trPr>
          <w:cantSplit/>
          <w:trHeight w:val="1399"/>
        </w:trPr>
        <w:tc>
          <w:tcPr>
            <w:tcW w:w="2376" w:type="dxa"/>
          </w:tcPr>
          <w:p w14:paraId="1BB5BE1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649443B" w14:textId="77777777" w:rsidR="00653DED" w:rsidRPr="00405C2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653DED" w:rsidRPr="00696A73" w14:paraId="1AC797B8" w14:textId="77777777" w:rsidTr="00653DED">
        <w:trPr>
          <w:cantSplit/>
          <w:trHeight w:val="659"/>
        </w:trPr>
        <w:tc>
          <w:tcPr>
            <w:tcW w:w="2376" w:type="dxa"/>
          </w:tcPr>
          <w:p w14:paraId="0927AC13"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2011C02" w14:textId="77777777" w:rsidR="00653DED" w:rsidRDefault="00653DED" w:rsidP="00653DED">
            <w:pPr>
              <w:pStyle w:val="BodyText3"/>
              <w:spacing w:before="120"/>
              <w:ind w:left="0"/>
              <w:jc w:val="both"/>
              <w:rPr>
                <w:sz w:val="20"/>
                <w:lang w:val="en-CA"/>
              </w:rPr>
            </w:pPr>
            <w:r>
              <w:rPr>
                <w:sz w:val="20"/>
                <w:lang w:val="en-CA"/>
              </w:rPr>
              <w:t>Session number:</w:t>
            </w:r>
          </w:p>
          <w:p w14:paraId="0F9C6108" w14:textId="77777777" w:rsidR="00653DED" w:rsidRDefault="00653DED" w:rsidP="00653DE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914240" behindDoc="0" locked="0" layoutInCell="1" allowOverlap="1" wp14:anchorId="5A9FA081" wp14:editId="38DD5226">
                      <wp:simplePos x="0" y="0"/>
                      <wp:positionH relativeFrom="column">
                        <wp:posOffset>645160</wp:posOffset>
                      </wp:positionH>
                      <wp:positionV relativeFrom="paragraph">
                        <wp:posOffset>168910</wp:posOffset>
                      </wp:positionV>
                      <wp:extent cx="274320" cy="274320"/>
                      <wp:effectExtent l="8890" t="10160" r="12065" b="10795"/>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7523AE" w14:textId="0DE62F14" w:rsidR="001C5478" w:rsidRPr="005F1945" w:rsidRDefault="001C5478"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FA081" id="Rectangle 282" o:spid="_x0000_s1235" style="position:absolute;left:0;text-align:left;margin-left:50.8pt;margin-top:13.3pt;width:21.6pt;height:21.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UGRMEKQIAAFMEAAAOAAAAAAAAAAAAAAAAAC4CAABkcnMvZTJv&#10;RG9jLnhtbFBLAQItABQABgAIAAAAIQAvRow13QAAAAkBAAAPAAAAAAAAAAAAAAAAAIMEAABkcnMv&#10;ZG93bnJldi54bWxQSwUGAAAAAAQABADzAAAAjQUAAAAA&#10;">
                      <v:textbox>
                        <w:txbxContent>
                          <w:p w14:paraId="207523AE" w14:textId="0DE62F14" w:rsidR="001C5478" w:rsidRPr="005F1945" w:rsidRDefault="001C5478" w:rsidP="00653DED">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13216" behindDoc="0" locked="0" layoutInCell="1" allowOverlap="1" wp14:anchorId="1DA55B1E" wp14:editId="6BA5432C">
                      <wp:simplePos x="0" y="0"/>
                      <wp:positionH relativeFrom="column">
                        <wp:posOffset>1219200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69F1B" w14:textId="05E84BF4" w:rsidR="001C5478" w:rsidRPr="003C05EA" w:rsidRDefault="003C05EA" w:rsidP="00653DED">
                                  <w:pPr>
                                    <w:jc w:val="center"/>
                                    <w:rPr>
                                      <w:lang w:val="de-DE"/>
                                      <w:rPrChange w:id="889" w:author="Eckhoff,Dirk" w:date="2020-10-16T16:54:00Z">
                                        <w:rPr/>
                                      </w:rPrChange>
                                    </w:rPr>
                                  </w:pPr>
                                  <w:ins w:id="890" w:author="Eckhoff,Dirk" w:date="2020-10-16T16:54: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55B1E" id="Rectangle 283" o:spid="_x0000_s1236" style="position:absolute;left:0;text-align:left;margin-left:96pt;margin-top:13.3pt;width:21.6pt;height:21.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tqHJFikCAABTBAAADgAAAAAAAAAAAAAAAAAuAgAAZHJzL2Uy&#10;b0RvYy54bWxQSwECLQAUAAYACAAAACEAz9M4ad4AAAAJAQAADwAAAAAAAAAAAAAAAACDBAAAZHJz&#10;L2Rvd25yZXYueG1sUEsFBgAAAAAEAAQA8wAAAI4FAAAAAA==&#10;">
                      <v:textbox>
                        <w:txbxContent>
                          <w:p w14:paraId="48E69F1B" w14:textId="05E84BF4" w:rsidR="001C5478" w:rsidRPr="003C05EA" w:rsidRDefault="003C05EA" w:rsidP="00653DED">
                            <w:pPr>
                              <w:jc w:val="center"/>
                              <w:rPr>
                                <w:lang w:val="de-DE"/>
                                <w:rPrChange w:id="891" w:author="Eckhoff,Dirk" w:date="2020-10-16T16:54:00Z">
                                  <w:rPr/>
                                </w:rPrChange>
                              </w:rPr>
                            </w:pPr>
                            <w:ins w:id="892" w:author="Eckhoff,Dirk" w:date="2020-10-16T16:54: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912192" behindDoc="0" locked="0" layoutInCell="1" allowOverlap="1" wp14:anchorId="3E0ECE72" wp14:editId="5912AEC6">
                      <wp:simplePos x="0" y="0"/>
                      <wp:positionH relativeFrom="column">
                        <wp:posOffset>1793240</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72A0EE" w14:textId="77777777" w:rsidR="001C5478" w:rsidRDefault="001C5478"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ECE72" id="Rectangle 284" o:spid="_x0000_s1237" style="position:absolute;left:0;text-align:left;margin-left:141.2pt;margin-top:13.3pt;width:21.6pt;height:21.6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2il8VKAIAAFMEAAAOAAAAAAAAAAAAAAAAAC4CAABkcnMvZTJv&#10;RG9jLnhtbFBLAQItABQABgAIAAAAIQAS5fw73gAAAAkBAAAPAAAAAAAAAAAAAAAAAIIEAABkcnMv&#10;ZG93bnJldi54bWxQSwUGAAAAAAQABADzAAAAjQUAAAAA&#10;">
                      <v:textbox>
                        <w:txbxContent>
                          <w:p w14:paraId="5272A0EE" w14:textId="77777777" w:rsidR="001C5478" w:rsidRDefault="001C5478" w:rsidP="00653DED">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911168" behindDoc="0" locked="0" layoutInCell="1" allowOverlap="1" wp14:anchorId="3CC7C715" wp14:editId="572D52B5">
                      <wp:simplePos x="0" y="0"/>
                      <wp:positionH relativeFrom="column">
                        <wp:posOffset>2399665</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94A74D" w14:textId="6EADB27D" w:rsidR="001C5478" w:rsidRPr="003C05EA" w:rsidRDefault="003C05EA" w:rsidP="00653DED">
                                  <w:pPr>
                                    <w:jc w:val="center"/>
                                    <w:rPr>
                                      <w:lang w:val="de-DE"/>
                                      <w:rPrChange w:id="893" w:author="Eckhoff,Dirk" w:date="2020-10-16T16:52:00Z">
                                        <w:rPr/>
                                      </w:rPrChange>
                                    </w:rPr>
                                  </w:pPr>
                                  <w:ins w:id="894" w:author="Eckhoff,Dirk" w:date="2020-10-16T16:52:00Z">
                                    <w:r>
                                      <w:rPr>
                                        <w:lang w:val="de-DE"/>
                                      </w:rPr>
                                      <w:t>X</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7C715" id="Rectangle 285" o:spid="_x0000_s1238" style="position:absolute;left:0;text-align:left;margin-left:188.95pt;margin-top:13.3pt;width:21.6pt;height:21.6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eTStkpAgAAUwQAAA4AAAAAAAAAAAAAAAAALgIAAGRycy9l&#10;Mm9Eb2MueG1sUEsBAi0AFAAGAAgAAAAhABt+45ffAAAACQEAAA8AAAAAAAAAAAAAAAAAgwQAAGRy&#10;cy9kb3ducmV2LnhtbFBLBQYAAAAABAAEAPMAAACPBQAAAAA=&#10;">
                      <v:textbox>
                        <w:txbxContent>
                          <w:p w14:paraId="1294A74D" w14:textId="6EADB27D" w:rsidR="001C5478" w:rsidRPr="003C05EA" w:rsidRDefault="003C05EA" w:rsidP="00653DED">
                            <w:pPr>
                              <w:jc w:val="center"/>
                              <w:rPr>
                                <w:lang w:val="de-DE"/>
                                <w:rPrChange w:id="895" w:author="Eckhoff,Dirk" w:date="2020-10-16T16:52:00Z">
                                  <w:rPr/>
                                </w:rPrChange>
                              </w:rPr>
                            </w:pPr>
                            <w:ins w:id="896" w:author="Eckhoff,Dirk" w:date="2020-10-16T16:52:00Z">
                              <w:r>
                                <w:rPr>
                                  <w:lang w:val="de-DE"/>
                                </w:rPr>
                                <w:t>X</w:t>
                              </w:r>
                            </w:ins>
                          </w:p>
                        </w:txbxContent>
                      </v:textbox>
                    </v:rect>
                  </w:pict>
                </mc:Fallback>
              </mc:AlternateContent>
            </w:r>
            <w:r w:rsidRPr="00341A16">
              <w:rPr>
                <w:noProof/>
                <w:sz w:val="20"/>
                <w:lang w:eastAsia="en-GB"/>
              </w:rPr>
              <mc:AlternateContent>
                <mc:Choice Requires="wps">
                  <w:drawing>
                    <wp:anchor distT="0" distB="0" distL="114300" distR="114300" simplePos="0" relativeHeight="251910144" behindDoc="0" locked="0" layoutInCell="1" allowOverlap="1" wp14:anchorId="00CAE10B" wp14:editId="02281D12">
                      <wp:simplePos x="0" y="0"/>
                      <wp:positionH relativeFrom="column">
                        <wp:posOffset>3072130</wp:posOffset>
                      </wp:positionH>
                      <wp:positionV relativeFrom="paragraph">
                        <wp:posOffset>168910</wp:posOffset>
                      </wp:positionV>
                      <wp:extent cx="274320" cy="274320"/>
                      <wp:effectExtent l="6985" t="10160" r="13970" b="10795"/>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400DF" id="Rectangle 286" o:spid="_x0000_s1026" style="position:absolute;margin-left:241.9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oVCTPx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09120" behindDoc="0" locked="0" layoutInCell="1" allowOverlap="1" wp14:anchorId="57EFE640" wp14:editId="2960F8C2">
                      <wp:simplePos x="0" y="0"/>
                      <wp:positionH relativeFrom="column">
                        <wp:posOffset>3834765</wp:posOffset>
                      </wp:positionH>
                      <wp:positionV relativeFrom="paragraph">
                        <wp:posOffset>168910</wp:posOffset>
                      </wp:positionV>
                      <wp:extent cx="274320" cy="274320"/>
                      <wp:effectExtent l="7620" t="10160" r="13335"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C269C3" id="Rectangle 287" o:spid="_x0000_s1026" style="position:absolute;margin-left:301.95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OFwGkR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15264" behindDoc="0" locked="0" layoutInCell="1" allowOverlap="1" wp14:anchorId="0833EAFE" wp14:editId="4ACAD4CF">
                      <wp:simplePos x="0" y="0"/>
                      <wp:positionH relativeFrom="column">
                        <wp:posOffset>31750</wp:posOffset>
                      </wp:positionH>
                      <wp:positionV relativeFrom="paragraph">
                        <wp:posOffset>168910</wp:posOffset>
                      </wp:positionV>
                      <wp:extent cx="274320" cy="274320"/>
                      <wp:effectExtent l="5080" t="10160" r="6350"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2EA78" w14:textId="77777777" w:rsidR="001C5478" w:rsidRPr="005F1945" w:rsidRDefault="001C5478"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3EAFE" id="Rectangle 288" o:spid="_x0000_s1239" style="position:absolute;left:0;text-align:left;margin-left:2.5pt;margin-top:13.3pt;width:21.6pt;height:21.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YRWKQIAAFM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PZFhFYpAgAAUwQAAA4AAAAAAAAAAAAAAAAALgIAAGRycy9lMm9E&#10;b2MueG1sUEsBAi0AFAAGAAgAAAAhAFO2BG3cAAAABgEAAA8AAAAAAAAAAAAAAAAAgwQAAGRycy9k&#10;b3ducmV2LnhtbFBLBQYAAAAABAAEAPMAAACMBQAAAAA=&#10;">
                      <v:textbox>
                        <w:txbxContent>
                          <w:p w14:paraId="6BE2EA78" w14:textId="77777777" w:rsidR="001C5478" w:rsidRPr="005F1945" w:rsidRDefault="001C5478" w:rsidP="00653DED">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D431D6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2CB429F" w14:textId="77777777" w:rsidR="00653DED" w:rsidRPr="005010D1"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653DED" w:rsidRPr="00696A73" w14:paraId="458D183F" w14:textId="77777777" w:rsidTr="00653DED">
        <w:trPr>
          <w:cantSplit/>
          <w:trHeight w:val="342"/>
        </w:trPr>
        <w:tc>
          <w:tcPr>
            <w:tcW w:w="2376" w:type="dxa"/>
            <w:shd w:val="clear" w:color="auto" w:fill="DDD9C3" w:themeFill="background2" w:themeFillShade="E6"/>
          </w:tcPr>
          <w:p w14:paraId="76142C08" w14:textId="77777777" w:rsidR="00653DED"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EEA25F7"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7BF66B1" w14:textId="77777777" w:rsidR="00653DED" w:rsidRPr="00AC3BAF" w:rsidRDefault="00653DED" w:rsidP="00653DED">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04D39F26" w14:textId="77777777" w:rsidR="00653DED" w:rsidRPr="00AC3BAF" w:rsidRDefault="00653DED" w:rsidP="00653DED">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Task was not commenced during 2014-18 Work programme.</w:t>
            </w:r>
          </w:p>
        </w:tc>
      </w:tr>
      <w:tr w:rsidR="00653DED" w:rsidRPr="00696A73" w14:paraId="0E18F16D" w14:textId="77777777" w:rsidTr="00653DED">
        <w:trPr>
          <w:cantSplit/>
          <w:trHeight w:val="342"/>
        </w:trPr>
        <w:tc>
          <w:tcPr>
            <w:tcW w:w="2376" w:type="dxa"/>
            <w:vMerge w:val="restart"/>
            <w:shd w:val="clear" w:color="auto" w:fill="auto"/>
          </w:tcPr>
          <w:p w14:paraId="50E7FF8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41D0C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AF4399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65320AB"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653DED" w:rsidRPr="00696A73" w14:paraId="74C2415C" w14:textId="77777777" w:rsidTr="00653DED">
        <w:trPr>
          <w:cantSplit/>
          <w:trHeight w:val="489"/>
        </w:trPr>
        <w:tc>
          <w:tcPr>
            <w:tcW w:w="2376" w:type="dxa"/>
            <w:vMerge/>
            <w:shd w:val="clear" w:color="auto" w:fill="auto"/>
          </w:tcPr>
          <w:p w14:paraId="6DF2AA0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170C62D" w14:textId="58BF6B49" w:rsidR="00653DED" w:rsidRPr="00696A73" w:rsidRDefault="00BB6E9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2E6F6FB6"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E239504" w14:textId="30569D96" w:rsidR="004A5505" w:rsidRDefault="004A5505" w:rsidP="004A5505">
            <w:pPr>
              <w:keepLines/>
              <w:ind w:left="-69" w:right="-77" w:firstLine="14"/>
              <w:rPr>
                <w:rFonts w:asciiTheme="minorHAnsi" w:hAnsiTheme="minorHAnsi" w:cstheme="minorHAnsi"/>
                <w:sz w:val="20"/>
                <w:szCs w:val="20"/>
              </w:rPr>
            </w:pPr>
            <w:r>
              <w:rPr>
                <w:rFonts w:asciiTheme="minorHAnsi" w:hAnsiTheme="minorHAnsi" w:cstheme="minorHAnsi"/>
                <w:sz w:val="20"/>
                <w:szCs w:val="20"/>
              </w:rPr>
              <w:t>To Council to note task name change  nd for approval</w:t>
            </w:r>
          </w:p>
          <w:p w14:paraId="17BFADB8" w14:textId="056C2177" w:rsidR="003C05EA" w:rsidRPr="004F53CB" w:rsidRDefault="003C05EA" w:rsidP="003C05EA">
            <w:pPr>
              <w:keepLines/>
              <w:ind w:left="-69" w:right="-77" w:firstLine="14"/>
              <w:rPr>
                <w:ins w:id="897" w:author="Eckhoff,Dirk" w:date="2020-10-16T16:53:00Z"/>
                <w:rFonts w:asciiTheme="minorHAnsi" w:hAnsiTheme="minorHAnsi" w:cstheme="minorHAnsi"/>
                <w:color w:val="000000"/>
                <w:sz w:val="20"/>
                <w:szCs w:val="20"/>
                <w:lang w:val="en-US" w:eastAsia="nl-NL"/>
              </w:rPr>
            </w:pPr>
            <w:ins w:id="898" w:author="Eckhoff,Dirk" w:date="2020-10-16T16:53:00Z">
              <w:r>
                <w:rPr>
                  <w:rFonts w:asciiTheme="minorHAnsi" w:hAnsiTheme="minorHAnsi" w:cstheme="minorHAnsi"/>
                  <w:color w:val="000000"/>
                  <w:sz w:val="20"/>
                  <w:szCs w:val="20"/>
                  <w:lang w:val="en-US" w:eastAsia="nl-NL"/>
                </w:rPr>
                <w:t>3.5.1b Rec t</w:t>
              </w:r>
              <w:r w:rsidRPr="004F53CB">
                <w:rPr>
                  <w:rFonts w:asciiTheme="minorHAnsi" w:hAnsiTheme="minorHAnsi" w:cstheme="minorHAnsi"/>
                  <w:color w:val="000000"/>
                  <w:sz w:val="20"/>
                  <w:szCs w:val="20"/>
                  <w:lang w:val="en-US" w:eastAsia="nl-NL"/>
                </w:rPr>
                <w:t>o Council for approval</w:t>
              </w:r>
            </w:ins>
          </w:p>
          <w:p w14:paraId="05FB60DD" w14:textId="77777777" w:rsidR="003C05EA" w:rsidRDefault="003C05EA" w:rsidP="004A5505">
            <w:pPr>
              <w:keepLines/>
              <w:ind w:left="-69" w:right="-77" w:firstLine="14"/>
              <w:rPr>
                <w:ins w:id="899" w:author="Eckhoff,Dirk" w:date="2020-10-16T16:53:00Z"/>
                <w:rFonts w:asciiTheme="minorHAnsi" w:hAnsiTheme="minorHAnsi" w:cstheme="minorHAnsi"/>
                <w:sz w:val="20"/>
                <w:szCs w:val="20"/>
              </w:rPr>
            </w:pPr>
          </w:p>
          <w:p w14:paraId="041D57E9" w14:textId="4283A696" w:rsidR="00653DED" w:rsidRPr="00696A73" w:rsidRDefault="00653DED">
            <w:pPr>
              <w:keepLines/>
              <w:ind w:left="-69" w:right="-77" w:firstLine="14"/>
              <w:rPr>
                <w:bCs/>
                <w:iCs/>
                <w:snapToGrid w:val="0"/>
                <w:sz w:val="20"/>
                <w:szCs w:val="20"/>
              </w:rPr>
              <w:pPrChange w:id="900" w:author="Eckhoff,Dirk" w:date="2020-10-16T16:52:00Z">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pPr>
              </w:pPrChange>
            </w:pPr>
          </w:p>
        </w:tc>
      </w:tr>
      <w:tr w:rsidR="00653DED" w:rsidRPr="00696A73" w14:paraId="6520716A" w14:textId="77777777" w:rsidTr="00653DED">
        <w:trPr>
          <w:cantSplit/>
          <w:trHeight w:val="489"/>
        </w:trPr>
        <w:tc>
          <w:tcPr>
            <w:tcW w:w="2376" w:type="dxa"/>
            <w:shd w:val="clear" w:color="auto" w:fill="auto"/>
          </w:tcPr>
          <w:p w14:paraId="5B525DB5"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E1C931"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DF0078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C5CF49A"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653DED" w:rsidRPr="00696A73" w14:paraId="10C7C364" w14:textId="77777777" w:rsidTr="00653DED">
        <w:trPr>
          <w:cantSplit/>
          <w:trHeight w:val="489"/>
        </w:trPr>
        <w:tc>
          <w:tcPr>
            <w:tcW w:w="2376" w:type="dxa"/>
            <w:shd w:val="clear" w:color="auto" w:fill="auto"/>
          </w:tcPr>
          <w:p w14:paraId="28ABD59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32CB7EC"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598C4EE" w14:textId="4624DA19" w:rsidR="00653DED" w:rsidRDefault="006D38F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 46 task prolonged to VTS47</w:t>
            </w:r>
          </w:p>
        </w:tc>
      </w:tr>
    </w:tbl>
    <w:p w14:paraId="73926EA7" w14:textId="1A57370B" w:rsidR="00816478" w:rsidRDefault="00816478" w:rsidP="00816478">
      <w:pPr>
        <w:rPr>
          <w:rFonts w:eastAsiaTheme="minorEastAsia"/>
        </w:rPr>
      </w:pPr>
    </w:p>
    <w:bookmarkEnd w:id="589"/>
    <w:bookmarkEnd w:id="590"/>
    <w:p w14:paraId="2D063AE1" w14:textId="6DCC2AE3" w:rsidR="004B4981" w:rsidRPr="007617A8" w:rsidRDefault="000656C5" w:rsidP="002F61AF">
      <w:pPr>
        <w:outlineLvl w:val="0"/>
        <w:rPr>
          <w:rFonts w:asciiTheme="minorHAnsi" w:hAnsiTheme="minorHAnsi"/>
        </w:rPr>
      </w:pPr>
      <w:r>
        <w:rPr>
          <w:rFonts w:asciiTheme="minorHAnsi" w:hAnsiTheme="minorHAnsi"/>
        </w:rPr>
        <w:br w:type="column"/>
      </w:r>
    </w:p>
    <w:p w14:paraId="51DEFE09" w14:textId="64858DE1"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C420B3E"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eastAsia="en-GB"/>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8C21C2">
      <w:headerReference w:type="even" r:id="rId18"/>
      <w:headerReference w:type="default" r:id="rId19"/>
      <w:headerReference w:type="first" r:id="rId20"/>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C85B9" w14:textId="77777777" w:rsidR="001C5478" w:rsidRDefault="001C5478" w:rsidP="00D319DD">
      <w:r>
        <w:separator/>
      </w:r>
    </w:p>
  </w:endnote>
  <w:endnote w:type="continuationSeparator" w:id="0">
    <w:p w14:paraId="5984456E" w14:textId="77777777" w:rsidR="001C5478" w:rsidRDefault="001C5478"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56C21" w14:textId="77777777" w:rsidR="001C5478" w:rsidRDefault="001C5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9EA6A" w14:textId="127548CB" w:rsidR="001C5478" w:rsidRPr="006B0AA8" w:rsidRDefault="001C5478" w:rsidP="00B854EA">
    <w:pPr>
      <w:pStyle w:val="Footer"/>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2018 – 2022 (Update –</w:t>
    </w:r>
    <w:r w:rsidRPr="00B854EA">
      <w:t xml:space="preserve"> </w:t>
    </w:r>
    <w:r>
      <w:rPr>
        <w:rFonts w:ascii="Calibri" w:hAnsi="Calibri"/>
        <w:color w:val="365F91" w:themeColor="accent1" w:themeShade="BF"/>
        <w:sz w:val="18"/>
        <w:szCs w:val="18"/>
      </w:rPr>
      <w:t>10 Oct 2019)</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EE385C">
      <w:rPr>
        <w:rFonts w:ascii="Calibri" w:hAnsi="Calibri"/>
        <w:noProof/>
        <w:color w:val="365F91" w:themeColor="accent1" w:themeShade="BF"/>
        <w:sz w:val="18"/>
        <w:szCs w:val="18"/>
      </w:rPr>
      <w:t>72</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EE385C">
      <w:rPr>
        <w:rFonts w:ascii="Calibri" w:hAnsi="Calibri"/>
        <w:noProof/>
        <w:color w:val="365F91" w:themeColor="accent1" w:themeShade="BF"/>
        <w:sz w:val="18"/>
        <w:szCs w:val="18"/>
      </w:rPr>
      <w:t>72</w:t>
    </w:r>
    <w:r w:rsidRPr="006B0AA8">
      <w:rPr>
        <w:rFonts w:ascii="Calibri" w:hAnsi="Calibri"/>
        <w:noProof/>
        <w:color w:val="365F91" w:themeColor="accent1" w:themeShade="B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1C5478"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1C5478" w:rsidRPr="00C7582E" w:rsidRDefault="001C5478"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1C5478" w:rsidRPr="00FD3F90" w:rsidRDefault="001C5478"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1C5478" w:rsidRDefault="001C5478"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7B0E9B09" w:rsidR="001C5478" w:rsidRPr="00FD3F90" w:rsidRDefault="001C5478" w:rsidP="00FA0BB3">
          <w:pPr>
            <w:spacing w:line="288" w:lineRule="atLeast"/>
            <w:jc w:val="center"/>
            <w:rPr>
              <w:rFonts w:ascii="Calibri" w:hAnsi="Calibri"/>
              <w:b/>
              <w:color w:val="00558C"/>
              <w:sz w:val="24"/>
              <w:szCs w:val="22"/>
            </w:rPr>
          </w:pPr>
          <w:r>
            <w:rPr>
              <w:rFonts w:ascii="Calibri" w:hAnsi="Calibri"/>
              <w:b/>
              <w:color w:val="00558C"/>
              <w:sz w:val="24"/>
              <w:szCs w:val="22"/>
              <w:lang w:val="en-GB"/>
            </w:rPr>
            <w:t>10.10.</w:t>
          </w:r>
          <w:r>
            <w:rPr>
              <w:rFonts w:ascii="Calibri" w:hAnsi="Calibri"/>
              <w:b/>
              <w:color w:val="00558C"/>
              <w:sz w:val="24"/>
              <w:szCs w:val="22"/>
            </w:rPr>
            <w:t>2019</w:t>
          </w:r>
        </w:p>
      </w:tc>
    </w:tr>
    <w:tr w:rsidR="001C5478"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1C5478" w:rsidRPr="00FD3F90" w:rsidRDefault="001C5478" w:rsidP="00FD3F90">
          <w:pPr>
            <w:spacing w:line="320" w:lineRule="exact"/>
            <w:rPr>
              <w:rFonts w:ascii="Calibri" w:hAnsi="Calibri"/>
              <w:sz w:val="20"/>
              <w:szCs w:val="22"/>
            </w:rPr>
          </w:pPr>
        </w:p>
      </w:tc>
    </w:tr>
  </w:tbl>
  <w:p w14:paraId="6D626305" w14:textId="77777777" w:rsidR="001C5478" w:rsidRDefault="001C5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F2833" w14:textId="77777777" w:rsidR="001C5478" w:rsidRDefault="001C5478" w:rsidP="00D319DD">
      <w:r>
        <w:separator/>
      </w:r>
    </w:p>
  </w:footnote>
  <w:footnote w:type="continuationSeparator" w:id="0">
    <w:p w14:paraId="31686DE0" w14:textId="77777777" w:rsidR="001C5478" w:rsidRDefault="001C5478" w:rsidP="00D3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3EB95" w14:textId="77777777" w:rsidR="001C5478" w:rsidRDefault="001C54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EF855" w14:textId="5913A6F5" w:rsidR="001C5478" w:rsidRPr="000B2303" w:rsidRDefault="001C5478" w:rsidP="00B549B2">
    <w:pPr>
      <w:pStyle w:val="Header"/>
      <w:jc w:val="right"/>
      <w:rPr>
        <w:sz w:val="18"/>
        <w:szCs w:val="18"/>
      </w:rPr>
    </w:pPr>
    <w:r w:rsidRPr="000B2303">
      <w:rPr>
        <w:noProof/>
        <w:sz w:val="18"/>
        <w:szCs w:val="18"/>
      </w:rPr>
      <w:drawing>
        <wp:inline distT="0" distB="0" distL="0" distR="0" wp14:anchorId="78D12C04" wp14:editId="732D0CC2">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DA885" w14:textId="260D5206" w:rsidR="001C5478" w:rsidRDefault="001C5478" w:rsidP="00CD099F">
    <w:pPr>
      <w:pStyle w:val="Header"/>
      <w:ind w:left="-342" w:hanging="378"/>
    </w:pPr>
    <w:r>
      <w:rPr>
        <w:noProof/>
      </w:rPr>
      <mc:AlternateContent>
        <mc:Choice Requires="wps">
          <w:drawing>
            <wp:anchor distT="0" distB="0" distL="114300" distR="114300" simplePos="0" relativeHeight="251672576" behindDoc="0" locked="0" layoutInCell="1" allowOverlap="1" wp14:anchorId="5284346F" wp14:editId="54EEA798">
              <wp:simplePos x="0" y="0"/>
              <wp:positionH relativeFrom="column">
                <wp:posOffset>5513070</wp:posOffset>
              </wp:positionH>
              <wp:positionV relativeFrom="paragraph">
                <wp:posOffset>335280</wp:posOffset>
              </wp:positionV>
              <wp:extent cx="1038225" cy="1403985"/>
              <wp:effectExtent l="0" t="0" r="28575"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1403985"/>
                      </a:xfrm>
                      <a:prstGeom prst="rect">
                        <a:avLst/>
                      </a:prstGeom>
                      <a:solidFill>
                        <a:srgbClr val="FFFFFF"/>
                      </a:solidFill>
                      <a:ln w="9525">
                        <a:solidFill>
                          <a:srgbClr val="000000"/>
                        </a:solidFill>
                        <a:miter lim="800000"/>
                        <a:headEnd/>
                        <a:tailEnd/>
                      </a:ln>
                    </wps:spPr>
                    <wps:txbx>
                      <w:txbxContent>
                        <w:p w14:paraId="333BEA59" w14:textId="58066DA0" w:rsidR="001C5478" w:rsidDel="000105DA" w:rsidRDefault="001C5478">
                          <w:pPr>
                            <w:rPr>
                              <w:del w:id="0" w:author="Kevin Gregory" w:date="2021-02-08T10:23:00Z"/>
                            </w:rPr>
                          </w:pPr>
                          <w:r>
                            <w:t>VTS</w:t>
                          </w:r>
                          <w:ins w:id="1" w:author="Kevin Gregory" w:date="2021-02-08T10:23:00Z">
                            <w:r w:rsidR="000105DA">
                              <w:t>50</w:t>
                            </w:r>
                          </w:ins>
                          <w:del w:id="2" w:author="Kevin Gregory" w:date="2021-02-08T10:23:00Z">
                            <w:r w:rsidDel="000105DA">
                              <w:delText>49</w:delText>
                            </w:r>
                          </w:del>
                          <w:r>
                            <w:t>-7.1.2</w:t>
                          </w:r>
                        </w:p>
                        <w:p w14:paraId="10F5EED3" w14:textId="4C0A3641" w:rsidR="001C5478" w:rsidRDefault="001C5478">
                          <w:del w:id="3" w:author="Kevin Gregory" w:date="2021-02-08T10:23:00Z">
                            <w:r w:rsidDel="000105DA">
                              <w:delText>(</w:delText>
                            </w:r>
                            <w:r w:rsidRPr="005369D2" w:rsidDel="000105DA">
                              <w:delText>VTS4</w:delText>
                            </w:r>
                            <w:r w:rsidDel="000105DA">
                              <w:delText>8</w:delText>
                            </w:r>
                            <w:r w:rsidRPr="005369D2" w:rsidDel="000105DA">
                              <w:delText>-7.</w:delText>
                            </w:r>
                            <w:r w:rsidDel="000105DA">
                              <w:delText>2)</w:delText>
                            </w:r>
                          </w:del>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84346F" id="_x0000_t202" coordsize="21600,21600" o:spt="202" path="m,l,21600r21600,l21600,xe">
              <v:stroke joinstyle="miter"/>
              <v:path gradientshapeok="t" o:connecttype="rect"/>
            </v:shapetype>
            <v:shape id="Text Box 2" o:spid="_x0000_s1240" type="#_x0000_t202" style="position:absolute;left:0;text-align:left;margin-left:434.1pt;margin-top:26.4pt;width:81.7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">
              <v:textbox style="mso-fit-shape-to-text:t">
                <w:txbxContent>
                  <w:p w14:paraId="333BEA59" w14:textId="58066DA0" w:rsidR="001C5478" w:rsidDel="000105DA" w:rsidRDefault="001C5478">
                    <w:pPr>
                      <w:rPr>
                        <w:del w:id="4" w:author="Kevin Gregory" w:date="2021-02-08T10:23:00Z"/>
                      </w:rPr>
                    </w:pPr>
                    <w:r>
                      <w:t>VTS</w:t>
                    </w:r>
                    <w:ins w:id="5" w:author="Kevin Gregory" w:date="2021-02-08T10:23:00Z">
                      <w:r w:rsidR="000105DA">
                        <w:t>50</w:t>
                      </w:r>
                    </w:ins>
                    <w:del w:id="6" w:author="Kevin Gregory" w:date="2021-02-08T10:23:00Z">
                      <w:r w:rsidDel="000105DA">
                        <w:delText>49</w:delText>
                      </w:r>
                    </w:del>
                    <w:r>
                      <w:t>-7.1.2</w:t>
                    </w:r>
                  </w:p>
                  <w:p w14:paraId="10F5EED3" w14:textId="4C0A3641" w:rsidR="001C5478" w:rsidRDefault="001C5478">
                    <w:del w:id="7" w:author="Kevin Gregory" w:date="2021-02-08T10:23:00Z">
                      <w:r w:rsidDel="000105DA">
                        <w:delText>(</w:delText>
                      </w:r>
                      <w:r w:rsidRPr="005369D2" w:rsidDel="000105DA">
                        <w:delText>VTS4</w:delText>
                      </w:r>
                      <w:r w:rsidDel="000105DA">
                        <w:delText>8</w:delText>
                      </w:r>
                      <w:r w:rsidRPr="005369D2" w:rsidDel="000105DA">
                        <w:delText>-7.</w:delText>
                      </w:r>
                      <w:r w:rsidDel="000105DA">
                        <w:delText>2)</w:delText>
                      </w:r>
                    </w:del>
                  </w:p>
                </w:txbxContent>
              </v:textbox>
            </v:shape>
          </w:pict>
        </mc:Fallback>
      </mc:AlternateContent>
    </w:r>
    <w:r w:rsidRPr="00F10449">
      <w:rPr>
        <w:noProof/>
      </w:rPr>
      <w:drawing>
        <wp:anchor distT="0" distB="0" distL="114300" distR="114300" simplePos="0" relativeHeight="251670528" behindDoc="1" locked="0" layoutInCell="1" allowOverlap="1" wp14:anchorId="670412CA" wp14:editId="56989A7A">
          <wp:simplePos x="0" y="0"/>
          <wp:positionH relativeFrom="page">
            <wp:posOffset>240030</wp:posOffset>
          </wp:positionH>
          <wp:positionV relativeFrom="page">
            <wp:posOffset>389407</wp:posOffset>
          </wp:positionV>
          <wp:extent cx="7092781" cy="4173067"/>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7858" cy="4176054"/>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CEDC7" w14:textId="27CE2500" w:rsidR="001C5478" w:rsidRDefault="001C547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FDA48" w14:textId="2A6E2AEC" w:rsidR="001C5478" w:rsidRDefault="001C547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BFBAE" w14:textId="61F8FB50" w:rsidR="001C5478" w:rsidRDefault="001C54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1F9668F"/>
    <w:multiLevelType w:val="hybridMultilevel"/>
    <w:tmpl w:val="92C899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9B4686C"/>
    <w:multiLevelType w:val="hybridMultilevel"/>
    <w:tmpl w:val="5420EA1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D715EA7"/>
    <w:multiLevelType w:val="hybridMultilevel"/>
    <w:tmpl w:val="01AEDD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34D1F1D"/>
    <w:multiLevelType w:val="hybridMultilevel"/>
    <w:tmpl w:val="CCBCEC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6F859B1"/>
    <w:multiLevelType w:val="hybridMultilevel"/>
    <w:tmpl w:val="2ABCE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C37E91"/>
    <w:multiLevelType w:val="multilevel"/>
    <w:tmpl w:val="4DA6285A"/>
    <w:lvl w:ilvl="0">
      <w:start w:val="1"/>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FF2F3C"/>
    <w:multiLevelType w:val="hybridMultilevel"/>
    <w:tmpl w:val="4B0677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1C45359E"/>
    <w:multiLevelType w:val="hybridMultilevel"/>
    <w:tmpl w:val="E318D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E2B0B18"/>
    <w:multiLevelType w:val="hybridMultilevel"/>
    <w:tmpl w:val="B088E8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1E9E4B41"/>
    <w:multiLevelType w:val="hybridMultilevel"/>
    <w:tmpl w:val="7E7A7B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717457F"/>
    <w:multiLevelType w:val="hybridMultilevel"/>
    <w:tmpl w:val="2EC6CF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AEA03C6"/>
    <w:multiLevelType w:val="hybridMultilevel"/>
    <w:tmpl w:val="4D8EA4A4"/>
    <w:lvl w:ilvl="0" w:tplc="C346F5C4">
      <w:start w:val="1"/>
      <w:numFmt w:val="decimal"/>
      <w:pStyle w:val="TOC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30822F13"/>
    <w:multiLevelType w:val="hybridMultilevel"/>
    <w:tmpl w:val="64DE0D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30AD18D7"/>
    <w:multiLevelType w:val="hybridMultilevel"/>
    <w:tmpl w:val="278EC7D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31553EBE"/>
    <w:multiLevelType w:val="hybridMultilevel"/>
    <w:tmpl w:val="81F875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23443E8"/>
    <w:multiLevelType w:val="hybridMultilevel"/>
    <w:tmpl w:val="82A0CB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3280171B"/>
    <w:multiLevelType w:val="hybridMultilevel"/>
    <w:tmpl w:val="DF9612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0"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A8551D0"/>
    <w:multiLevelType w:val="hybridMultilevel"/>
    <w:tmpl w:val="D702019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3" w15:restartNumberingAfterBreak="0">
    <w:nsid w:val="3D6456C2"/>
    <w:multiLevelType w:val="hybridMultilevel"/>
    <w:tmpl w:val="15FCA1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5"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6" w15:restartNumberingAfterBreak="0">
    <w:nsid w:val="44BB7CC7"/>
    <w:multiLevelType w:val="hybridMultilevel"/>
    <w:tmpl w:val="D3785B8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48953BB9"/>
    <w:multiLevelType w:val="hybridMultilevel"/>
    <w:tmpl w:val="167CEA4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1" w15:restartNumberingAfterBreak="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497A1CE6"/>
    <w:multiLevelType w:val="hybridMultilevel"/>
    <w:tmpl w:val="99CA414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3" w15:restartNumberingAfterBreak="0">
    <w:nsid w:val="4A0271EE"/>
    <w:multiLevelType w:val="hybridMultilevel"/>
    <w:tmpl w:val="2A5C83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5" w15:restartNumberingAfterBreak="0">
    <w:nsid w:val="4B147F2B"/>
    <w:multiLevelType w:val="hybridMultilevel"/>
    <w:tmpl w:val="AC48BE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4B4723B4"/>
    <w:multiLevelType w:val="hybridMultilevel"/>
    <w:tmpl w:val="0A26B19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7" w15:restartNumberingAfterBreak="0">
    <w:nsid w:val="4E4F734A"/>
    <w:multiLevelType w:val="hybridMultilevel"/>
    <w:tmpl w:val="5E16E0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0" w15:restartNumberingAfterBreak="0">
    <w:nsid w:val="52333F7D"/>
    <w:multiLevelType w:val="hybridMultilevel"/>
    <w:tmpl w:val="DC5A14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15:restartNumberingAfterBreak="0">
    <w:nsid w:val="548B1CA3"/>
    <w:multiLevelType w:val="hybridMultilevel"/>
    <w:tmpl w:val="A606BF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15:restartNumberingAfterBreak="0">
    <w:nsid w:val="56DB48AD"/>
    <w:multiLevelType w:val="hybridMultilevel"/>
    <w:tmpl w:val="B0B22D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15:restartNumberingAfterBreak="0">
    <w:nsid w:val="5A2506BB"/>
    <w:multiLevelType w:val="hybridMultilevel"/>
    <w:tmpl w:val="24D204D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5" w15:restartNumberingAfterBreak="0">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15:restartNumberingAfterBreak="0">
    <w:nsid w:val="5A7D31B6"/>
    <w:multiLevelType w:val="hybridMultilevel"/>
    <w:tmpl w:val="BD18D2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5C172B3F"/>
    <w:multiLevelType w:val="hybridMultilevel"/>
    <w:tmpl w:val="A306C57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9" w15:restartNumberingAfterBreak="0">
    <w:nsid w:val="5CE911A7"/>
    <w:multiLevelType w:val="hybridMultilevel"/>
    <w:tmpl w:val="7BEC8200"/>
    <w:lvl w:ilvl="0" w:tplc="D9BCC1DA">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5D09709A"/>
    <w:multiLevelType w:val="hybridMultilevel"/>
    <w:tmpl w:val="C3D0A3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2"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73" w15:restartNumberingAfterBreak="0">
    <w:nsid w:val="5E8B4755"/>
    <w:multiLevelType w:val="hybridMultilevel"/>
    <w:tmpl w:val="B058CB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4"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607238EE"/>
    <w:multiLevelType w:val="hybridMultilevel"/>
    <w:tmpl w:val="DAEC40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6" w15:restartNumberingAfterBreak="0">
    <w:nsid w:val="615E1F94"/>
    <w:multiLevelType w:val="hybridMultilevel"/>
    <w:tmpl w:val="6B064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78" w15:restartNumberingAfterBreak="0">
    <w:nsid w:val="638E7939"/>
    <w:multiLevelType w:val="hybridMultilevel"/>
    <w:tmpl w:val="945E502A"/>
    <w:lvl w:ilvl="0" w:tplc="27B22018">
      <w:start w:val="1"/>
      <w:numFmt w:val="decimal"/>
      <w:lvlText w:val="%1."/>
      <w:lvlJc w:val="left"/>
      <w:pPr>
        <w:ind w:left="720" w:hanging="360"/>
      </w:pPr>
      <w:rPr>
        <w:rFonts w:cs="Aria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9" w15:restartNumberingAfterBreak="0">
    <w:nsid w:val="63FA4942"/>
    <w:multiLevelType w:val="hybridMultilevel"/>
    <w:tmpl w:val="5BFADA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0"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81"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6F3340B2"/>
    <w:multiLevelType w:val="hybridMultilevel"/>
    <w:tmpl w:val="65E2F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122AA4"/>
    <w:multiLevelType w:val="hybridMultilevel"/>
    <w:tmpl w:val="36BE89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8"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9" w15:restartNumberingAfterBreak="0">
    <w:nsid w:val="73B5432F"/>
    <w:multiLevelType w:val="hybridMultilevel"/>
    <w:tmpl w:val="5C0A4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78A40FF4"/>
    <w:multiLevelType w:val="hybridMultilevel"/>
    <w:tmpl w:val="1A6033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1" w15:restartNumberingAfterBreak="0">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92" w15:restartNumberingAfterBreak="0">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5"/>
  </w:num>
  <w:num w:numId="2">
    <w:abstractNumId w:val="23"/>
  </w:num>
  <w:num w:numId="3">
    <w:abstractNumId w:val="74"/>
  </w:num>
  <w:num w:numId="4">
    <w:abstractNumId w:val="48"/>
  </w:num>
  <w:num w:numId="5">
    <w:abstractNumId w:val="7"/>
  </w:num>
  <w:num w:numId="6">
    <w:abstractNumId w:val="82"/>
  </w:num>
  <w:num w:numId="7">
    <w:abstractNumId w:val="41"/>
  </w:num>
  <w:num w:numId="8">
    <w:abstractNumId w:val="26"/>
  </w:num>
  <w:num w:numId="9">
    <w:abstractNumId w:val="54"/>
  </w:num>
  <w:num w:numId="10">
    <w:abstractNumId w:val="47"/>
  </w:num>
  <w:num w:numId="11">
    <w:abstractNumId w:val="77"/>
  </w:num>
  <w:num w:numId="12">
    <w:abstractNumId w:val="14"/>
  </w:num>
  <w:num w:numId="13">
    <w:abstractNumId w:val="1"/>
  </w:num>
  <w:num w:numId="14">
    <w:abstractNumId w:val="0"/>
  </w:num>
  <w:num w:numId="15">
    <w:abstractNumId w:val="20"/>
  </w:num>
  <w:num w:numId="16">
    <w:abstractNumId w:val="59"/>
  </w:num>
  <w:num w:numId="17">
    <w:abstractNumId w:val="3"/>
  </w:num>
  <w:num w:numId="18">
    <w:abstractNumId w:val="80"/>
  </w:num>
  <w:num w:numId="19">
    <w:abstractNumId w:val="29"/>
  </w:num>
  <w:num w:numId="20">
    <w:abstractNumId w:val="40"/>
  </w:num>
  <w:num w:numId="21">
    <w:abstractNumId w:val="4"/>
  </w:num>
  <w:num w:numId="22">
    <w:abstractNumId w:val="44"/>
  </w:num>
  <w:num w:numId="23">
    <w:abstractNumId w:val="8"/>
  </w:num>
  <w:num w:numId="24">
    <w:abstractNumId w:val="81"/>
  </w:num>
  <w:num w:numId="25">
    <w:abstractNumId w:val="58"/>
  </w:num>
  <w:num w:numId="26">
    <w:abstractNumId w:val="67"/>
  </w:num>
  <w:num w:numId="27">
    <w:abstractNumId w:val="85"/>
  </w:num>
  <w:num w:numId="28">
    <w:abstractNumId w:val="72"/>
  </w:num>
  <w:num w:numId="29">
    <w:abstractNumId w:val="39"/>
  </w:num>
  <w:num w:numId="30">
    <w:abstractNumId w:val="15"/>
  </w:num>
  <w:num w:numId="31">
    <w:abstractNumId w:val="88"/>
  </w:num>
  <w:num w:numId="32">
    <w:abstractNumId w:val="38"/>
  </w:num>
  <w:num w:numId="33">
    <w:abstractNumId w:val="30"/>
  </w:num>
  <w:num w:numId="34">
    <w:abstractNumId w:val="73"/>
  </w:num>
  <w:num w:numId="35">
    <w:abstractNumId w:val="66"/>
  </w:num>
  <w:num w:numId="36">
    <w:abstractNumId w:val="28"/>
  </w:num>
  <w:num w:numId="37">
    <w:abstractNumId w:val="12"/>
  </w:num>
  <w:num w:numId="38">
    <w:abstractNumId w:val="36"/>
  </w:num>
  <w:num w:numId="39">
    <w:abstractNumId w:val="49"/>
  </w:num>
  <w:num w:numId="40">
    <w:abstractNumId w:val="5"/>
  </w:num>
  <w:num w:numId="41">
    <w:abstractNumId w:val="51"/>
  </w:num>
  <w:num w:numId="42">
    <w:abstractNumId w:val="91"/>
  </w:num>
  <w:num w:numId="43">
    <w:abstractNumId w:val="31"/>
  </w:num>
  <w:num w:numId="44">
    <w:abstractNumId w:val="90"/>
  </w:num>
  <w:num w:numId="45">
    <w:abstractNumId w:val="53"/>
  </w:num>
  <w:num w:numId="46">
    <w:abstractNumId w:val="65"/>
  </w:num>
  <w:num w:numId="47">
    <w:abstractNumId w:val="92"/>
  </w:num>
  <w:num w:numId="48">
    <w:abstractNumId w:val="62"/>
  </w:num>
  <w:num w:numId="49">
    <w:abstractNumId w:val="87"/>
  </w:num>
  <w:num w:numId="50">
    <w:abstractNumId w:val="22"/>
  </w:num>
  <w:num w:numId="51">
    <w:abstractNumId w:val="25"/>
  </w:num>
  <w:num w:numId="52">
    <w:abstractNumId w:val="55"/>
  </w:num>
  <w:num w:numId="53">
    <w:abstractNumId w:val="50"/>
  </w:num>
  <w:num w:numId="54">
    <w:abstractNumId w:val="27"/>
  </w:num>
  <w:num w:numId="55">
    <w:abstractNumId w:val="71"/>
  </w:num>
  <w:num w:numId="56">
    <w:abstractNumId w:val="18"/>
  </w:num>
  <w:num w:numId="57">
    <w:abstractNumId w:val="10"/>
  </w:num>
  <w:num w:numId="58">
    <w:abstractNumId w:val="21"/>
  </w:num>
  <w:num w:numId="59">
    <w:abstractNumId w:val="37"/>
  </w:num>
  <w:num w:numId="60">
    <w:abstractNumId w:val="60"/>
  </w:num>
  <w:num w:numId="61">
    <w:abstractNumId w:val="70"/>
  </w:num>
  <w:num w:numId="62">
    <w:abstractNumId w:val="11"/>
  </w:num>
  <w:num w:numId="63">
    <w:abstractNumId w:val="16"/>
  </w:num>
  <w:num w:numId="64">
    <w:abstractNumId w:val="9"/>
  </w:num>
  <w:num w:numId="65">
    <w:abstractNumId w:val="34"/>
  </w:num>
  <w:num w:numId="66">
    <w:abstractNumId w:val="79"/>
  </w:num>
  <w:num w:numId="67">
    <w:abstractNumId w:val="84"/>
  </w:num>
  <w:num w:numId="68">
    <w:abstractNumId w:val="63"/>
  </w:num>
  <w:num w:numId="69">
    <w:abstractNumId w:val="43"/>
  </w:num>
  <w:num w:numId="70">
    <w:abstractNumId w:val="61"/>
  </w:num>
  <w:num w:numId="71">
    <w:abstractNumId w:val="35"/>
  </w:num>
  <w:num w:numId="72">
    <w:abstractNumId w:val="2"/>
  </w:num>
  <w:num w:numId="73">
    <w:abstractNumId w:val="57"/>
  </w:num>
  <w:num w:numId="74">
    <w:abstractNumId w:val="42"/>
  </w:num>
  <w:num w:numId="75">
    <w:abstractNumId w:val="69"/>
  </w:num>
  <w:num w:numId="76">
    <w:abstractNumId w:val="75"/>
  </w:num>
  <w:num w:numId="77">
    <w:abstractNumId w:val="46"/>
  </w:num>
  <w:num w:numId="78">
    <w:abstractNumId w:val="6"/>
  </w:num>
  <w:num w:numId="79">
    <w:abstractNumId w:val="17"/>
  </w:num>
  <w:num w:numId="80">
    <w:abstractNumId w:val="32"/>
  </w:num>
  <w:num w:numId="81">
    <w:abstractNumId w:val="19"/>
  </w:num>
  <w:num w:numId="82">
    <w:abstractNumId w:val="83"/>
  </w:num>
  <w:num w:numId="83">
    <w:abstractNumId w:val="30"/>
    <w:lvlOverride w:ilvl="0">
      <w:startOverride w:val="1"/>
    </w:lvlOverride>
  </w:num>
  <w:num w:numId="84">
    <w:abstractNumId w:val="78"/>
  </w:num>
  <w:num w:numId="85">
    <w:abstractNumId w:val="68"/>
  </w:num>
  <w:num w:numId="86">
    <w:abstractNumId w:val="52"/>
  </w:num>
  <w:num w:numId="87">
    <w:abstractNumId w:val="33"/>
  </w:num>
  <w:num w:numId="88">
    <w:abstractNumId w:val="24"/>
  </w:num>
  <w:num w:numId="89">
    <w:abstractNumId w:val="30"/>
  </w:num>
  <w:num w:numId="90">
    <w:abstractNumId w:val="30"/>
  </w:num>
  <w:num w:numId="91">
    <w:abstractNumId w:val="86"/>
  </w:num>
  <w:num w:numId="92">
    <w:abstractNumId w:val="89"/>
  </w:num>
  <w:num w:numId="93">
    <w:abstractNumId w:val="76"/>
  </w:num>
  <w:num w:numId="94">
    <w:abstractNumId w:val="13"/>
  </w:num>
  <w:num w:numId="95">
    <w:abstractNumId w:val="64"/>
  </w:num>
  <w:num w:numId="96">
    <w:abstractNumId w:val="56"/>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evin Gregory">
    <w15:presenceInfo w15:providerId="None" w15:userId="Kevin Grego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trackRevisions/>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8A6"/>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05DA"/>
    <w:rsid w:val="0001123B"/>
    <w:rsid w:val="00011A8C"/>
    <w:rsid w:val="0001448C"/>
    <w:rsid w:val="00016E69"/>
    <w:rsid w:val="000176A2"/>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56C5"/>
    <w:rsid w:val="00066A9F"/>
    <w:rsid w:val="00067DF4"/>
    <w:rsid w:val="000716CD"/>
    <w:rsid w:val="000718A9"/>
    <w:rsid w:val="00071D45"/>
    <w:rsid w:val="00072D23"/>
    <w:rsid w:val="000748D5"/>
    <w:rsid w:val="00074C4C"/>
    <w:rsid w:val="00076C36"/>
    <w:rsid w:val="000771E8"/>
    <w:rsid w:val="00081D72"/>
    <w:rsid w:val="00081DB8"/>
    <w:rsid w:val="00081E80"/>
    <w:rsid w:val="00082122"/>
    <w:rsid w:val="000821EF"/>
    <w:rsid w:val="000829AE"/>
    <w:rsid w:val="00083658"/>
    <w:rsid w:val="00083F09"/>
    <w:rsid w:val="00085D16"/>
    <w:rsid w:val="00085D38"/>
    <w:rsid w:val="000862F0"/>
    <w:rsid w:val="000863F5"/>
    <w:rsid w:val="00086747"/>
    <w:rsid w:val="00086F94"/>
    <w:rsid w:val="00087868"/>
    <w:rsid w:val="000900B4"/>
    <w:rsid w:val="0009024C"/>
    <w:rsid w:val="000905D1"/>
    <w:rsid w:val="00090A28"/>
    <w:rsid w:val="00091942"/>
    <w:rsid w:val="0009296D"/>
    <w:rsid w:val="0009365A"/>
    <w:rsid w:val="00093C03"/>
    <w:rsid w:val="0009460B"/>
    <w:rsid w:val="000955BF"/>
    <w:rsid w:val="00096327"/>
    <w:rsid w:val="00097991"/>
    <w:rsid w:val="00097A8B"/>
    <w:rsid w:val="000A06F9"/>
    <w:rsid w:val="000A0C9D"/>
    <w:rsid w:val="000A1609"/>
    <w:rsid w:val="000A2548"/>
    <w:rsid w:val="000A4DA7"/>
    <w:rsid w:val="000A4E4D"/>
    <w:rsid w:val="000A5844"/>
    <w:rsid w:val="000A5C7F"/>
    <w:rsid w:val="000A67D7"/>
    <w:rsid w:val="000A6EF7"/>
    <w:rsid w:val="000A72D7"/>
    <w:rsid w:val="000B0954"/>
    <w:rsid w:val="000B0DBF"/>
    <w:rsid w:val="000B172C"/>
    <w:rsid w:val="000B1772"/>
    <w:rsid w:val="000B2303"/>
    <w:rsid w:val="000B2508"/>
    <w:rsid w:val="000B26AD"/>
    <w:rsid w:val="000B2CEA"/>
    <w:rsid w:val="000B3B70"/>
    <w:rsid w:val="000B471A"/>
    <w:rsid w:val="000B4915"/>
    <w:rsid w:val="000B5628"/>
    <w:rsid w:val="000B5F8B"/>
    <w:rsid w:val="000B66A4"/>
    <w:rsid w:val="000C01B3"/>
    <w:rsid w:val="000C04B5"/>
    <w:rsid w:val="000C0633"/>
    <w:rsid w:val="000C10E7"/>
    <w:rsid w:val="000C2432"/>
    <w:rsid w:val="000C2B72"/>
    <w:rsid w:val="000C3035"/>
    <w:rsid w:val="000C3CB2"/>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60336"/>
    <w:rsid w:val="001606A4"/>
    <w:rsid w:val="0016072F"/>
    <w:rsid w:val="00160E4D"/>
    <w:rsid w:val="00161463"/>
    <w:rsid w:val="00161D4C"/>
    <w:rsid w:val="00162E03"/>
    <w:rsid w:val="00162FA7"/>
    <w:rsid w:val="00163477"/>
    <w:rsid w:val="001634D9"/>
    <w:rsid w:val="00163FD5"/>
    <w:rsid w:val="00165ECD"/>
    <w:rsid w:val="001665DB"/>
    <w:rsid w:val="0016723A"/>
    <w:rsid w:val="001675E6"/>
    <w:rsid w:val="00170173"/>
    <w:rsid w:val="001707CF"/>
    <w:rsid w:val="00171261"/>
    <w:rsid w:val="001746A6"/>
    <w:rsid w:val="00174AC8"/>
    <w:rsid w:val="00177AD1"/>
    <w:rsid w:val="0018208C"/>
    <w:rsid w:val="001827B1"/>
    <w:rsid w:val="001833F4"/>
    <w:rsid w:val="001839F8"/>
    <w:rsid w:val="001857CB"/>
    <w:rsid w:val="00186BB7"/>
    <w:rsid w:val="001901E5"/>
    <w:rsid w:val="00190872"/>
    <w:rsid w:val="00190960"/>
    <w:rsid w:val="0019146D"/>
    <w:rsid w:val="00191A08"/>
    <w:rsid w:val="00192D4E"/>
    <w:rsid w:val="00194F32"/>
    <w:rsid w:val="001961A2"/>
    <w:rsid w:val="0019643B"/>
    <w:rsid w:val="00197ABB"/>
    <w:rsid w:val="00197B0C"/>
    <w:rsid w:val="001A11FB"/>
    <w:rsid w:val="001A1A77"/>
    <w:rsid w:val="001A26B6"/>
    <w:rsid w:val="001A2972"/>
    <w:rsid w:val="001A2FD2"/>
    <w:rsid w:val="001A3A46"/>
    <w:rsid w:val="001A4CD7"/>
    <w:rsid w:val="001A5657"/>
    <w:rsid w:val="001A5B93"/>
    <w:rsid w:val="001B019D"/>
    <w:rsid w:val="001B04D4"/>
    <w:rsid w:val="001B2376"/>
    <w:rsid w:val="001B4C41"/>
    <w:rsid w:val="001B72B2"/>
    <w:rsid w:val="001B7A2B"/>
    <w:rsid w:val="001C195D"/>
    <w:rsid w:val="001C1C81"/>
    <w:rsid w:val="001C3FA4"/>
    <w:rsid w:val="001C4163"/>
    <w:rsid w:val="001C4394"/>
    <w:rsid w:val="001C52C8"/>
    <w:rsid w:val="001C547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1284"/>
    <w:rsid w:val="002225E8"/>
    <w:rsid w:val="00223E66"/>
    <w:rsid w:val="00224A2D"/>
    <w:rsid w:val="00224DD7"/>
    <w:rsid w:val="0022566C"/>
    <w:rsid w:val="00225714"/>
    <w:rsid w:val="00225C3A"/>
    <w:rsid w:val="002267DE"/>
    <w:rsid w:val="00226CF7"/>
    <w:rsid w:val="00226F06"/>
    <w:rsid w:val="00227B85"/>
    <w:rsid w:val="00227C4C"/>
    <w:rsid w:val="00230B28"/>
    <w:rsid w:val="00230FE5"/>
    <w:rsid w:val="0023242C"/>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B74"/>
    <w:rsid w:val="0026097C"/>
    <w:rsid w:val="00260B6E"/>
    <w:rsid w:val="00261077"/>
    <w:rsid w:val="00261C7C"/>
    <w:rsid w:val="00262577"/>
    <w:rsid w:val="00262ABB"/>
    <w:rsid w:val="00263099"/>
    <w:rsid w:val="002634B4"/>
    <w:rsid w:val="00263D39"/>
    <w:rsid w:val="00264335"/>
    <w:rsid w:val="0026452F"/>
    <w:rsid w:val="00264BC2"/>
    <w:rsid w:val="002664A9"/>
    <w:rsid w:val="00266C01"/>
    <w:rsid w:val="00266DDB"/>
    <w:rsid w:val="0026752B"/>
    <w:rsid w:val="00267C01"/>
    <w:rsid w:val="00267DA0"/>
    <w:rsid w:val="002702EF"/>
    <w:rsid w:val="002708DC"/>
    <w:rsid w:val="002715A5"/>
    <w:rsid w:val="00272EA9"/>
    <w:rsid w:val="00273390"/>
    <w:rsid w:val="002734F3"/>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CB"/>
    <w:rsid w:val="00287E62"/>
    <w:rsid w:val="00290685"/>
    <w:rsid w:val="00290EE4"/>
    <w:rsid w:val="002913D3"/>
    <w:rsid w:val="00291D7A"/>
    <w:rsid w:val="002923A9"/>
    <w:rsid w:val="00294F16"/>
    <w:rsid w:val="0029580D"/>
    <w:rsid w:val="00296153"/>
    <w:rsid w:val="002975DF"/>
    <w:rsid w:val="00297C67"/>
    <w:rsid w:val="00297E90"/>
    <w:rsid w:val="002A00FF"/>
    <w:rsid w:val="002A079B"/>
    <w:rsid w:val="002A125B"/>
    <w:rsid w:val="002A1A9B"/>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2098"/>
    <w:rsid w:val="002C20A8"/>
    <w:rsid w:val="002C355C"/>
    <w:rsid w:val="002C6259"/>
    <w:rsid w:val="002C7220"/>
    <w:rsid w:val="002C7D75"/>
    <w:rsid w:val="002D01A5"/>
    <w:rsid w:val="002D135D"/>
    <w:rsid w:val="002D1915"/>
    <w:rsid w:val="002D1EAE"/>
    <w:rsid w:val="002D2269"/>
    <w:rsid w:val="002D5C22"/>
    <w:rsid w:val="002D6428"/>
    <w:rsid w:val="002D65E4"/>
    <w:rsid w:val="002D7656"/>
    <w:rsid w:val="002D7869"/>
    <w:rsid w:val="002E0968"/>
    <w:rsid w:val="002E111C"/>
    <w:rsid w:val="002E1B8D"/>
    <w:rsid w:val="002E319D"/>
    <w:rsid w:val="002E33CB"/>
    <w:rsid w:val="002E3AC5"/>
    <w:rsid w:val="002E4953"/>
    <w:rsid w:val="002E5993"/>
    <w:rsid w:val="002F04A6"/>
    <w:rsid w:val="002F0562"/>
    <w:rsid w:val="002F1411"/>
    <w:rsid w:val="002F16DB"/>
    <w:rsid w:val="002F17FB"/>
    <w:rsid w:val="002F1CF0"/>
    <w:rsid w:val="002F34BA"/>
    <w:rsid w:val="002F3895"/>
    <w:rsid w:val="002F3F43"/>
    <w:rsid w:val="002F41BC"/>
    <w:rsid w:val="002F4264"/>
    <w:rsid w:val="002F5F5B"/>
    <w:rsid w:val="002F61AF"/>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1C56"/>
    <w:rsid w:val="00321F99"/>
    <w:rsid w:val="003229C6"/>
    <w:rsid w:val="00324D9B"/>
    <w:rsid w:val="00325E5C"/>
    <w:rsid w:val="00326AED"/>
    <w:rsid w:val="00327059"/>
    <w:rsid w:val="003270DF"/>
    <w:rsid w:val="00327801"/>
    <w:rsid w:val="00332348"/>
    <w:rsid w:val="00332684"/>
    <w:rsid w:val="00332A7E"/>
    <w:rsid w:val="00332EB1"/>
    <w:rsid w:val="003335AF"/>
    <w:rsid w:val="00333D6D"/>
    <w:rsid w:val="00333ECE"/>
    <w:rsid w:val="0033495C"/>
    <w:rsid w:val="0033533D"/>
    <w:rsid w:val="00335544"/>
    <w:rsid w:val="00335685"/>
    <w:rsid w:val="00335F57"/>
    <w:rsid w:val="00336132"/>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AD8"/>
    <w:rsid w:val="003575E3"/>
    <w:rsid w:val="003578EB"/>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81ED5"/>
    <w:rsid w:val="00383441"/>
    <w:rsid w:val="003837BC"/>
    <w:rsid w:val="00383AE6"/>
    <w:rsid w:val="00384050"/>
    <w:rsid w:val="0038425A"/>
    <w:rsid w:val="003847AD"/>
    <w:rsid w:val="0038558A"/>
    <w:rsid w:val="003863C7"/>
    <w:rsid w:val="00386571"/>
    <w:rsid w:val="00386979"/>
    <w:rsid w:val="00386EC0"/>
    <w:rsid w:val="003872C8"/>
    <w:rsid w:val="0038795B"/>
    <w:rsid w:val="00387A8D"/>
    <w:rsid w:val="00391CF3"/>
    <w:rsid w:val="00392073"/>
    <w:rsid w:val="0039211D"/>
    <w:rsid w:val="00393DB4"/>
    <w:rsid w:val="00395E0B"/>
    <w:rsid w:val="003962FA"/>
    <w:rsid w:val="0039774D"/>
    <w:rsid w:val="003A06FB"/>
    <w:rsid w:val="003A0AD0"/>
    <w:rsid w:val="003A2E62"/>
    <w:rsid w:val="003A5CCB"/>
    <w:rsid w:val="003A6034"/>
    <w:rsid w:val="003A66E0"/>
    <w:rsid w:val="003A6EBD"/>
    <w:rsid w:val="003A7454"/>
    <w:rsid w:val="003B05E1"/>
    <w:rsid w:val="003B0B14"/>
    <w:rsid w:val="003B0BB7"/>
    <w:rsid w:val="003B2725"/>
    <w:rsid w:val="003B28DD"/>
    <w:rsid w:val="003B2978"/>
    <w:rsid w:val="003B2FD2"/>
    <w:rsid w:val="003B3872"/>
    <w:rsid w:val="003B3EC9"/>
    <w:rsid w:val="003B62B7"/>
    <w:rsid w:val="003C0404"/>
    <w:rsid w:val="003C041B"/>
    <w:rsid w:val="003C05EA"/>
    <w:rsid w:val="003C08E0"/>
    <w:rsid w:val="003C0CFD"/>
    <w:rsid w:val="003C0F9F"/>
    <w:rsid w:val="003C1209"/>
    <w:rsid w:val="003C12A1"/>
    <w:rsid w:val="003C19A2"/>
    <w:rsid w:val="003C2DE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AA3"/>
    <w:rsid w:val="00453D67"/>
    <w:rsid w:val="00453E9D"/>
    <w:rsid w:val="004541FB"/>
    <w:rsid w:val="00454D8F"/>
    <w:rsid w:val="00457005"/>
    <w:rsid w:val="0045730A"/>
    <w:rsid w:val="004576FD"/>
    <w:rsid w:val="00457775"/>
    <w:rsid w:val="004602FA"/>
    <w:rsid w:val="004608F6"/>
    <w:rsid w:val="00461D1D"/>
    <w:rsid w:val="00462FBF"/>
    <w:rsid w:val="00463D70"/>
    <w:rsid w:val="0046482C"/>
    <w:rsid w:val="004651EC"/>
    <w:rsid w:val="004654B8"/>
    <w:rsid w:val="004655B9"/>
    <w:rsid w:val="00465B57"/>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988"/>
    <w:rsid w:val="00477B4F"/>
    <w:rsid w:val="004800BB"/>
    <w:rsid w:val="0048039A"/>
    <w:rsid w:val="00480F5D"/>
    <w:rsid w:val="00481019"/>
    <w:rsid w:val="00481027"/>
    <w:rsid w:val="0048181A"/>
    <w:rsid w:val="00481A2A"/>
    <w:rsid w:val="00481D83"/>
    <w:rsid w:val="00482077"/>
    <w:rsid w:val="00482A4F"/>
    <w:rsid w:val="004855BB"/>
    <w:rsid w:val="00485ABA"/>
    <w:rsid w:val="00485AC7"/>
    <w:rsid w:val="00486347"/>
    <w:rsid w:val="00486D7D"/>
    <w:rsid w:val="004903E7"/>
    <w:rsid w:val="00492391"/>
    <w:rsid w:val="004923A4"/>
    <w:rsid w:val="00492798"/>
    <w:rsid w:val="00492B2D"/>
    <w:rsid w:val="004930ED"/>
    <w:rsid w:val="0049378F"/>
    <w:rsid w:val="004944BB"/>
    <w:rsid w:val="0049492B"/>
    <w:rsid w:val="004950FB"/>
    <w:rsid w:val="0049567C"/>
    <w:rsid w:val="00496694"/>
    <w:rsid w:val="00496C4D"/>
    <w:rsid w:val="004A0145"/>
    <w:rsid w:val="004A176E"/>
    <w:rsid w:val="004A1F4A"/>
    <w:rsid w:val="004A30AC"/>
    <w:rsid w:val="004A3469"/>
    <w:rsid w:val="004A3937"/>
    <w:rsid w:val="004A3D2E"/>
    <w:rsid w:val="004A44EC"/>
    <w:rsid w:val="004A5242"/>
    <w:rsid w:val="004A52FE"/>
    <w:rsid w:val="004A5505"/>
    <w:rsid w:val="004A5C49"/>
    <w:rsid w:val="004A65B7"/>
    <w:rsid w:val="004A6AB3"/>
    <w:rsid w:val="004B167A"/>
    <w:rsid w:val="004B3494"/>
    <w:rsid w:val="004B4981"/>
    <w:rsid w:val="004B4BD1"/>
    <w:rsid w:val="004B5B36"/>
    <w:rsid w:val="004B665F"/>
    <w:rsid w:val="004B68DA"/>
    <w:rsid w:val="004B6D80"/>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C4D"/>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6C09"/>
    <w:rsid w:val="004F79DC"/>
    <w:rsid w:val="005006C9"/>
    <w:rsid w:val="00501258"/>
    <w:rsid w:val="005012BC"/>
    <w:rsid w:val="00503336"/>
    <w:rsid w:val="00503CBB"/>
    <w:rsid w:val="0050565A"/>
    <w:rsid w:val="00505BD0"/>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91C"/>
    <w:rsid w:val="005369D2"/>
    <w:rsid w:val="00537519"/>
    <w:rsid w:val="0054010F"/>
    <w:rsid w:val="00540681"/>
    <w:rsid w:val="00541102"/>
    <w:rsid w:val="00541734"/>
    <w:rsid w:val="00541B43"/>
    <w:rsid w:val="00541FB3"/>
    <w:rsid w:val="00542201"/>
    <w:rsid w:val="005427D8"/>
    <w:rsid w:val="005427F0"/>
    <w:rsid w:val="00543F75"/>
    <w:rsid w:val="00544B35"/>
    <w:rsid w:val="00545970"/>
    <w:rsid w:val="0054685B"/>
    <w:rsid w:val="0054788C"/>
    <w:rsid w:val="0054793B"/>
    <w:rsid w:val="005479A8"/>
    <w:rsid w:val="005503ED"/>
    <w:rsid w:val="005513A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24A0"/>
    <w:rsid w:val="00593FE7"/>
    <w:rsid w:val="00594DAE"/>
    <w:rsid w:val="00595087"/>
    <w:rsid w:val="005968B2"/>
    <w:rsid w:val="005970F5"/>
    <w:rsid w:val="00597398"/>
    <w:rsid w:val="00597ECB"/>
    <w:rsid w:val="005A040F"/>
    <w:rsid w:val="005A0C13"/>
    <w:rsid w:val="005A2A7B"/>
    <w:rsid w:val="005A3552"/>
    <w:rsid w:val="005A5AC1"/>
    <w:rsid w:val="005A61A0"/>
    <w:rsid w:val="005A6353"/>
    <w:rsid w:val="005A7140"/>
    <w:rsid w:val="005B0A58"/>
    <w:rsid w:val="005B116A"/>
    <w:rsid w:val="005B12B2"/>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6320"/>
    <w:rsid w:val="005C68C2"/>
    <w:rsid w:val="005C6983"/>
    <w:rsid w:val="005C6B7A"/>
    <w:rsid w:val="005D1111"/>
    <w:rsid w:val="005D1364"/>
    <w:rsid w:val="005D1A98"/>
    <w:rsid w:val="005D25BE"/>
    <w:rsid w:val="005D3E15"/>
    <w:rsid w:val="005D3E2C"/>
    <w:rsid w:val="005D4523"/>
    <w:rsid w:val="005D60BB"/>
    <w:rsid w:val="005E0858"/>
    <w:rsid w:val="005E0A45"/>
    <w:rsid w:val="005E0AA8"/>
    <w:rsid w:val="005E1767"/>
    <w:rsid w:val="005E225B"/>
    <w:rsid w:val="005E23E3"/>
    <w:rsid w:val="005E2813"/>
    <w:rsid w:val="005E2BFB"/>
    <w:rsid w:val="005E37AC"/>
    <w:rsid w:val="005E4440"/>
    <w:rsid w:val="005E45D6"/>
    <w:rsid w:val="005E5685"/>
    <w:rsid w:val="005E58A9"/>
    <w:rsid w:val="005E6E6C"/>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D19"/>
    <w:rsid w:val="006402D1"/>
    <w:rsid w:val="0064090B"/>
    <w:rsid w:val="00641698"/>
    <w:rsid w:val="00641875"/>
    <w:rsid w:val="0064188E"/>
    <w:rsid w:val="006419DC"/>
    <w:rsid w:val="00643E1D"/>
    <w:rsid w:val="006464E3"/>
    <w:rsid w:val="006475E1"/>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5917"/>
    <w:rsid w:val="006B6AA1"/>
    <w:rsid w:val="006B7A33"/>
    <w:rsid w:val="006B7CA1"/>
    <w:rsid w:val="006C03E1"/>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535"/>
    <w:rsid w:val="006D4707"/>
    <w:rsid w:val="006D616C"/>
    <w:rsid w:val="006D6B83"/>
    <w:rsid w:val="006E1794"/>
    <w:rsid w:val="006E1E27"/>
    <w:rsid w:val="006E1FD9"/>
    <w:rsid w:val="006E31F3"/>
    <w:rsid w:val="006E353E"/>
    <w:rsid w:val="006E385D"/>
    <w:rsid w:val="006E3E7F"/>
    <w:rsid w:val="006E4826"/>
    <w:rsid w:val="006E51AB"/>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793"/>
    <w:rsid w:val="00714575"/>
    <w:rsid w:val="007150B7"/>
    <w:rsid w:val="007158BF"/>
    <w:rsid w:val="00715C36"/>
    <w:rsid w:val="00717C9E"/>
    <w:rsid w:val="0072047E"/>
    <w:rsid w:val="007205A6"/>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40F7"/>
    <w:rsid w:val="00744ADC"/>
    <w:rsid w:val="00745956"/>
    <w:rsid w:val="007461D2"/>
    <w:rsid w:val="00746E3C"/>
    <w:rsid w:val="0074788C"/>
    <w:rsid w:val="0075050E"/>
    <w:rsid w:val="00751E76"/>
    <w:rsid w:val="00752454"/>
    <w:rsid w:val="00752A06"/>
    <w:rsid w:val="00753667"/>
    <w:rsid w:val="007537CA"/>
    <w:rsid w:val="00753F76"/>
    <w:rsid w:val="00755BE6"/>
    <w:rsid w:val="00755EEC"/>
    <w:rsid w:val="007564B2"/>
    <w:rsid w:val="00757282"/>
    <w:rsid w:val="00760018"/>
    <w:rsid w:val="007617A8"/>
    <w:rsid w:val="00761C7C"/>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9F2"/>
    <w:rsid w:val="007A6016"/>
    <w:rsid w:val="007A601E"/>
    <w:rsid w:val="007A618A"/>
    <w:rsid w:val="007A7C97"/>
    <w:rsid w:val="007B073E"/>
    <w:rsid w:val="007B0B0C"/>
    <w:rsid w:val="007B11F0"/>
    <w:rsid w:val="007B146E"/>
    <w:rsid w:val="007B1B75"/>
    <w:rsid w:val="007B24B8"/>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87D"/>
    <w:rsid w:val="007B7B1C"/>
    <w:rsid w:val="007B7D4A"/>
    <w:rsid w:val="007B7FB0"/>
    <w:rsid w:val="007C0276"/>
    <w:rsid w:val="007C1E27"/>
    <w:rsid w:val="007C2042"/>
    <w:rsid w:val="007C284D"/>
    <w:rsid w:val="007C2852"/>
    <w:rsid w:val="007C2B10"/>
    <w:rsid w:val="007C2B2F"/>
    <w:rsid w:val="007C3462"/>
    <w:rsid w:val="007C4C10"/>
    <w:rsid w:val="007C4D5C"/>
    <w:rsid w:val="007C5155"/>
    <w:rsid w:val="007C562B"/>
    <w:rsid w:val="007C57C3"/>
    <w:rsid w:val="007C77EA"/>
    <w:rsid w:val="007C7B2F"/>
    <w:rsid w:val="007C7E27"/>
    <w:rsid w:val="007D2756"/>
    <w:rsid w:val="007D2C18"/>
    <w:rsid w:val="007D2DC0"/>
    <w:rsid w:val="007D30AE"/>
    <w:rsid w:val="007D3312"/>
    <w:rsid w:val="007D396D"/>
    <w:rsid w:val="007D3A1C"/>
    <w:rsid w:val="007D40DD"/>
    <w:rsid w:val="007D458D"/>
    <w:rsid w:val="007D5040"/>
    <w:rsid w:val="007D6105"/>
    <w:rsid w:val="007D6A07"/>
    <w:rsid w:val="007E042D"/>
    <w:rsid w:val="007E0897"/>
    <w:rsid w:val="007E0BE8"/>
    <w:rsid w:val="007E165B"/>
    <w:rsid w:val="007E1856"/>
    <w:rsid w:val="007E2154"/>
    <w:rsid w:val="007E228A"/>
    <w:rsid w:val="007E2AE2"/>
    <w:rsid w:val="007E3C1D"/>
    <w:rsid w:val="007E4543"/>
    <w:rsid w:val="007E5409"/>
    <w:rsid w:val="007E6D2E"/>
    <w:rsid w:val="007E6E8C"/>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64C0"/>
    <w:rsid w:val="00806E1B"/>
    <w:rsid w:val="00807BD2"/>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4B16"/>
    <w:rsid w:val="00825C0F"/>
    <w:rsid w:val="008262E4"/>
    <w:rsid w:val="00826B28"/>
    <w:rsid w:val="00827B18"/>
    <w:rsid w:val="00827C5F"/>
    <w:rsid w:val="00827D2B"/>
    <w:rsid w:val="00830D91"/>
    <w:rsid w:val="00830FBE"/>
    <w:rsid w:val="00831000"/>
    <w:rsid w:val="00831A29"/>
    <w:rsid w:val="00832C98"/>
    <w:rsid w:val="00832F0D"/>
    <w:rsid w:val="008339B6"/>
    <w:rsid w:val="00835E08"/>
    <w:rsid w:val="00835FC1"/>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58E1"/>
    <w:rsid w:val="00855C7C"/>
    <w:rsid w:val="0085746A"/>
    <w:rsid w:val="00857E81"/>
    <w:rsid w:val="00860D83"/>
    <w:rsid w:val="00861C17"/>
    <w:rsid w:val="00862C81"/>
    <w:rsid w:val="00862D5A"/>
    <w:rsid w:val="00863B41"/>
    <w:rsid w:val="00864410"/>
    <w:rsid w:val="008647A5"/>
    <w:rsid w:val="00864F62"/>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576"/>
    <w:rsid w:val="00881BB5"/>
    <w:rsid w:val="008824D6"/>
    <w:rsid w:val="00882ECF"/>
    <w:rsid w:val="0088334A"/>
    <w:rsid w:val="00885752"/>
    <w:rsid w:val="00885838"/>
    <w:rsid w:val="00885E92"/>
    <w:rsid w:val="0088677A"/>
    <w:rsid w:val="008875D9"/>
    <w:rsid w:val="00890999"/>
    <w:rsid w:val="00890D27"/>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94E"/>
    <w:rsid w:val="008A6F91"/>
    <w:rsid w:val="008A761A"/>
    <w:rsid w:val="008B025C"/>
    <w:rsid w:val="008B07CE"/>
    <w:rsid w:val="008B08C5"/>
    <w:rsid w:val="008B0955"/>
    <w:rsid w:val="008B24DA"/>
    <w:rsid w:val="008B2E13"/>
    <w:rsid w:val="008B30E0"/>
    <w:rsid w:val="008B3F55"/>
    <w:rsid w:val="008B53E9"/>
    <w:rsid w:val="008B7B4F"/>
    <w:rsid w:val="008C05E8"/>
    <w:rsid w:val="008C085D"/>
    <w:rsid w:val="008C0FF5"/>
    <w:rsid w:val="008C198B"/>
    <w:rsid w:val="008C21C2"/>
    <w:rsid w:val="008C28A6"/>
    <w:rsid w:val="008C2E52"/>
    <w:rsid w:val="008C3AFF"/>
    <w:rsid w:val="008C41C7"/>
    <w:rsid w:val="008C4556"/>
    <w:rsid w:val="008C5098"/>
    <w:rsid w:val="008C5639"/>
    <w:rsid w:val="008C573E"/>
    <w:rsid w:val="008C5FC7"/>
    <w:rsid w:val="008C62C5"/>
    <w:rsid w:val="008C7601"/>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69FD"/>
    <w:rsid w:val="008E0CA6"/>
    <w:rsid w:val="008E0E7F"/>
    <w:rsid w:val="008E1C53"/>
    <w:rsid w:val="008E291B"/>
    <w:rsid w:val="008E2B82"/>
    <w:rsid w:val="008E31C2"/>
    <w:rsid w:val="008E35CD"/>
    <w:rsid w:val="008E3606"/>
    <w:rsid w:val="008E523D"/>
    <w:rsid w:val="008E55EF"/>
    <w:rsid w:val="008E570F"/>
    <w:rsid w:val="008E60FD"/>
    <w:rsid w:val="008E7E96"/>
    <w:rsid w:val="008F0087"/>
    <w:rsid w:val="008F0C3B"/>
    <w:rsid w:val="008F16E4"/>
    <w:rsid w:val="008F1E4F"/>
    <w:rsid w:val="008F2C25"/>
    <w:rsid w:val="008F2E86"/>
    <w:rsid w:val="008F5713"/>
    <w:rsid w:val="008F5879"/>
    <w:rsid w:val="008F6DED"/>
    <w:rsid w:val="008F7222"/>
    <w:rsid w:val="008F745D"/>
    <w:rsid w:val="008F7B8F"/>
    <w:rsid w:val="009008A0"/>
    <w:rsid w:val="00903029"/>
    <w:rsid w:val="00903404"/>
    <w:rsid w:val="0090413E"/>
    <w:rsid w:val="00905DAF"/>
    <w:rsid w:val="00906423"/>
    <w:rsid w:val="009064C8"/>
    <w:rsid w:val="00906FD7"/>
    <w:rsid w:val="00907C0C"/>
    <w:rsid w:val="009104F7"/>
    <w:rsid w:val="00910ED6"/>
    <w:rsid w:val="00911C2F"/>
    <w:rsid w:val="0091531A"/>
    <w:rsid w:val="0091566E"/>
    <w:rsid w:val="00915BA6"/>
    <w:rsid w:val="009170DF"/>
    <w:rsid w:val="0092120C"/>
    <w:rsid w:val="00923B59"/>
    <w:rsid w:val="00925AC3"/>
    <w:rsid w:val="00925DD8"/>
    <w:rsid w:val="009263F1"/>
    <w:rsid w:val="00926E17"/>
    <w:rsid w:val="009307AB"/>
    <w:rsid w:val="00931F4D"/>
    <w:rsid w:val="009344A2"/>
    <w:rsid w:val="0093796E"/>
    <w:rsid w:val="00941231"/>
    <w:rsid w:val="00942271"/>
    <w:rsid w:val="00942A9F"/>
    <w:rsid w:val="00942E01"/>
    <w:rsid w:val="009430B2"/>
    <w:rsid w:val="0094331F"/>
    <w:rsid w:val="0094424D"/>
    <w:rsid w:val="009449AC"/>
    <w:rsid w:val="009460C3"/>
    <w:rsid w:val="00947746"/>
    <w:rsid w:val="009479F9"/>
    <w:rsid w:val="0095041F"/>
    <w:rsid w:val="00950757"/>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A93"/>
    <w:rsid w:val="00965BE7"/>
    <w:rsid w:val="00965E19"/>
    <w:rsid w:val="00965E7B"/>
    <w:rsid w:val="00970099"/>
    <w:rsid w:val="0097058D"/>
    <w:rsid w:val="0097103C"/>
    <w:rsid w:val="00971E58"/>
    <w:rsid w:val="00973C33"/>
    <w:rsid w:val="00973D34"/>
    <w:rsid w:val="00973D35"/>
    <w:rsid w:val="009742DA"/>
    <w:rsid w:val="009747EC"/>
    <w:rsid w:val="00975AAC"/>
    <w:rsid w:val="00975D1E"/>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3A1"/>
    <w:rsid w:val="00993484"/>
    <w:rsid w:val="00993B8D"/>
    <w:rsid w:val="00994E54"/>
    <w:rsid w:val="00995140"/>
    <w:rsid w:val="009951C0"/>
    <w:rsid w:val="0099666B"/>
    <w:rsid w:val="00997D18"/>
    <w:rsid w:val="009A0833"/>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406E"/>
    <w:rsid w:val="009B5D1D"/>
    <w:rsid w:val="009B67F3"/>
    <w:rsid w:val="009B6BB7"/>
    <w:rsid w:val="009B73C2"/>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E76"/>
    <w:rsid w:val="009C73F9"/>
    <w:rsid w:val="009D02E3"/>
    <w:rsid w:val="009D11AF"/>
    <w:rsid w:val="009D2056"/>
    <w:rsid w:val="009D2260"/>
    <w:rsid w:val="009D283A"/>
    <w:rsid w:val="009D2876"/>
    <w:rsid w:val="009D3D00"/>
    <w:rsid w:val="009D4B4F"/>
    <w:rsid w:val="009D5130"/>
    <w:rsid w:val="009D5537"/>
    <w:rsid w:val="009D661A"/>
    <w:rsid w:val="009D71A7"/>
    <w:rsid w:val="009D7F46"/>
    <w:rsid w:val="009E0045"/>
    <w:rsid w:val="009E1619"/>
    <w:rsid w:val="009E1FA4"/>
    <w:rsid w:val="009E2548"/>
    <w:rsid w:val="009E3863"/>
    <w:rsid w:val="009E38AD"/>
    <w:rsid w:val="009E3947"/>
    <w:rsid w:val="009E4571"/>
    <w:rsid w:val="009E4E5A"/>
    <w:rsid w:val="009E68A6"/>
    <w:rsid w:val="009E690F"/>
    <w:rsid w:val="009E7D12"/>
    <w:rsid w:val="009F02F8"/>
    <w:rsid w:val="009F0FDA"/>
    <w:rsid w:val="009F15E5"/>
    <w:rsid w:val="009F2293"/>
    <w:rsid w:val="009F2821"/>
    <w:rsid w:val="009F28BA"/>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7821"/>
    <w:rsid w:val="00A40341"/>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E12"/>
    <w:rsid w:val="00A8085C"/>
    <w:rsid w:val="00A814C2"/>
    <w:rsid w:val="00A835C6"/>
    <w:rsid w:val="00A83F6D"/>
    <w:rsid w:val="00A84444"/>
    <w:rsid w:val="00A84964"/>
    <w:rsid w:val="00A84A9F"/>
    <w:rsid w:val="00A86248"/>
    <w:rsid w:val="00A86D3C"/>
    <w:rsid w:val="00A871F5"/>
    <w:rsid w:val="00A905AE"/>
    <w:rsid w:val="00A91673"/>
    <w:rsid w:val="00A9185E"/>
    <w:rsid w:val="00A91DAD"/>
    <w:rsid w:val="00A938CD"/>
    <w:rsid w:val="00A943BB"/>
    <w:rsid w:val="00A95F22"/>
    <w:rsid w:val="00A967BF"/>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5AB"/>
    <w:rsid w:val="00AB3B05"/>
    <w:rsid w:val="00AB48BB"/>
    <w:rsid w:val="00AB5C74"/>
    <w:rsid w:val="00AB5E13"/>
    <w:rsid w:val="00AB5F62"/>
    <w:rsid w:val="00AB642C"/>
    <w:rsid w:val="00AB690F"/>
    <w:rsid w:val="00AB6FAD"/>
    <w:rsid w:val="00AB7A1A"/>
    <w:rsid w:val="00AB7DD0"/>
    <w:rsid w:val="00AC08F9"/>
    <w:rsid w:val="00AC0F47"/>
    <w:rsid w:val="00AC3091"/>
    <w:rsid w:val="00AC3235"/>
    <w:rsid w:val="00AC3694"/>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4A12"/>
    <w:rsid w:val="00AE4EDC"/>
    <w:rsid w:val="00AE6A3E"/>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80F"/>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C77"/>
    <w:rsid w:val="00B14DEF"/>
    <w:rsid w:val="00B161B8"/>
    <w:rsid w:val="00B16610"/>
    <w:rsid w:val="00B1694E"/>
    <w:rsid w:val="00B169C2"/>
    <w:rsid w:val="00B1748E"/>
    <w:rsid w:val="00B17747"/>
    <w:rsid w:val="00B201F9"/>
    <w:rsid w:val="00B2035C"/>
    <w:rsid w:val="00B21379"/>
    <w:rsid w:val="00B22956"/>
    <w:rsid w:val="00B22DE1"/>
    <w:rsid w:val="00B22EBE"/>
    <w:rsid w:val="00B2314C"/>
    <w:rsid w:val="00B246F7"/>
    <w:rsid w:val="00B247E8"/>
    <w:rsid w:val="00B27E01"/>
    <w:rsid w:val="00B30E57"/>
    <w:rsid w:val="00B32013"/>
    <w:rsid w:val="00B32829"/>
    <w:rsid w:val="00B328A7"/>
    <w:rsid w:val="00B34B10"/>
    <w:rsid w:val="00B35CE3"/>
    <w:rsid w:val="00B35FC1"/>
    <w:rsid w:val="00B37001"/>
    <w:rsid w:val="00B40D37"/>
    <w:rsid w:val="00B410BB"/>
    <w:rsid w:val="00B41A05"/>
    <w:rsid w:val="00B41C9B"/>
    <w:rsid w:val="00B42076"/>
    <w:rsid w:val="00B42143"/>
    <w:rsid w:val="00B42934"/>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4092"/>
    <w:rsid w:val="00B549B2"/>
    <w:rsid w:val="00B5511D"/>
    <w:rsid w:val="00B557D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8CB"/>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90D3F"/>
    <w:rsid w:val="00B9102B"/>
    <w:rsid w:val="00B91752"/>
    <w:rsid w:val="00B91BDD"/>
    <w:rsid w:val="00B9257C"/>
    <w:rsid w:val="00B930C8"/>
    <w:rsid w:val="00B959FA"/>
    <w:rsid w:val="00B9750C"/>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C0E4F"/>
    <w:rsid w:val="00BC10D7"/>
    <w:rsid w:val="00BC1407"/>
    <w:rsid w:val="00BC14B3"/>
    <w:rsid w:val="00BC15DA"/>
    <w:rsid w:val="00BC2A0F"/>
    <w:rsid w:val="00BC36DC"/>
    <w:rsid w:val="00BC4ABE"/>
    <w:rsid w:val="00BC4B10"/>
    <w:rsid w:val="00BC5CB4"/>
    <w:rsid w:val="00BC79A2"/>
    <w:rsid w:val="00BC7B1C"/>
    <w:rsid w:val="00BD0134"/>
    <w:rsid w:val="00BD03E3"/>
    <w:rsid w:val="00BD03EF"/>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4AA4"/>
    <w:rsid w:val="00BE508D"/>
    <w:rsid w:val="00BE5F8B"/>
    <w:rsid w:val="00BE6D27"/>
    <w:rsid w:val="00BE7646"/>
    <w:rsid w:val="00BE7ABC"/>
    <w:rsid w:val="00BE7DB2"/>
    <w:rsid w:val="00BF0254"/>
    <w:rsid w:val="00BF0F5D"/>
    <w:rsid w:val="00BF1027"/>
    <w:rsid w:val="00BF256B"/>
    <w:rsid w:val="00BF3A67"/>
    <w:rsid w:val="00BF5D90"/>
    <w:rsid w:val="00BF6E0A"/>
    <w:rsid w:val="00BF71F7"/>
    <w:rsid w:val="00BF7DE7"/>
    <w:rsid w:val="00C0076A"/>
    <w:rsid w:val="00C03E9C"/>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27E4"/>
    <w:rsid w:val="00C334C1"/>
    <w:rsid w:val="00C335A7"/>
    <w:rsid w:val="00C33B26"/>
    <w:rsid w:val="00C34223"/>
    <w:rsid w:val="00C3471B"/>
    <w:rsid w:val="00C34CE6"/>
    <w:rsid w:val="00C35F4A"/>
    <w:rsid w:val="00C35FED"/>
    <w:rsid w:val="00C366AD"/>
    <w:rsid w:val="00C36804"/>
    <w:rsid w:val="00C36CD2"/>
    <w:rsid w:val="00C373AC"/>
    <w:rsid w:val="00C406D4"/>
    <w:rsid w:val="00C40BD4"/>
    <w:rsid w:val="00C419D5"/>
    <w:rsid w:val="00C41F62"/>
    <w:rsid w:val="00C42F47"/>
    <w:rsid w:val="00C42F82"/>
    <w:rsid w:val="00C43B65"/>
    <w:rsid w:val="00C447B2"/>
    <w:rsid w:val="00C456D3"/>
    <w:rsid w:val="00C45918"/>
    <w:rsid w:val="00C476E4"/>
    <w:rsid w:val="00C5196E"/>
    <w:rsid w:val="00C52487"/>
    <w:rsid w:val="00C52FB1"/>
    <w:rsid w:val="00C531DA"/>
    <w:rsid w:val="00C533FA"/>
    <w:rsid w:val="00C55177"/>
    <w:rsid w:val="00C553C7"/>
    <w:rsid w:val="00C6042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A07A8"/>
    <w:rsid w:val="00CA1102"/>
    <w:rsid w:val="00CA13DD"/>
    <w:rsid w:val="00CA3132"/>
    <w:rsid w:val="00CA3C7F"/>
    <w:rsid w:val="00CA4178"/>
    <w:rsid w:val="00CA4454"/>
    <w:rsid w:val="00CA5A4D"/>
    <w:rsid w:val="00CA71A5"/>
    <w:rsid w:val="00CA7953"/>
    <w:rsid w:val="00CA79F0"/>
    <w:rsid w:val="00CA7EE1"/>
    <w:rsid w:val="00CB1DEC"/>
    <w:rsid w:val="00CB25CD"/>
    <w:rsid w:val="00CB3964"/>
    <w:rsid w:val="00CB3B2C"/>
    <w:rsid w:val="00CB47E1"/>
    <w:rsid w:val="00CB4AD1"/>
    <w:rsid w:val="00CB4EF6"/>
    <w:rsid w:val="00CB5612"/>
    <w:rsid w:val="00CB5C46"/>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2126"/>
    <w:rsid w:val="00CD21E0"/>
    <w:rsid w:val="00CD29C6"/>
    <w:rsid w:val="00CD2B73"/>
    <w:rsid w:val="00CD2DDF"/>
    <w:rsid w:val="00CD306F"/>
    <w:rsid w:val="00CD4C27"/>
    <w:rsid w:val="00CD54D7"/>
    <w:rsid w:val="00CD5835"/>
    <w:rsid w:val="00CD7094"/>
    <w:rsid w:val="00CD7152"/>
    <w:rsid w:val="00CE0123"/>
    <w:rsid w:val="00CE065E"/>
    <w:rsid w:val="00CE0A24"/>
    <w:rsid w:val="00CE0C04"/>
    <w:rsid w:val="00CE1C3D"/>
    <w:rsid w:val="00CE2582"/>
    <w:rsid w:val="00CE31BE"/>
    <w:rsid w:val="00CE454F"/>
    <w:rsid w:val="00CE4586"/>
    <w:rsid w:val="00CE5098"/>
    <w:rsid w:val="00CE5680"/>
    <w:rsid w:val="00CE674A"/>
    <w:rsid w:val="00CE6A6B"/>
    <w:rsid w:val="00CE7149"/>
    <w:rsid w:val="00CF1C5D"/>
    <w:rsid w:val="00CF3560"/>
    <w:rsid w:val="00CF471D"/>
    <w:rsid w:val="00CF5040"/>
    <w:rsid w:val="00CF57D3"/>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19DD"/>
    <w:rsid w:val="00D324A5"/>
    <w:rsid w:val="00D324F7"/>
    <w:rsid w:val="00D33596"/>
    <w:rsid w:val="00D34A0D"/>
    <w:rsid w:val="00D35219"/>
    <w:rsid w:val="00D35459"/>
    <w:rsid w:val="00D35A77"/>
    <w:rsid w:val="00D36513"/>
    <w:rsid w:val="00D3652D"/>
    <w:rsid w:val="00D37A71"/>
    <w:rsid w:val="00D40521"/>
    <w:rsid w:val="00D40B26"/>
    <w:rsid w:val="00D410A5"/>
    <w:rsid w:val="00D42022"/>
    <w:rsid w:val="00D426AD"/>
    <w:rsid w:val="00D426BE"/>
    <w:rsid w:val="00D429EA"/>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60509"/>
    <w:rsid w:val="00D60C70"/>
    <w:rsid w:val="00D63A54"/>
    <w:rsid w:val="00D63CF8"/>
    <w:rsid w:val="00D641D3"/>
    <w:rsid w:val="00D6445B"/>
    <w:rsid w:val="00D65B83"/>
    <w:rsid w:val="00D674A2"/>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28EA"/>
    <w:rsid w:val="00D83A2E"/>
    <w:rsid w:val="00D83FB1"/>
    <w:rsid w:val="00D83FC1"/>
    <w:rsid w:val="00D8412B"/>
    <w:rsid w:val="00D85D06"/>
    <w:rsid w:val="00D867FF"/>
    <w:rsid w:val="00D8691E"/>
    <w:rsid w:val="00D87E0B"/>
    <w:rsid w:val="00D916F0"/>
    <w:rsid w:val="00D92819"/>
    <w:rsid w:val="00D93F41"/>
    <w:rsid w:val="00D94C4E"/>
    <w:rsid w:val="00D96955"/>
    <w:rsid w:val="00D9795C"/>
    <w:rsid w:val="00D97AA5"/>
    <w:rsid w:val="00DA1F72"/>
    <w:rsid w:val="00DA207D"/>
    <w:rsid w:val="00DA2990"/>
    <w:rsid w:val="00DA3011"/>
    <w:rsid w:val="00DA3071"/>
    <w:rsid w:val="00DA4A47"/>
    <w:rsid w:val="00DA4B40"/>
    <w:rsid w:val="00DA5084"/>
    <w:rsid w:val="00DA5283"/>
    <w:rsid w:val="00DA565D"/>
    <w:rsid w:val="00DA5D01"/>
    <w:rsid w:val="00DA5F91"/>
    <w:rsid w:val="00DA6B23"/>
    <w:rsid w:val="00DB142D"/>
    <w:rsid w:val="00DB3651"/>
    <w:rsid w:val="00DB4558"/>
    <w:rsid w:val="00DB52C0"/>
    <w:rsid w:val="00DB648C"/>
    <w:rsid w:val="00DB6979"/>
    <w:rsid w:val="00DB7959"/>
    <w:rsid w:val="00DC0967"/>
    <w:rsid w:val="00DC1074"/>
    <w:rsid w:val="00DC1813"/>
    <w:rsid w:val="00DC256D"/>
    <w:rsid w:val="00DC29C2"/>
    <w:rsid w:val="00DC2E42"/>
    <w:rsid w:val="00DC3AEC"/>
    <w:rsid w:val="00DC46AA"/>
    <w:rsid w:val="00DC4901"/>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4472"/>
    <w:rsid w:val="00E161E3"/>
    <w:rsid w:val="00E169B4"/>
    <w:rsid w:val="00E16BA3"/>
    <w:rsid w:val="00E206C0"/>
    <w:rsid w:val="00E20E86"/>
    <w:rsid w:val="00E216DF"/>
    <w:rsid w:val="00E21BD4"/>
    <w:rsid w:val="00E223F6"/>
    <w:rsid w:val="00E22EB6"/>
    <w:rsid w:val="00E22F2B"/>
    <w:rsid w:val="00E22F45"/>
    <w:rsid w:val="00E240D8"/>
    <w:rsid w:val="00E24359"/>
    <w:rsid w:val="00E24BE1"/>
    <w:rsid w:val="00E257B6"/>
    <w:rsid w:val="00E2683D"/>
    <w:rsid w:val="00E27328"/>
    <w:rsid w:val="00E27BA8"/>
    <w:rsid w:val="00E27EDC"/>
    <w:rsid w:val="00E303BF"/>
    <w:rsid w:val="00E31575"/>
    <w:rsid w:val="00E31766"/>
    <w:rsid w:val="00E31BD7"/>
    <w:rsid w:val="00E320F1"/>
    <w:rsid w:val="00E32193"/>
    <w:rsid w:val="00E32484"/>
    <w:rsid w:val="00E3272E"/>
    <w:rsid w:val="00E32BEE"/>
    <w:rsid w:val="00E34893"/>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C1"/>
    <w:rsid w:val="00E63FFD"/>
    <w:rsid w:val="00E64751"/>
    <w:rsid w:val="00E6677F"/>
    <w:rsid w:val="00E668B5"/>
    <w:rsid w:val="00E67915"/>
    <w:rsid w:val="00E7032F"/>
    <w:rsid w:val="00E708F5"/>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91A40"/>
    <w:rsid w:val="00E9212C"/>
    <w:rsid w:val="00E9256E"/>
    <w:rsid w:val="00E926F4"/>
    <w:rsid w:val="00E933F5"/>
    <w:rsid w:val="00E93D80"/>
    <w:rsid w:val="00E942E4"/>
    <w:rsid w:val="00E953F8"/>
    <w:rsid w:val="00E9557D"/>
    <w:rsid w:val="00E95B0A"/>
    <w:rsid w:val="00E9669C"/>
    <w:rsid w:val="00E9674C"/>
    <w:rsid w:val="00E96CEC"/>
    <w:rsid w:val="00E97520"/>
    <w:rsid w:val="00EA15A6"/>
    <w:rsid w:val="00EA17A5"/>
    <w:rsid w:val="00EA24AC"/>
    <w:rsid w:val="00EA2C4F"/>
    <w:rsid w:val="00EA401E"/>
    <w:rsid w:val="00EA49B2"/>
    <w:rsid w:val="00EA59B5"/>
    <w:rsid w:val="00EA5D29"/>
    <w:rsid w:val="00EA6490"/>
    <w:rsid w:val="00EA6C2D"/>
    <w:rsid w:val="00EA7185"/>
    <w:rsid w:val="00EB0B4D"/>
    <w:rsid w:val="00EB19B1"/>
    <w:rsid w:val="00EB2547"/>
    <w:rsid w:val="00EB2E9F"/>
    <w:rsid w:val="00EB3B1E"/>
    <w:rsid w:val="00EB4A12"/>
    <w:rsid w:val="00EB4B60"/>
    <w:rsid w:val="00EB5B36"/>
    <w:rsid w:val="00EB6619"/>
    <w:rsid w:val="00EB6C49"/>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6862"/>
    <w:rsid w:val="00ED7883"/>
    <w:rsid w:val="00EE0474"/>
    <w:rsid w:val="00EE133F"/>
    <w:rsid w:val="00EE2BC1"/>
    <w:rsid w:val="00EE385C"/>
    <w:rsid w:val="00EE40F0"/>
    <w:rsid w:val="00EE5137"/>
    <w:rsid w:val="00EE5AA7"/>
    <w:rsid w:val="00EE5ED2"/>
    <w:rsid w:val="00EF0683"/>
    <w:rsid w:val="00EF48D1"/>
    <w:rsid w:val="00EF5E2C"/>
    <w:rsid w:val="00EF61FC"/>
    <w:rsid w:val="00EF6810"/>
    <w:rsid w:val="00EF781C"/>
    <w:rsid w:val="00EF7B38"/>
    <w:rsid w:val="00F008DC"/>
    <w:rsid w:val="00F008EB"/>
    <w:rsid w:val="00F00AEE"/>
    <w:rsid w:val="00F00E23"/>
    <w:rsid w:val="00F01AD2"/>
    <w:rsid w:val="00F036A2"/>
    <w:rsid w:val="00F03A2C"/>
    <w:rsid w:val="00F03E7D"/>
    <w:rsid w:val="00F03EA5"/>
    <w:rsid w:val="00F03F4C"/>
    <w:rsid w:val="00F0497D"/>
    <w:rsid w:val="00F0541A"/>
    <w:rsid w:val="00F056DD"/>
    <w:rsid w:val="00F059CE"/>
    <w:rsid w:val="00F06014"/>
    <w:rsid w:val="00F06F50"/>
    <w:rsid w:val="00F07540"/>
    <w:rsid w:val="00F07E2E"/>
    <w:rsid w:val="00F1004F"/>
    <w:rsid w:val="00F105C0"/>
    <w:rsid w:val="00F11315"/>
    <w:rsid w:val="00F152E8"/>
    <w:rsid w:val="00F164CA"/>
    <w:rsid w:val="00F165D4"/>
    <w:rsid w:val="00F16690"/>
    <w:rsid w:val="00F1696B"/>
    <w:rsid w:val="00F17379"/>
    <w:rsid w:val="00F2029D"/>
    <w:rsid w:val="00F21637"/>
    <w:rsid w:val="00F231AC"/>
    <w:rsid w:val="00F23621"/>
    <w:rsid w:val="00F23711"/>
    <w:rsid w:val="00F23B62"/>
    <w:rsid w:val="00F2477E"/>
    <w:rsid w:val="00F26BFA"/>
    <w:rsid w:val="00F31C17"/>
    <w:rsid w:val="00F3208B"/>
    <w:rsid w:val="00F330A2"/>
    <w:rsid w:val="00F33159"/>
    <w:rsid w:val="00F337A1"/>
    <w:rsid w:val="00F337DB"/>
    <w:rsid w:val="00F33EC6"/>
    <w:rsid w:val="00F3451C"/>
    <w:rsid w:val="00F34A0A"/>
    <w:rsid w:val="00F37182"/>
    <w:rsid w:val="00F37A8F"/>
    <w:rsid w:val="00F37F8F"/>
    <w:rsid w:val="00F417DC"/>
    <w:rsid w:val="00F42EF6"/>
    <w:rsid w:val="00F430A7"/>
    <w:rsid w:val="00F434EF"/>
    <w:rsid w:val="00F460C8"/>
    <w:rsid w:val="00F471B8"/>
    <w:rsid w:val="00F47798"/>
    <w:rsid w:val="00F479B5"/>
    <w:rsid w:val="00F47E4A"/>
    <w:rsid w:val="00F509A9"/>
    <w:rsid w:val="00F51368"/>
    <w:rsid w:val="00F5140D"/>
    <w:rsid w:val="00F52F0C"/>
    <w:rsid w:val="00F53331"/>
    <w:rsid w:val="00F54F8E"/>
    <w:rsid w:val="00F55534"/>
    <w:rsid w:val="00F555F5"/>
    <w:rsid w:val="00F5571A"/>
    <w:rsid w:val="00F55F59"/>
    <w:rsid w:val="00F568A6"/>
    <w:rsid w:val="00F569FA"/>
    <w:rsid w:val="00F56DD8"/>
    <w:rsid w:val="00F631F5"/>
    <w:rsid w:val="00F63AFA"/>
    <w:rsid w:val="00F6512E"/>
    <w:rsid w:val="00F657D8"/>
    <w:rsid w:val="00F679C5"/>
    <w:rsid w:val="00F70567"/>
    <w:rsid w:val="00F70E77"/>
    <w:rsid w:val="00F7295A"/>
    <w:rsid w:val="00F72AEE"/>
    <w:rsid w:val="00F72DE4"/>
    <w:rsid w:val="00F730F6"/>
    <w:rsid w:val="00F73C62"/>
    <w:rsid w:val="00F74029"/>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71D1"/>
    <w:rsid w:val="00FA0306"/>
    <w:rsid w:val="00FA057E"/>
    <w:rsid w:val="00FA095E"/>
    <w:rsid w:val="00FA0BB3"/>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D0A"/>
    <w:rsid w:val="00FC44E9"/>
    <w:rsid w:val="00FC48A3"/>
    <w:rsid w:val="00FC5C44"/>
    <w:rsid w:val="00FC638C"/>
    <w:rsid w:val="00FC715B"/>
    <w:rsid w:val="00FC77A6"/>
    <w:rsid w:val="00FD120A"/>
    <w:rsid w:val="00FD16FD"/>
    <w:rsid w:val="00FD3149"/>
    <w:rsid w:val="00FD3F90"/>
    <w:rsid w:val="00FD402C"/>
    <w:rsid w:val="00FD615F"/>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AC151B8"/>
  <w15:docId w15:val="{D4F038F6-D67F-4C80-9BFA-0D603DBB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17"/>
    <w:rPr>
      <w:rFonts w:ascii="Arial" w:hAnsi="Arial"/>
      <w:sz w:val="22"/>
      <w:szCs w:val="24"/>
      <w:lang w:eastAsia="en-US"/>
    </w:rPr>
  </w:style>
  <w:style w:type="paragraph" w:styleId="Heading1">
    <w:name w:val="heading 1"/>
    <w:basedOn w:val="Normal"/>
    <w:next w:val="BodyText"/>
    <w:link w:val="Heading1Char"/>
    <w:autoRedefine/>
    <w:qFormat/>
    <w:rsid w:val="00DD096E"/>
    <w:pPr>
      <w:keepNext/>
      <w:spacing w:before="240" w:after="240"/>
      <w:ind w:left="567" w:hanging="567"/>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qFormat/>
    <w:rsid w:val="00D47657"/>
    <w:pPr>
      <w:spacing w:before="240" w:after="120"/>
      <w:outlineLvl w:val="1"/>
    </w:pPr>
    <w:rPr>
      <w:rFonts w:ascii="Calibri" w:hAnsi="Calibri"/>
      <w:b/>
      <w:color w:val="4F81BD" w:themeColor="accent1"/>
    </w:rPr>
  </w:style>
  <w:style w:type="paragraph" w:styleId="Heading3">
    <w:name w:val="heading 3"/>
    <w:basedOn w:val="Normal"/>
    <w:next w:val="BodyText"/>
    <w:link w:val="Heading3Char"/>
    <w:qFormat/>
    <w:rsid w:val="0082272B"/>
    <w:pPr>
      <w:keepNext/>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ED3132"/>
    <w:pPr>
      <w:keepNext/>
      <w:spacing w:before="120" w:after="120"/>
      <w:outlineLvl w:val="3"/>
    </w:pPr>
    <w:rPr>
      <w:szCs w:val="20"/>
      <w:lang w:val="en-US" w:eastAsia="de-DE"/>
    </w:rPr>
  </w:style>
  <w:style w:type="paragraph" w:styleId="Heading5">
    <w:name w:val="heading 5"/>
    <w:basedOn w:val="Normal"/>
    <w:next w:val="Normal"/>
    <w:link w:val="Heading5Char"/>
    <w:qFormat/>
    <w:rsid w:val="00ED3132"/>
    <w:pPr>
      <w:tabs>
        <w:tab w:val="left" w:pos="1276"/>
      </w:tabs>
      <w:spacing w:before="120" w:after="120"/>
      <w:outlineLvl w:val="4"/>
    </w:pPr>
    <w:rPr>
      <w:szCs w:val="20"/>
      <w:lang w:val="de-DE" w:eastAsia="de-DE"/>
    </w:rPr>
  </w:style>
  <w:style w:type="paragraph" w:styleId="Heading6">
    <w:name w:val="heading 6"/>
    <w:basedOn w:val="Normal"/>
    <w:next w:val="BodyTextIndent2"/>
    <w:link w:val="Heading6Char"/>
    <w:qFormat/>
    <w:rsid w:val="00ED3132"/>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ED3132"/>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ED3132"/>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ED3132"/>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DD096E"/>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D47657"/>
    <w:rPr>
      <w:b/>
      <w:color w:val="4F81BD" w:themeColor="accent1"/>
      <w:sz w:val="22"/>
      <w:szCs w:val="24"/>
      <w:lang w:eastAsia="en-US"/>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3C0404"/>
    <w:rPr>
      <w:rFonts w:ascii="Arial" w:hAnsi="Arial"/>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semiHidden/>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DD096E"/>
    <w:pPr>
      <w:numPr>
        <w:numId w:val="33"/>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TOC2">
    <w:name w:val="toc 2"/>
    <w:basedOn w:val="Normal"/>
    <w:next w:val="Normal"/>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TOC3">
    <w:name w:val="toc 3"/>
    <w:basedOn w:val="Normal"/>
    <w:next w:val="Normal"/>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spacing w:before="480" w:after="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paragraph" w:customStyle="1" w:styleId="Numroeditionpieddepage">
    <w:name w:val="Numéro edition pied de page"/>
    <w:basedOn w:val="Footer"/>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9867DA-37C9-4A75-B5E4-B391A468A936}">
  <ds:schemaRefs>
    <ds:schemaRef ds:uri="http://schemas.openxmlformats.org/officeDocument/2006/bibliography"/>
  </ds:schemaRefs>
</ds:datastoreItem>
</file>

<file path=customXml/itemProps2.xml><?xml version="1.0" encoding="utf-8"?>
<ds:datastoreItem xmlns:ds="http://schemas.openxmlformats.org/officeDocument/2006/customXml" ds:itemID="{A5D489F6-4228-4644-9318-9BC01AE3C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BE2F08-6F80-40CD-A8A0-9C10D57CAACE}">
  <ds:schemaRefs>
    <ds:schemaRef ds:uri="http://schemas.microsoft.com/sharepoint/v3/contenttype/forms"/>
  </ds:schemaRefs>
</ds:datastoreItem>
</file>

<file path=customXml/itemProps4.xml><?xml version="1.0" encoding="utf-8"?>
<ds:datastoreItem xmlns:ds="http://schemas.openxmlformats.org/officeDocument/2006/customXml" ds:itemID="{2AF5885B-D7FE-4352-87ED-59AC11803DB8}">
  <ds:schemaRefs>
    <ds:schemaRef ds:uri="http://purl.org/dc/elements/1.1/"/>
    <ds:schemaRef ds:uri="http://purl.org/dc/dcmitype/"/>
    <ds:schemaRef ds:uri="http://www.w3.org/XML/1998/namespace"/>
    <ds:schemaRef ds:uri="06022411-6e02-423b-85fd-39e0748b9219"/>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ac5f8115-f13f-4d01-aff4-515a67108c3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14065</Words>
  <Characters>80171</Characters>
  <Application>Microsoft Office Word</Application>
  <DocSecurity>0</DocSecurity>
  <Lines>668</Lines>
  <Paragraphs>188</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
      <vt:lpstr/>
      <vt:lpstr/>
    </vt:vector>
  </TitlesOfParts>
  <Company>Grizli777</Company>
  <LinksUpToDate>false</LinksUpToDate>
  <CharactersWithSpaces>94048</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Kevin Gregory</cp:lastModifiedBy>
  <cp:revision>4</cp:revision>
  <cp:lastPrinted>2018-08-28T01:33:00Z</cp:lastPrinted>
  <dcterms:created xsi:type="dcterms:W3CDTF">2020-10-16T14:27:00Z</dcterms:created>
  <dcterms:modified xsi:type="dcterms:W3CDTF">2021-02-08T10:23:00Z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